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807DA9" w14:textId="77777777" w:rsidR="00096865" w:rsidRPr="00A15B2B" w:rsidRDefault="00096865" w:rsidP="00EF3662">
      <w:pPr>
        <w:pStyle w:val="BodyTextIndent"/>
        <w:spacing w:line="240" w:lineRule="auto"/>
        <w:jc w:val="center"/>
        <w:rPr>
          <w:rFonts w:ascii="GHEA Grapalat" w:hAnsi="GHEA Grapalat"/>
          <w:b/>
          <w:i w:val="0"/>
          <w:lang w:val="af-ZA"/>
        </w:rPr>
      </w:pPr>
    </w:p>
    <w:p w14:paraId="6C618EAA" w14:textId="77777777" w:rsidR="00642EFE" w:rsidRPr="00A15B2B" w:rsidRDefault="00642EFE" w:rsidP="00EF3662">
      <w:pPr>
        <w:pStyle w:val="BodyTextIndent"/>
        <w:spacing w:line="240" w:lineRule="auto"/>
        <w:jc w:val="center"/>
        <w:rPr>
          <w:rFonts w:ascii="GHEA Grapalat" w:hAnsi="GHEA Grapalat"/>
          <w:b/>
          <w:i w:val="0"/>
          <w:lang w:val="af-ZA"/>
        </w:rPr>
      </w:pPr>
      <w:r w:rsidRPr="00A15B2B">
        <w:rPr>
          <w:rFonts w:ascii="GHEA Grapalat" w:hAnsi="GHEA Grapalat"/>
          <w:b/>
          <w:i w:val="0"/>
          <w:lang w:val="af-ZA"/>
        </w:rPr>
        <w:t>ЗАЯВЛЕНИЕ:</w:t>
      </w:r>
    </w:p>
    <w:p w14:paraId="75AAFA87" w14:textId="6DC7A287" w:rsidR="00642EFE" w:rsidRPr="00A15B2B" w:rsidRDefault="000D7AAF" w:rsidP="00EF3662">
      <w:pPr>
        <w:pStyle w:val="BodyTextIndent"/>
        <w:spacing w:line="240" w:lineRule="auto"/>
        <w:jc w:val="center"/>
        <w:rPr>
          <w:rFonts w:ascii="GHEA Grapalat" w:hAnsi="GHEA Grapalat"/>
          <w:b/>
          <w:i w:val="0"/>
          <w:lang w:val="af-ZA"/>
        </w:rPr>
      </w:pPr>
      <w:r w:rsidRPr="00A15B2B">
        <w:rPr>
          <w:rFonts w:ascii="GHEA Grapalat" w:hAnsi="GHEA Grapalat"/>
          <w:b/>
          <w:i w:val="0"/>
          <w:lang w:val="af-ZA"/>
        </w:rPr>
        <w:t>О ЗАПРОСЕ РЕЙТИНГА</w:t>
      </w:r>
    </w:p>
    <w:p w14:paraId="3B5A071A" w14:textId="77777777" w:rsidR="00642EFE" w:rsidRPr="00A15B2B" w:rsidRDefault="00642EFE" w:rsidP="00EF3662">
      <w:pPr>
        <w:pStyle w:val="BodyTextIndent"/>
        <w:spacing w:line="240" w:lineRule="auto"/>
        <w:jc w:val="center"/>
        <w:rPr>
          <w:rFonts w:ascii="GHEA Grapalat" w:hAnsi="GHEA Grapalat"/>
          <w:b/>
          <w:i w:val="0"/>
          <w:lang w:val="af-ZA"/>
        </w:rPr>
      </w:pPr>
    </w:p>
    <w:p w14:paraId="07CF463E" w14:textId="77777777" w:rsidR="00642EFE" w:rsidRPr="00A15B2B" w:rsidRDefault="00642EFE" w:rsidP="00EF3662">
      <w:pPr>
        <w:pStyle w:val="BodyTextIndent"/>
        <w:spacing w:line="240" w:lineRule="auto"/>
        <w:jc w:val="center"/>
        <w:rPr>
          <w:rFonts w:ascii="GHEA Grapalat" w:hAnsi="GHEA Grapalat"/>
          <w:i w:val="0"/>
          <w:lang w:val="af-ZA"/>
        </w:rPr>
      </w:pPr>
      <w:r w:rsidRPr="00A15B2B">
        <w:rPr>
          <w:rFonts w:ascii="GHEA Grapalat" w:hAnsi="GHEA Grapalat"/>
          <w:i w:val="0"/>
          <w:lang w:val="af-ZA"/>
        </w:rPr>
        <w:t>Настоящий текст заявления утверждается оценочной комиссией.</w:t>
      </w:r>
    </w:p>
    <w:p w14:paraId="35C66B2D" w14:textId="384B981D" w:rsidR="0091042F" w:rsidRPr="00A15B2B" w:rsidRDefault="003C53D4" w:rsidP="00D21F8D">
      <w:pPr>
        <w:pStyle w:val="BodyTextIndent"/>
        <w:spacing w:line="240" w:lineRule="auto"/>
        <w:jc w:val="center"/>
        <w:rPr>
          <w:rFonts w:ascii="GHEA Grapalat" w:hAnsi="GHEA Grapalat"/>
          <w:i w:val="0"/>
          <w:lang w:val="af-ZA"/>
        </w:rPr>
      </w:pPr>
      <w:r w:rsidRPr="00A15B2B">
        <w:rPr>
          <w:rFonts w:ascii="GHEA Grapalat" w:hAnsi="GHEA Grapalat"/>
          <w:i w:val="0"/>
          <w:lang w:val="af-ZA"/>
        </w:rPr>
        <w:t xml:space="preserve">Решением № 1 </w:t>
      </w:r>
      <w:r w:rsidR="000D7AAF" w:rsidRPr="00A15B2B">
        <w:rPr>
          <w:rFonts w:ascii="GHEA Grapalat" w:hAnsi="GHEA Grapalat"/>
          <w:i w:val="0"/>
          <w:lang w:val="af-ZA"/>
        </w:rPr>
        <w:t xml:space="preserve">от </w:t>
      </w:r>
      <w:r w:rsidR="00F97F13" w:rsidRPr="005F1470">
        <w:rPr>
          <w:rFonts w:ascii="GHEA Grapalat" w:hAnsi="GHEA Grapalat"/>
          <w:i w:val="0"/>
          <w:lang w:val="ru-RU"/>
        </w:rPr>
        <w:t xml:space="preserve">29 </w:t>
      </w:r>
      <w:r w:rsidR="00A15B2B" w:rsidRPr="00A15B2B">
        <w:rPr>
          <w:rFonts w:ascii="GHEA Grapalat" w:hAnsi="GHEA Grapalat"/>
          <w:i w:val="0"/>
          <w:lang w:val="hy-AM"/>
        </w:rPr>
        <w:t xml:space="preserve">августа </w:t>
      </w:r>
      <w:r w:rsidR="00642EFE" w:rsidRPr="00A15B2B">
        <w:rPr>
          <w:rFonts w:ascii="GHEA Grapalat" w:hAnsi="GHEA Grapalat"/>
          <w:i w:val="0"/>
          <w:lang w:val="af-ZA"/>
        </w:rPr>
        <w:t>2024 года</w:t>
      </w:r>
    </w:p>
    <w:p w14:paraId="180A6F19" w14:textId="77777777" w:rsidR="0091042F" w:rsidRPr="00A15B2B" w:rsidRDefault="0091042F" w:rsidP="00EF3662">
      <w:pPr>
        <w:pStyle w:val="BodyTextIndent"/>
        <w:spacing w:line="240" w:lineRule="auto"/>
        <w:jc w:val="center"/>
        <w:rPr>
          <w:rFonts w:ascii="GHEA Grapalat" w:hAnsi="GHEA Grapalat"/>
          <w:b/>
          <w:i w:val="0"/>
          <w:lang w:val="af-ZA"/>
        </w:rPr>
      </w:pPr>
    </w:p>
    <w:p w14:paraId="6354CC13" w14:textId="5CC76906" w:rsidR="0091042F" w:rsidRPr="00A15B2B" w:rsidRDefault="00496E18" w:rsidP="00EF3662">
      <w:pPr>
        <w:pStyle w:val="BodyTextIndent"/>
        <w:spacing w:line="240" w:lineRule="auto"/>
        <w:jc w:val="center"/>
        <w:rPr>
          <w:rFonts w:ascii="GHEA Grapalat" w:hAnsi="GHEA Grapalat"/>
          <w:b/>
          <w:i w:val="0"/>
          <w:lang w:val="af-ZA"/>
        </w:rPr>
      </w:pPr>
      <w:r w:rsidRPr="00A15B2B">
        <w:rPr>
          <w:rFonts w:ascii="GHEA Grapalat" w:hAnsi="GHEA Grapalat"/>
          <w:b/>
          <w:i w:val="0"/>
          <w:lang w:val="af-ZA"/>
        </w:rPr>
        <w:t xml:space="preserve">Код процедуры: </w:t>
      </w:r>
      <w:r w:rsidR="000D7AAF" w:rsidRPr="00A15B2B">
        <w:rPr>
          <w:rFonts w:ascii="GHEA Grapalat" w:hAnsi="GHEA Grapalat"/>
          <w:b/>
          <w:i w:val="0"/>
          <w:szCs w:val="24"/>
          <w:lang w:val="af-ZA"/>
        </w:rPr>
        <w:t>«МСК-ГАШЗБ-24/06».</w:t>
      </w:r>
      <w:r w:rsidR="000D7AAF" w:rsidRPr="00A15B2B">
        <w:rPr>
          <w:rFonts w:ascii="GHEA Grapalat" w:hAnsi="GHEA Grapalat"/>
          <w:b/>
          <w:szCs w:val="24"/>
          <w:lang w:val="af-ZA"/>
        </w:rPr>
        <w:t xml:space="preserve"> </w:t>
      </w:r>
      <w:r w:rsidR="009F18D0" w:rsidRPr="00A15B2B">
        <w:rPr>
          <w:rFonts w:ascii="GHEA Grapalat" w:hAnsi="GHEA Grapalat"/>
          <w:b/>
          <w:i w:val="0"/>
          <w:sz w:val="16"/>
          <w:u w:val="single"/>
          <w:lang w:val="af-ZA"/>
        </w:rPr>
        <w:t xml:space="preserve">        </w:t>
      </w:r>
    </w:p>
    <w:p w14:paraId="4725E55F" w14:textId="77777777" w:rsidR="0091042F" w:rsidRPr="00E6597C" w:rsidRDefault="0091042F" w:rsidP="00EF3662">
      <w:pPr>
        <w:pStyle w:val="BodyTextIndent"/>
        <w:spacing w:line="240" w:lineRule="auto"/>
        <w:rPr>
          <w:rFonts w:ascii="GHEA Grapalat" w:hAnsi="GHEA Grapalat"/>
          <w:i w:val="0"/>
          <w:lang w:val="af-ZA"/>
        </w:rPr>
      </w:pPr>
    </w:p>
    <w:p w14:paraId="760F528B" w14:textId="16DF3FC9" w:rsidR="00642EFE" w:rsidRPr="00E6597C" w:rsidRDefault="00642EFE" w:rsidP="000D7AAF">
      <w:pPr>
        <w:pStyle w:val="BodyTextIndent"/>
        <w:spacing w:line="240" w:lineRule="auto"/>
        <w:ind w:firstLine="708"/>
        <w:jc w:val="left"/>
        <w:rPr>
          <w:rFonts w:ascii="GHEA Grapalat" w:hAnsi="GHEA Grapalat"/>
          <w:i w:val="0"/>
          <w:lang w:val="af-ZA"/>
        </w:rPr>
      </w:pPr>
      <w:r w:rsidRPr="00E6597C">
        <w:rPr>
          <w:rFonts w:ascii="GHEA Grapalat" w:hAnsi="GHEA Grapalat"/>
          <w:i w:val="0"/>
          <w:lang w:val="af-ZA"/>
        </w:rPr>
        <w:t xml:space="preserve">Клиент: </w:t>
      </w:r>
      <w:r w:rsidR="000D7AAF" w:rsidRPr="000D7AAF">
        <w:rPr>
          <w:rFonts w:ascii="GHEA Grapalat" w:hAnsi="GHEA Grapalat"/>
          <w:i w:val="0"/>
          <w:szCs w:val="24"/>
        </w:rPr>
        <w:t xml:space="preserve">сообщество </w:t>
      </w:r>
      <w:r w:rsidR="008133F7">
        <w:rPr>
          <w:rFonts w:ascii="GHEA Grapalat" w:hAnsi="GHEA Grapalat"/>
          <w:i w:val="0"/>
          <w:lang w:val="hy-AM"/>
        </w:rPr>
        <w:t xml:space="preserve">« </w:t>
      </w:r>
      <w:r w:rsidR="00F97F13" w:rsidRPr="00F97F13">
        <w:rPr>
          <w:rFonts w:ascii="GHEA Grapalat" w:hAnsi="GHEA Grapalat" w:cs="Tahoma"/>
          <w:b/>
          <w:i w:val="0"/>
          <w:color w:val="000000"/>
          <w:lang w:val="hy-AM"/>
        </w:rPr>
        <w:t xml:space="preserve">Разданский детский творческий центр </w:t>
      </w:r>
      <w:r w:rsidR="008133F7">
        <w:rPr>
          <w:rFonts w:ascii="GHEA Grapalat" w:hAnsi="GHEA Grapalat"/>
          <w:i w:val="0"/>
          <w:szCs w:val="24"/>
          <w:lang w:val="hy-AM"/>
        </w:rPr>
        <w:t>»</w:t>
      </w:r>
      <w:r w:rsidR="000D7AAF" w:rsidRPr="00A15B2B">
        <w:rPr>
          <w:rFonts w:ascii="GHEA Grapalat" w:hAnsi="GHEA Grapalat"/>
          <w:i w:val="0"/>
          <w:szCs w:val="24"/>
          <w:lang w:val="af-ZA"/>
        </w:rPr>
        <w:t xml:space="preserve"> </w:t>
      </w:r>
      <w:r w:rsidR="000D7AAF" w:rsidRPr="000D7AAF">
        <w:rPr>
          <w:rFonts w:ascii="GHEA Grapalat" w:hAnsi="GHEA Grapalat"/>
          <w:i w:val="0"/>
          <w:szCs w:val="24"/>
        </w:rPr>
        <w:t>нет</w:t>
      </w:r>
      <w:r w:rsidR="000D7AAF" w:rsidRPr="00A15B2B">
        <w:rPr>
          <w:rFonts w:ascii="GHEA Grapalat" w:hAnsi="GHEA Grapalat"/>
          <w:i w:val="0"/>
          <w:szCs w:val="24"/>
          <w:lang w:val="af-ZA"/>
        </w:rPr>
        <w:t xml:space="preserve"> </w:t>
      </w:r>
      <w:r w:rsidR="000D7AAF" w:rsidRPr="000D7AAF">
        <w:rPr>
          <w:rFonts w:ascii="GHEA Grapalat" w:hAnsi="GHEA Grapalat"/>
          <w:i w:val="0"/>
          <w:szCs w:val="24"/>
        </w:rPr>
        <w:t>коммерческий</w:t>
      </w:r>
      <w:r w:rsidR="000D7AAF" w:rsidRPr="00A15B2B">
        <w:rPr>
          <w:rFonts w:ascii="GHEA Grapalat" w:hAnsi="GHEA Grapalat"/>
          <w:i w:val="0"/>
          <w:szCs w:val="24"/>
          <w:lang w:val="af-ZA"/>
        </w:rPr>
        <w:t xml:space="preserve"> </w:t>
      </w:r>
      <w:r w:rsidR="000D7AAF" w:rsidRPr="000D7AAF">
        <w:rPr>
          <w:rFonts w:ascii="GHEA Grapalat" w:hAnsi="GHEA Grapalat"/>
          <w:i w:val="0"/>
          <w:szCs w:val="24"/>
        </w:rPr>
        <w:t xml:space="preserve">организация </w:t>
      </w:r>
      <w:r w:rsidR="00A15B2B">
        <w:rPr>
          <w:rFonts w:ascii="GHEA Grapalat" w:hAnsi="GHEA Grapalat"/>
          <w:i w:val="0"/>
          <w:szCs w:val="24"/>
          <w:lang w:val="hy-AM"/>
        </w:rPr>
        <w:t xml:space="preserve">, </w:t>
      </w:r>
      <w:r w:rsidRPr="00E6597C">
        <w:rPr>
          <w:rFonts w:ascii="GHEA Grapalat" w:hAnsi="GHEA Grapalat"/>
          <w:i w:val="0"/>
          <w:lang w:val="af-ZA"/>
        </w:rPr>
        <w:t xml:space="preserve">которая находится </w:t>
      </w:r>
      <w:r w:rsidR="00CF2176">
        <w:rPr>
          <w:rFonts w:ascii="GHEA Grapalat" w:hAnsi="GHEA Grapalat"/>
          <w:i w:val="0"/>
          <w:color w:val="FF0000"/>
          <w:lang w:val="hy-AM"/>
        </w:rPr>
        <w:t xml:space="preserve">в г. Раздан </w:t>
      </w:r>
      <w:r w:rsidR="00F97F13" w:rsidRPr="005F1470">
        <w:rPr>
          <w:rFonts w:ascii="GHEA Grapalat" w:hAnsi="GHEA Grapalat"/>
          <w:i w:val="0"/>
          <w:color w:val="FF0000"/>
          <w:lang w:val="ru-RU"/>
        </w:rPr>
        <w:t>Кентронский район, ул. Аугустоси 23, 72 кв.</w:t>
      </w:r>
      <w:r w:rsidR="000C54FE">
        <w:rPr>
          <w:rFonts w:ascii="GHEA Grapalat" w:hAnsi="GHEA Grapalat"/>
          <w:i w:val="0"/>
          <w:color w:val="FF0000"/>
          <w:lang w:val="hy-AM"/>
        </w:rPr>
        <w:t xml:space="preserve"> </w:t>
      </w:r>
      <w:r w:rsidRPr="00E6597C">
        <w:rPr>
          <w:rFonts w:ascii="GHEA Grapalat" w:hAnsi="GHEA Grapalat"/>
          <w:i w:val="0"/>
          <w:lang w:val="af-ZA"/>
        </w:rPr>
        <w:t>в , объявляет запрос котировок, который проводится в один тур.</w:t>
      </w:r>
    </w:p>
    <w:p w14:paraId="59B22751" w14:textId="611B34E2" w:rsidR="00341A74" w:rsidRPr="00E6597C" w:rsidRDefault="00496E18" w:rsidP="00CF2176">
      <w:pPr>
        <w:pStyle w:val="BodyTextIndent"/>
        <w:spacing w:line="240" w:lineRule="auto"/>
        <w:ind w:left="705" w:firstLine="0"/>
        <w:rPr>
          <w:rFonts w:ascii="GHEA Grapalat" w:hAnsi="GHEA Grapalat"/>
          <w:i w:val="0"/>
          <w:lang w:val="af-ZA"/>
        </w:rPr>
      </w:pPr>
      <w:bookmarkStart w:id="0" w:name="_Hlk23167417"/>
      <w:r w:rsidRPr="00E6597C">
        <w:rPr>
          <w:rFonts w:ascii="GHEA Grapalat" w:hAnsi="GHEA Grapalat"/>
          <w:i w:val="0"/>
          <w:lang w:val="af-ZA"/>
        </w:rPr>
        <w:t xml:space="preserve">В результате данной процедуры </w:t>
      </w:r>
      <w:bookmarkEnd w:id="0"/>
      <w:r w:rsidR="002E7EE1" w:rsidRPr="00E6597C">
        <w:rPr>
          <w:rFonts w:ascii="GHEA Grapalat" w:hAnsi="GHEA Grapalat"/>
          <w:i w:val="0"/>
          <w:lang w:val="hy-AM"/>
        </w:rPr>
        <w:t xml:space="preserve">выбранному </w:t>
      </w:r>
      <w:r w:rsidR="00642EFE" w:rsidRPr="00E6597C">
        <w:rPr>
          <w:rFonts w:ascii="GHEA Grapalat" w:hAnsi="GHEA Grapalat"/>
          <w:i w:val="0"/>
          <w:lang w:val="af-ZA"/>
        </w:rPr>
        <w:t xml:space="preserve">участнику будет предложено заключить договор </w:t>
      </w:r>
      <w:r w:rsidR="00CF2176">
        <w:rPr>
          <w:rFonts w:ascii="GHEA Grapalat" w:hAnsi="GHEA Grapalat"/>
          <w:i w:val="0"/>
          <w:lang w:val="hy-AM"/>
        </w:rPr>
        <w:t xml:space="preserve">« </w:t>
      </w:r>
      <w:r w:rsidR="00F97F13" w:rsidRPr="00F97F13">
        <w:rPr>
          <w:rFonts w:ascii="GHEA Grapalat" w:hAnsi="GHEA Grapalat" w:cs="Sylfaen"/>
          <w:b/>
          <w:i w:val="0"/>
          <w:color w:val="000000"/>
          <w:szCs w:val="16"/>
        </w:rPr>
        <w:t xml:space="preserve">Выполнение работ по </w:t>
      </w:r>
      <w:r w:rsidR="00F97F13">
        <w:rPr>
          <w:rFonts w:ascii="GHEA Grapalat" w:hAnsi="GHEA Grapalat" w:cs="Sylfaen"/>
          <w:b/>
          <w:i w:val="0"/>
          <w:color w:val="000000"/>
        </w:rPr>
        <w:t xml:space="preserve">монтажу газовых и тепловых сетей </w:t>
      </w:r>
      <w:r w:rsidR="00CF2176">
        <w:rPr>
          <w:rFonts w:ascii="GHEA Grapalat" w:hAnsi="GHEA Grapalat"/>
          <w:b/>
          <w:i w:val="0"/>
          <w:szCs w:val="24"/>
          <w:lang w:val="hy-AM"/>
        </w:rPr>
        <w:t xml:space="preserve">» </w:t>
      </w:r>
      <w:r w:rsidR="000F75E8" w:rsidRPr="00E6597C">
        <w:rPr>
          <w:rFonts w:ascii="GHEA Grapalat" w:hAnsi="GHEA Grapalat"/>
          <w:i w:val="0"/>
          <w:lang w:val="af-ZA"/>
        </w:rPr>
        <w:t>(далее – договор) в установленном порядке.</w:t>
      </w:r>
    </w:p>
    <w:p w14:paraId="36338110" w14:textId="18E2C611" w:rsidR="00357D48" w:rsidRPr="00E6597C" w:rsidRDefault="00642EFE" w:rsidP="00EF3662">
      <w:pPr>
        <w:pStyle w:val="BodyTextIndent"/>
        <w:spacing w:line="240" w:lineRule="auto"/>
        <w:ind w:firstLine="0"/>
        <w:rPr>
          <w:rFonts w:ascii="GHEA Grapalat" w:hAnsi="GHEA Grapalat"/>
          <w:i w:val="0"/>
          <w:lang w:val="af-ZA"/>
        </w:rPr>
      </w:pPr>
      <w:r w:rsidRPr="00E6597C">
        <w:rPr>
          <w:rFonts w:ascii="GHEA Grapalat" w:hAnsi="GHEA Grapalat"/>
          <w:i w:val="0"/>
          <w:sz w:val="16"/>
          <w:szCs w:val="16"/>
          <w:lang w:val="af-ZA"/>
        </w:rPr>
        <w:t xml:space="preserve">             </w:t>
      </w:r>
      <w:r w:rsidR="00A76C15" w:rsidRPr="00E6597C">
        <w:rPr>
          <w:rFonts w:ascii="GHEA Grapalat" w:hAnsi="GHEA Grapalat"/>
          <w:i w:val="0"/>
          <w:lang w:val="af-ZA"/>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Условия, предъявляемые лицам, не имеющим права на участие в данной процедуре, а также участникам, определяются в приглашении на данную процедуру.</w:t>
      </w:r>
    </w:p>
    <w:p w14:paraId="082CB388" w14:textId="2872E67E" w:rsidR="00357D48" w:rsidRPr="00E6597C" w:rsidRDefault="00EE73A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Выбор участника определяется из числа участников, подавших </w:t>
      </w:r>
      <w:bookmarkStart w:id="1" w:name="_Hlk23167512"/>
      <w:r w:rsidR="00496E18" w:rsidRPr="00E6597C">
        <w:rPr>
          <w:rFonts w:ascii="GHEA Grapalat" w:hAnsi="GHEA Grapalat"/>
          <w:i w:val="0"/>
          <w:lang w:val="af-ZA"/>
        </w:rPr>
        <w:t xml:space="preserve">достаточно оцененные </w:t>
      </w:r>
      <w:bookmarkEnd w:id="1"/>
      <w:r w:rsidR="00357D48" w:rsidRPr="00E6597C">
        <w:rPr>
          <w:rFonts w:ascii="GHEA Grapalat" w:hAnsi="GHEA Grapalat"/>
          <w:i w:val="0"/>
          <w:lang w:val="af-ZA"/>
        </w:rPr>
        <w:t>заявки на неценовых условиях, не менее</w:t>
      </w:r>
      <w:r w:rsidR="00DA6CFA">
        <w:rPr>
          <w:rFonts w:ascii="GHEA Grapalat" w:hAnsi="GHEA Grapalat"/>
          <w:i w:val="0"/>
          <w:lang w:val="hy-AM"/>
        </w:rPr>
        <w:t xml:space="preserve"> </w:t>
      </w:r>
      <w:r w:rsidR="00357D48" w:rsidRPr="00E6597C">
        <w:rPr>
          <w:rFonts w:ascii="GHEA Grapalat" w:hAnsi="GHEA Grapalat"/>
          <w:i w:val="0"/>
          <w:lang w:val="af-ZA"/>
        </w:rPr>
        <w:t>по принципу отдачи предпочтения участнику, подавшему ценовое предложение.</w:t>
      </w:r>
    </w:p>
    <w:p w14:paraId="578CFD38" w14:textId="77777777" w:rsidR="0067579A" w:rsidRPr="00E6597C" w:rsidRDefault="00357D48" w:rsidP="00EF3662">
      <w:pPr>
        <w:pStyle w:val="BodyTextIndent"/>
        <w:spacing w:line="240" w:lineRule="auto"/>
        <w:rPr>
          <w:rFonts w:ascii="GHEA Grapalat" w:hAnsi="GHEA Grapalat"/>
          <w:i w:val="0"/>
          <w:lang w:val="af-ZA"/>
        </w:rPr>
      </w:pPr>
      <w:r w:rsidRPr="00E6597C">
        <w:rPr>
          <w:rFonts w:ascii="GHEA Grapalat" w:hAnsi="GHEA Grapalat"/>
          <w:i w:val="0"/>
          <w:lang w:val="af-ZA"/>
        </w:rPr>
        <w:t>В случае запроса на оформление приглашения в электронной форме заказчик обязан бесплатно обеспечить оформление приглашения в электронной форме в течение рабочего дня, следующего за днем получения заявления.</w:t>
      </w:r>
    </w:p>
    <w:p w14:paraId="315D18A3" w14:textId="56436170" w:rsidR="00357D48" w:rsidRPr="00E6597C" w:rsidRDefault="003B5AE9" w:rsidP="000D7AAF">
      <w:pPr>
        <w:pStyle w:val="BodyTextIndent"/>
        <w:spacing w:line="240" w:lineRule="auto"/>
        <w:rPr>
          <w:rFonts w:ascii="GHEA Grapalat" w:hAnsi="GHEA Grapalat"/>
          <w:i w:val="0"/>
          <w:lang w:val="af-ZA"/>
        </w:rPr>
      </w:pPr>
      <w:r w:rsidRPr="00E6597C">
        <w:rPr>
          <w:rFonts w:ascii="GHEA Grapalat" w:hAnsi="GHEA Grapalat"/>
          <w:i w:val="0"/>
          <w:lang w:val="af-ZA"/>
        </w:rPr>
        <w:t>Заявки на участие в данной процедуре необходимо подать</w:t>
      </w:r>
      <w:r w:rsidR="001C6CA8">
        <w:rPr>
          <w:rFonts w:ascii="GHEA Grapalat" w:hAnsi="GHEA Grapalat"/>
          <w:i w:val="0"/>
          <w:lang w:val="hy-AM" w:eastAsia="ru-RU"/>
        </w:rPr>
        <w:t xml:space="preserve"> </w:t>
      </w:r>
      <w:r w:rsidR="000D7AAF" w:rsidRPr="001E57E0">
        <w:rPr>
          <w:rFonts w:ascii="GHEA Grapalat" w:hAnsi="GHEA Grapalat"/>
          <w:b/>
          <w:i w:val="0"/>
          <w:lang w:val="hy-AM"/>
        </w:rPr>
        <w:t xml:space="preserve">Площадь Конституции, 1, г. Раздан, административное здание </w:t>
      </w:r>
      <w:r w:rsidR="00B61894" w:rsidRPr="00E6597C">
        <w:rPr>
          <w:rFonts w:ascii="GHEA Grapalat" w:hAnsi="GHEA Grapalat"/>
          <w:i w:val="0"/>
          <w:lang w:val="af-ZA"/>
        </w:rPr>
        <w:t>, в документальной форме</w:t>
      </w:r>
      <w:r w:rsidR="00B61894" w:rsidRPr="00E6597C">
        <w:rPr>
          <w:rFonts w:ascii="GHEA Grapalat" w:hAnsi="GHEA Grapalat"/>
          <w:i w:val="0"/>
          <w:lang w:val="af-ZA" w:eastAsia="ru-RU"/>
        </w:rPr>
        <w:t xml:space="preserve"> до </w:t>
      </w:r>
      <w:r w:rsidR="000D7AAF" w:rsidRPr="0044072F">
        <w:rPr>
          <w:rFonts w:ascii="GHEA Grapalat" w:hAnsi="GHEA Grapalat"/>
          <w:b/>
          <w:i w:val="0"/>
          <w:u w:val="single"/>
          <w:lang w:val="af-ZA"/>
        </w:rPr>
        <w:t>09:</w:t>
      </w:r>
      <w:r w:rsidR="005F1470">
        <w:rPr>
          <w:rFonts w:ascii="GHEA Grapalat" w:hAnsi="GHEA Grapalat"/>
          <w:b/>
          <w:i w:val="0"/>
          <w:u w:val="single"/>
          <w:lang w:val="hy-AM"/>
        </w:rPr>
        <w:t>30</w:t>
      </w:r>
      <w:r w:rsidR="000D7AAF" w:rsidRPr="0044072F">
        <w:rPr>
          <w:rFonts w:ascii="GHEA Grapalat" w:hAnsi="GHEA Grapalat"/>
          <w:b/>
          <w:i w:val="0"/>
          <w:u w:val="single"/>
          <w:lang w:val="af-ZA"/>
        </w:rPr>
        <w:t xml:space="preserve"> 7-го </w:t>
      </w:r>
      <w:r w:rsidR="00B61894" w:rsidRPr="0044072F">
        <w:rPr>
          <w:rFonts w:ascii="GHEA Grapalat" w:hAnsi="GHEA Grapalat"/>
          <w:b/>
          <w:i w:val="0"/>
          <w:lang w:val="af-ZA"/>
        </w:rPr>
        <w:t xml:space="preserve">дня со </w:t>
      </w:r>
      <w:r w:rsidR="00B61894" w:rsidRPr="00E6597C">
        <w:rPr>
          <w:rFonts w:ascii="GHEA Grapalat" w:hAnsi="GHEA Grapalat"/>
          <w:i w:val="0"/>
          <w:lang w:val="af-ZA"/>
        </w:rPr>
        <w:t>дня публикации настоящего объявления . Помимо армянского языка, заявки можно подавать также на английском или русском языке.</w:t>
      </w:r>
    </w:p>
    <w:p w14:paraId="5B86E01B" w14:textId="0791C4E8" w:rsidR="00B61894" w:rsidRPr="00E6597C" w:rsidRDefault="00B61894" w:rsidP="00B61894">
      <w:pPr>
        <w:pStyle w:val="BodyTextIndent"/>
        <w:spacing w:line="240" w:lineRule="auto"/>
        <w:ind w:firstLine="708"/>
        <w:rPr>
          <w:rFonts w:ascii="GHEA Grapalat" w:hAnsi="GHEA Grapalat"/>
          <w:i w:val="0"/>
          <w:lang w:val="af-ZA"/>
        </w:rPr>
      </w:pPr>
      <w:r w:rsidRPr="00E6597C">
        <w:rPr>
          <w:rFonts w:ascii="GHEA Grapalat" w:hAnsi="GHEA Grapalat"/>
          <w:i w:val="0"/>
          <w:lang w:val="af-ZA"/>
        </w:rPr>
        <w:t xml:space="preserve">Вскрытие тендерных предложений состоится </w:t>
      </w:r>
      <w:r w:rsidR="000D7AAF" w:rsidRPr="001E57E0">
        <w:rPr>
          <w:rFonts w:ascii="GHEA Grapalat" w:hAnsi="GHEA Grapalat"/>
          <w:b/>
          <w:i w:val="0"/>
          <w:lang w:val="hy-AM"/>
        </w:rPr>
        <w:t xml:space="preserve">по адресу: г. Раздан, площадь Конституции, 1, здание Адмкан </w:t>
      </w:r>
      <w:r w:rsidR="000D7AAF" w:rsidRPr="00E6597C">
        <w:rPr>
          <w:rFonts w:ascii="GHEA Grapalat" w:hAnsi="GHEA Grapalat"/>
          <w:i w:val="0"/>
          <w:lang w:val="af-ZA"/>
        </w:rPr>
        <w:t xml:space="preserve">, </w:t>
      </w:r>
      <w:r w:rsidR="00F97F13" w:rsidRPr="005F1470">
        <w:rPr>
          <w:rFonts w:ascii="GHEA Grapalat" w:hAnsi="GHEA Grapalat"/>
          <w:b/>
          <w:i w:val="0"/>
          <w:lang w:val="ru-RU"/>
        </w:rPr>
        <w:t xml:space="preserve">сентябрь </w:t>
      </w:r>
      <w:r w:rsidR="000D7AAF" w:rsidRPr="000D7AAF">
        <w:rPr>
          <w:rFonts w:ascii="GHEA Grapalat" w:hAnsi="GHEA Grapalat"/>
          <w:b/>
          <w:i w:val="0"/>
          <w:lang w:val="af-ZA"/>
        </w:rPr>
        <w:t>2024 года.</w:t>
      </w:r>
      <w:r w:rsidR="000C54FE">
        <w:rPr>
          <w:rFonts w:ascii="GHEA Grapalat" w:hAnsi="GHEA Grapalat"/>
          <w:b/>
          <w:i w:val="0"/>
          <w:lang w:val="hy-AM"/>
        </w:rPr>
        <w:t xml:space="preserve"> </w:t>
      </w:r>
      <w:r w:rsidR="00247124">
        <w:rPr>
          <w:rFonts w:ascii="GHEA Grapalat" w:hAnsi="GHEA Grapalat"/>
          <w:b/>
          <w:i w:val="0"/>
          <w:lang w:val="af-ZA"/>
        </w:rPr>
        <w:t>9</w:t>
      </w:r>
      <w:bookmarkStart w:id="2" w:name="_GoBack"/>
      <w:bookmarkEnd w:id="2"/>
      <w:r w:rsidRPr="000D7AAF">
        <w:rPr>
          <w:rFonts w:ascii="GHEA Grapalat" w:hAnsi="GHEA Grapalat"/>
          <w:b/>
          <w:i w:val="0"/>
          <w:lang w:val="af-ZA"/>
        </w:rPr>
        <w:t xml:space="preserve"> </w:t>
      </w:r>
      <w:r w:rsidR="00F97F13" w:rsidRPr="005F1470">
        <w:rPr>
          <w:rFonts w:ascii="GHEA Grapalat" w:hAnsi="GHEA Grapalat"/>
          <w:b/>
          <w:i w:val="0"/>
          <w:lang w:val="ru-RU"/>
        </w:rPr>
        <w:t xml:space="preserve">-го числа </w:t>
      </w:r>
      <w:r w:rsidR="000D7AAF" w:rsidRPr="000D7AAF">
        <w:rPr>
          <w:rFonts w:ascii="GHEA Grapalat" w:hAnsi="GHEA Grapalat"/>
          <w:b/>
          <w:i w:val="0"/>
          <w:lang w:val="af-ZA"/>
        </w:rPr>
        <w:t xml:space="preserve">в </w:t>
      </w:r>
      <w:r w:rsidR="005F1470">
        <w:rPr>
          <w:rFonts w:ascii="GHEA Grapalat" w:hAnsi="GHEA Grapalat"/>
          <w:b/>
          <w:i w:val="0"/>
          <w:u w:val="single"/>
          <w:lang w:val="af-ZA"/>
        </w:rPr>
        <w:t>09:</w:t>
      </w:r>
      <w:r w:rsidR="005F1470">
        <w:rPr>
          <w:rFonts w:ascii="GHEA Grapalat" w:hAnsi="GHEA Grapalat"/>
          <w:b/>
          <w:i w:val="0"/>
          <w:u w:val="single"/>
          <w:lang w:val="hy-AM"/>
        </w:rPr>
        <w:t>30</w:t>
      </w:r>
      <w:r w:rsidR="000D7AAF" w:rsidRPr="000D7AAF">
        <w:rPr>
          <w:rFonts w:ascii="GHEA Grapalat" w:hAnsi="GHEA Grapalat"/>
          <w:b/>
          <w:i w:val="0"/>
          <w:u w:val="single"/>
          <w:lang w:val="af-ZA"/>
        </w:rPr>
        <w:t xml:space="preserve"> </w:t>
      </w:r>
      <w:r w:rsidRPr="00E6597C">
        <w:rPr>
          <w:rFonts w:ascii="GHEA Grapalat" w:hAnsi="GHEA Grapalat"/>
          <w:i w:val="0"/>
          <w:lang w:val="af-ZA"/>
        </w:rPr>
        <w:t>.</w:t>
      </w:r>
    </w:p>
    <w:p w14:paraId="6050632B" w14:textId="77777777"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hy-AM"/>
        </w:rPr>
        <w:t xml:space="preserve">В настоящее время ведется </w:t>
      </w:r>
      <w:r w:rsidRPr="006675F2">
        <w:rPr>
          <w:rFonts w:ascii="GHEA Grapalat" w:hAnsi="GHEA Grapalat"/>
          <w:sz w:val="20"/>
          <w:szCs w:val="20"/>
          <w:lang w:val="af-ZA"/>
        </w:rPr>
        <w:t>обжалование этой процедуры.</w:t>
      </w:r>
      <w:r w:rsidRPr="006675F2">
        <w:rPr>
          <w:rFonts w:ascii="GHEA Grapalat" w:hAnsi="GHEA Grapalat"/>
          <w:sz w:val="16"/>
          <w:szCs w:val="16"/>
          <w:lang w:val="af-ZA"/>
        </w:rPr>
        <w:t xml:space="preserve"> </w:t>
      </w:r>
      <w:r w:rsidRPr="006675F2">
        <w:rPr>
          <w:rFonts w:ascii="GHEA Grapalat" w:hAnsi="GHEA Grapalat"/>
          <w:sz w:val="20"/>
          <w:szCs w:val="20"/>
          <w:lang w:val="af-ZA"/>
        </w:rPr>
        <w:t xml:space="preserve">Шоппинг </w:t>
      </w:r>
      <w:r w:rsidRPr="006675F2">
        <w:rPr>
          <w:rFonts w:ascii="GHEA Grapalat" w:hAnsi="GHEA Grapalat"/>
          <w:sz w:val="20"/>
          <w:szCs w:val="20"/>
          <w:lang w:val="hy-AM"/>
        </w:rPr>
        <w:t xml:space="preserve">о </w:t>
      </w:r>
      <w:r w:rsidRPr="006675F2">
        <w:rPr>
          <w:rFonts w:ascii="GHEA Grapalat" w:hAnsi="GHEA Grapalat"/>
          <w:sz w:val="20"/>
          <w:szCs w:val="20"/>
          <w:lang w:val="af-ZA"/>
        </w:rPr>
        <w:t xml:space="preserve">» </w:t>
      </w:r>
      <w:r w:rsidRPr="006675F2">
        <w:rPr>
          <w:rFonts w:ascii="GHEA Grapalat" w:hAnsi="GHEA Grapalat"/>
          <w:sz w:val="20"/>
          <w:szCs w:val="20"/>
          <w:lang w:val="hy-AM"/>
        </w:rPr>
        <w:t>РА:</w:t>
      </w:r>
      <w:r w:rsidRPr="006675F2">
        <w:rPr>
          <w:rFonts w:ascii="GHEA Grapalat" w:hAnsi="GHEA Grapalat"/>
          <w:sz w:val="20"/>
          <w:szCs w:val="20"/>
          <w:lang w:val="af-ZA"/>
        </w:rPr>
        <w:t xml:space="preserve"> </w:t>
      </w:r>
      <w:r w:rsidRPr="006675F2">
        <w:rPr>
          <w:rFonts w:ascii="GHEA Grapalat" w:hAnsi="GHEA Grapalat"/>
          <w:sz w:val="20"/>
          <w:szCs w:val="20"/>
          <w:lang w:val="hy-AM"/>
        </w:rPr>
        <w:t>по закону</w:t>
      </w:r>
      <w:r w:rsidRPr="006675F2">
        <w:rPr>
          <w:rFonts w:ascii="GHEA Grapalat" w:hAnsi="GHEA Grapalat"/>
          <w:sz w:val="20"/>
          <w:szCs w:val="20"/>
          <w:lang w:val="af-ZA"/>
        </w:rPr>
        <w:t xml:space="preserve"> </w:t>
      </w:r>
      <w:r w:rsidRPr="006675F2">
        <w:rPr>
          <w:rFonts w:ascii="GHEA Grapalat" w:hAnsi="GHEA Grapalat"/>
          <w:sz w:val="20"/>
          <w:szCs w:val="20"/>
          <w:lang w:val="hy-AM"/>
        </w:rPr>
        <w:t>и:</w:t>
      </w:r>
      <w:r w:rsidRPr="006675F2">
        <w:rPr>
          <w:rFonts w:ascii="GHEA Grapalat" w:hAnsi="GHEA Grapalat"/>
          <w:sz w:val="20"/>
          <w:szCs w:val="20"/>
          <w:lang w:val="af-ZA"/>
        </w:rPr>
        <w:t xml:space="preserve"> </w:t>
      </w:r>
      <w:r w:rsidRPr="006675F2">
        <w:rPr>
          <w:rFonts w:ascii="GHEA Grapalat" w:hAnsi="GHEA Grapalat"/>
          <w:sz w:val="20"/>
          <w:szCs w:val="20"/>
          <w:lang w:val="hy-AM"/>
        </w:rPr>
        <w:t>В порядке, установленном Гражданским процессуальным кодексом РА.</w:t>
      </w:r>
    </w:p>
    <w:p w14:paraId="06F95007" w14:textId="77777777" w:rsidR="00B61894" w:rsidRPr="00015CC3" w:rsidRDefault="00B61894" w:rsidP="00B61894">
      <w:pPr>
        <w:pStyle w:val="BodyTextIndent"/>
        <w:spacing w:line="240" w:lineRule="auto"/>
        <w:ind w:firstLine="708"/>
        <w:rPr>
          <w:rFonts w:ascii="GHEA Grapalat" w:hAnsi="GHEA Grapalat"/>
          <w:i w:val="0"/>
          <w:lang w:val="hy-AM"/>
        </w:rPr>
      </w:pPr>
    </w:p>
    <w:p w14:paraId="27E20FC5" w14:textId="0F776490" w:rsidR="000D7AAF" w:rsidRPr="00130102" w:rsidRDefault="00754697" w:rsidP="000D7AAF">
      <w:pPr>
        <w:pStyle w:val="BodyTextIndent"/>
        <w:spacing w:line="240" w:lineRule="auto"/>
        <w:rPr>
          <w:rFonts w:ascii="GHEA Grapalat" w:hAnsi="GHEA Grapalat" w:cs="Calibri"/>
          <w:b/>
          <w:i w:val="0"/>
          <w:lang w:val="af-ZA"/>
        </w:rPr>
      </w:pPr>
      <w:r w:rsidRPr="00E6597C">
        <w:rPr>
          <w:rFonts w:ascii="GHEA Grapalat" w:hAnsi="GHEA Grapalat"/>
          <w:i w:val="0"/>
          <w:lang w:val="af-ZA"/>
        </w:rPr>
        <w:t xml:space="preserve">За дополнительной информацией, связанной с данным объявлением, вы можете обратиться к секретарю оценочной комиссии </w:t>
      </w:r>
      <w:r w:rsidR="000D7AAF" w:rsidRPr="00130102">
        <w:rPr>
          <w:rFonts w:ascii="GHEA Grapalat" w:hAnsi="GHEA Grapalat" w:cs="Calibri"/>
          <w:b/>
          <w:i w:val="0"/>
          <w:lang w:val="hy-AM"/>
        </w:rPr>
        <w:t>Кристине Багдасарян .</w:t>
      </w:r>
    </w:p>
    <w:p w14:paraId="2683B2DD" w14:textId="05294F06" w:rsidR="000D7AAF" w:rsidRPr="00130102" w:rsidRDefault="000D7AAF" w:rsidP="000D7AAF">
      <w:pPr>
        <w:pStyle w:val="BodyTextIndent"/>
        <w:spacing w:line="240" w:lineRule="auto"/>
        <w:rPr>
          <w:rFonts w:ascii="GHEA Grapalat" w:hAnsi="GHEA Grapalat"/>
          <w:b/>
          <w:i w:val="0"/>
          <w:lang w:val="hy-AM"/>
        </w:rPr>
      </w:pPr>
      <w:r w:rsidRPr="00130102">
        <w:rPr>
          <w:rFonts w:ascii="GHEA Grapalat" w:hAnsi="GHEA Grapalat"/>
          <w:i w:val="0"/>
          <w:lang w:val="hy-AM"/>
        </w:rPr>
        <w:t xml:space="preserve"> </w:t>
      </w:r>
      <w:r w:rsidRPr="00130102">
        <w:rPr>
          <w:rFonts w:ascii="GHEA Grapalat" w:hAnsi="GHEA Grapalat"/>
          <w:i w:val="0"/>
          <w:lang w:val="af-ZA"/>
        </w:rPr>
        <w:tab/>
      </w:r>
      <w:r>
        <w:rPr>
          <w:rFonts w:ascii="GHEA Grapalat" w:hAnsi="GHEA Grapalat"/>
          <w:i w:val="0"/>
          <w:lang w:val="hy-AM"/>
        </w:rPr>
        <w:t xml:space="preserve">                                       </w:t>
      </w:r>
      <w:r w:rsidRPr="00130102">
        <w:rPr>
          <w:rFonts w:ascii="GHEA Grapalat" w:hAnsi="GHEA Grapalat"/>
          <w:b/>
          <w:i w:val="0"/>
          <w:lang w:val="af-ZA"/>
        </w:rPr>
        <w:t xml:space="preserve">Телефон: </w:t>
      </w:r>
      <w:r w:rsidRPr="00130102">
        <w:rPr>
          <w:rFonts w:ascii="GHEA Grapalat" w:hAnsi="GHEA Grapalat"/>
          <w:b/>
          <w:i w:val="0"/>
          <w:lang w:val="hy-AM"/>
        </w:rPr>
        <w:t>060-70-40-21</w:t>
      </w:r>
    </w:p>
    <w:p w14:paraId="257187E7" w14:textId="05C9F15C" w:rsidR="000D7AAF" w:rsidRPr="00130102" w:rsidRDefault="000D7AAF" w:rsidP="000D7AAF">
      <w:pPr>
        <w:pStyle w:val="BodyTextIndent"/>
        <w:spacing w:line="240" w:lineRule="auto"/>
        <w:ind w:firstLine="0"/>
        <w:rPr>
          <w:rFonts w:ascii="GHEA Grapalat" w:hAnsi="GHEA Grapalat"/>
          <w:b/>
          <w:i w:val="0"/>
          <w:lang w:val="af-ZA"/>
        </w:rPr>
      </w:pPr>
      <w:r w:rsidRPr="00130102">
        <w:rPr>
          <w:rFonts w:ascii="GHEA Grapalat" w:hAnsi="GHEA Grapalat"/>
          <w:b/>
          <w:i w:val="0"/>
          <w:lang w:val="hy-AM"/>
        </w:rPr>
        <w:t xml:space="preserve">                                                            </w:t>
      </w:r>
      <w:r w:rsidRPr="00130102">
        <w:rPr>
          <w:rFonts w:ascii="GHEA Grapalat" w:hAnsi="GHEA Grapalat"/>
          <w:b/>
          <w:i w:val="0"/>
          <w:lang w:val="af-ZA"/>
        </w:rPr>
        <w:t>Электронная почта:</w:t>
      </w:r>
      <w:r w:rsidRPr="00130102">
        <w:rPr>
          <w:rFonts w:ascii="GHEA Grapalat" w:hAnsi="GHEA Grapalat"/>
          <w:b/>
          <w:i w:val="0"/>
          <w:lang w:val="hy-AM"/>
        </w:rPr>
        <w:t xml:space="preserve"> </w:t>
      </w:r>
      <w:r w:rsidRPr="00130102">
        <w:rPr>
          <w:rFonts w:ascii="GHEA Grapalat" w:hAnsi="GHEA Grapalat"/>
          <w:b/>
          <w:i w:val="0"/>
          <w:lang w:val="af-ZA"/>
        </w:rPr>
        <w:t>багдасарян_1978@mail.ru:</w:t>
      </w:r>
    </w:p>
    <w:p w14:paraId="752441B9" w14:textId="0CAB6F86" w:rsidR="009F18D0" w:rsidRPr="00E6597C" w:rsidRDefault="009F18D0" w:rsidP="000D7AAF">
      <w:pPr>
        <w:pStyle w:val="BodyTextIndent"/>
        <w:spacing w:line="240" w:lineRule="auto"/>
        <w:rPr>
          <w:rFonts w:ascii="GHEA Grapalat" w:hAnsi="GHEA Grapalat"/>
          <w:i w:val="0"/>
          <w:lang w:val="af-ZA"/>
        </w:rPr>
      </w:pPr>
    </w:p>
    <w:p w14:paraId="0AFA4E2C" w14:textId="77777777" w:rsidR="009F18D0" w:rsidRPr="00E6597C" w:rsidRDefault="009F18D0" w:rsidP="00EF3662">
      <w:pPr>
        <w:pStyle w:val="BodyTextIndent"/>
        <w:spacing w:line="240" w:lineRule="auto"/>
        <w:rPr>
          <w:rFonts w:ascii="GHEA Grapalat" w:hAnsi="GHEA Grapalat"/>
          <w:i w:val="0"/>
          <w:lang w:val="af-ZA"/>
        </w:rPr>
      </w:pPr>
    </w:p>
    <w:p w14:paraId="3F959A1E" w14:textId="77777777" w:rsidR="009F18D0" w:rsidRPr="00E6597C" w:rsidRDefault="009F18D0" w:rsidP="00EF3662">
      <w:pPr>
        <w:pStyle w:val="BodyTextIndent"/>
        <w:spacing w:line="240" w:lineRule="auto"/>
        <w:rPr>
          <w:rFonts w:ascii="GHEA Grapalat" w:hAnsi="GHEA Grapalat"/>
          <w:i w:val="0"/>
          <w:lang w:val="af-ZA"/>
        </w:rPr>
      </w:pPr>
    </w:p>
    <w:p w14:paraId="69464A36" w14:textId="792C45F1" w:rsidR="00754697" w:rsidRPr="000D7AAF" w:rsidRDefault="00754697" w:rsidP="00EF3662">
      <w:pPr>
        <w:pStyle w:val="BodyTextIndent"/>
        <w:spacing w:line="240" w:lineRule="auto"/>
        <w:ind w:firstLine="0"/>
        <w:jc w:val="left"/>
        <w:rPr>
          <w:rFonts w:ascii="GHEA Grapalat" w:hAnsi="GHEA Grapalat"/>
          <w:b/>
          <w:i w:val="0"/>
          <w:u w:val="single"/>
          <w:lang w:val="af-ZA"/>
        </w:rPr>
      </w:pPr>
      <w:r w:rsidRPr="000D7AAF">
        <w:rPr>
          <w:rFonts w:ascii="GHEA Grapalat" w:hAnsi="GHEA Grapalat"/>
          <w:b/>
          <w:i w:val="0"/>
          <w:lang w:val="af-ZA"/>
        </w:rPr>
        <w:t xml:space="preserve">Клиент </w:t>
      </w:r>
      <w:r w:rsidR="009F18D0" w:rsidRPr="000D7AAF">
        <w:rPr>
          <w:rFonts w:ascii="GHEA Grapalat" w:hAnsi="GHEA Grapalat"/>
          <w:b/>
          <w:i w:val="0"/>
          <w:lang w:val="af-ZA"/>
        </w:rPr>
        <w:tab/>
      </w:r>
      <w:r w:rsidR="000D7AAF" w:rsidRPr="00A15B2B">
        <w:rPr>
          <w:rFonts w:ascii="GHEA Grapalat" w:hAnsi="GHEA Grapalat"/>
          <w:b/>
          <w:i w:val="0"/>
          <w:szCs w:val="24"/>
          <w:lang w:val="af-ZA"/>
        </w:rPr>
        <w:t xml:space="preserve">&lt;&lt; </w:t>
      </w:r>
      <w:r w:rsidR="00F97F13" w:rsidRPr="00F97F13">
        <w:rPr>
          <w:rFonts w:ascii="GHEA Grapalat" w:hAnsi="GHEA Grapalat" w:cs="Tahoma"/>
          <w:b/>
          <w:i w:val="0"/>
          <w:color w:val="000000"/>
          <w:lang w:val="hy-AM"/>
        </w:rPr>
        <w:t xml:space="preserve">Разданский детский творческий центр </w:t>
      </w:r>
      <w:r w:rsidR="00F97F13" w:rsidRPr="00A15B2B">
        <w:rPr>
          <w:rFonts w:ascii="GHEA Grapalat" w:hAnsi="GHEA Grapalat"/>
          <w:b/>
          <w:i w:val="0"/>
          <w:szCs w:val="24"/>
          <w:lang w:val="af-ZA"/>
        </w:rPr>
        <w:t xml:space="preserve">&gt;&gt; </w:t>
      </w:r>
      <w:r w:rsidR="000D7AAF" w:rsidRPr="000D7AAF">
        <w:rPr>
          <w:rFonts w:ascii="GHEA Grapalat" w:hAnsi="GHEA Grapalat"/>
          <w:b/>
          <w:i w:val="0"/>
          <w:szCs w:val="24"/>
        </w:rPr>
        <w:t>НОАК</w:t>
      </w:r>
    </w:p>
    <w:p w14:paraId="4899E73D" w14:textId="2F2C2CF7" w:rsidR="009F18D0" w:rsidRPr="00E6597C" w:rsidRDefault="009F18D0" w:rsidP="00EF3662">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p>
    <w:p w14:paraId="5348DF08" w14:textId="77777777" w:rsidR="00754697" w:rsidRPr="00E6597C" w:rsidRDefault="00754697" w:rsidP="00EF3662">
      <w:pPr>
        <w:pStyle w:val="BodyTextIndent3"/>
        <w:spacing w:after="240" w:line="240" w:lineRule="auto"/>
        <w:ind w:firstLine="709"/>
        <w:rPr>
          <w:rFonts w:ascii="GHEA Grapalat" w:hAnsi="GHEA Grapalat" w:cs="Sylfaen"/>
          <w:b/>
          <w:lang w:val="es-ES"/>
        </w:rPr>
      </w:pPr>
    </w:p>
    <w:p w14:paraId="2DA127E0" w14:textId="77777777" w:rsidR="00754697" w:rsidRPr="00E6597C" w:rsidRDefault="00754697" w:rsidP="00EF3662">
      <w:pPr>
        <w:pStyle w:val="BodyTextIndent"/>
        <w:spacing w:line="240" w:lineRule="auto"/>
        <w:ind w:left="1404"/>
        <w:rPr>
          <w:rFonts w:ascii="GHEA Grapalat" w:hAnsi="GHEA Grapalat"/>
          <w:i w:val="0"/>
          <w:lang w:val="af-ZA"/>
        </w:rPr>
      </w:pPr>
    </w:p>
    <w:p w14:paraId="1A837A6B" w14:textId="77777777" w:rsidR="00A12C95" w:rsidRPr="00E6597C" w:rsidRDefault="00A12C95" w:rsidP="00EF3662">
      <w:pPr>
        <w:pStyle w:val="BodyTextIndent"/>
        <w:spacing w:line="240" w:lineRule="auto"/>
        <w:ind w:left="1404"/>
        <w:rPr>
          <w:rFonts w:ascii="GHEA Grapalat" w:hAnsi="GHEA Grapalat"/>
          <w:i w:val="0"/>
          <w:lang w:val="af-ZA"/>
        </w:rPr>
      </w:pPr>
    </w:p>
    <w:p w14:paraId="40FC1DA2" w14:textId="77777777" w:rsidR="00055CC2" w:rsidRPr="00E6597C" w:rsidRDefault="00055CC2" w:rsidP="00EF3662">
      <w:pPr>
        <w:pStyle w:val="BodyText"/>
        <w:ind w:right="-7" w:firstLine="567"/>
        <w:jc w:val="right"/>
        <w:rPr>
          <w:rFonts w:ascii="GHEA Grapalat" w:hAnsi="GHEA Grapalat" w:cs="Sylfaen"/>
          <w:i/>
          <w:sz w:val="22"/>
          <w:lang w:val="af-ZA"/>
        </w:rPr>
      </w:pPr>
    </w:p>
    <w:p w14:paraId="2309A3A0" w14:textId="77777777" w:rsidR="00055CC2" w:rsidRPr="00E6597C" w:rsidRDefault="00055CC2" w:rsidP="00EF3662">
      <w:pPr>
        <w:pStyle w:val="BodyText"/>
        <w:ind w:right="-7" w:firstLine="567"/>
        <w:jc w:val="right"/>
        <w:rPr>
          <w:rFonts w:ascii="GHEA Grapalat" w:hAnsi="GHEA Grapalat" w:cs="Sylfaen"/>
          <w:i/>
          <w:sz w:val="22"/>
          <w:lang w:val="af-ZA"/>
        </w:rPr>
      </w:pPr>
    </w:p>
    <w:p w14:paraId="43D6E773" w14:textId="77777777" w:rsidR="00055CC2" w:rsidRPr="00E6597C" w:rsidRDefault="00055CC2" w:rsidP="00EF3662">
      <w:pPr>
        <w:pStyle w:val="BodyText"/>
        <w:ind w:right="-7" w:firstLine="567"/>
        <w:jc w:val="right"/>
        <w:rPr>
          <w:rFonts w:ascii="GHEA Grapalat" w:hAnsi="GHEA Grapalat" w:cs="Sylfaen"/>
          <w:i/>
          <w:sz w:val="22"/>
          <w:lang w:val="af-ZA"/>
        </w:rPr>
      </w:pPr>
    </w:p>
    <w:p w14:paraId="2679F4B4" w14:textId="77777777" w:rsidR="00037DDE" w:rsidRPr="00E6597C" w:rsidRDefault="00037DDE" w:rsidP="00EF3662">
      <w:pPr>
        <w:pStyle w:val="BodyText"/>
        <w:ind w:right="-7" w:firstLine="567"/>
        <w:jc w:val="right"/>
        <w:rPr>
          <w:rFonts w:ascii="GHEA Grapalat" w:hAnsi="GHEA Grapalat" w:cs="Sylfaen"/>
          <w:i/>
          <w:sz w:val="22"/>
          <w:lang w:val="af-ZA"/>
        </w:rPr>
      </w:pPr>
    </w:p>
    <w:p w14:paraId="2FAD73A2" w14:textId="77777777" w:rsidR="00037DDE" w:rsidRPr="00E6597C" w:rsidRDefault="00037DDE" w:rsidP="00EF3662">
      <w:pPr>
        <w:pStyle w:val="BodyText"/>
        <w:ind w:right="-7" w:firstLine="567"/>
        <w:jc w:val="right"/>
        <w:rPr>
          <w:rFonts w:ascii="GHEA Grapalat" w:hAnsi="GHEA Grapalat" w:cs="Sylfaen"/>
          <w:i/>
          <w:sz w:val="22"/>
          <w:lang w:val="af-ZA"/>
        </w:rPr>
      </w:pPr>
    </w:p>
    <w:p w14:paraId="2C39EA51" w14:textId="77777777" w:rsidR="00037DDE" w:rsidRPr="00E6597C" w:rsidRDefault="00037DDE" w:rsidP="00EF3662">
      <w:pPr>
        <w:pStyle w:val="BodyText"/>
        <w:ind w:right="-7" w:firstLine="567"/>
        <w:jc w:val="right"/>
        <w:rPr>
          <w:rFonts w:ascii="GHEA Grapalat" w:hAnsi="GHEA Grapalat" w:cs="Sylfaen"/>
          <w:i/>
          <w:sz w:val="22"/>
          <w:lang w:val="af-ZA"/>
        </w:rPr>
      </w:pPr>
    </w:p>
    <w:p w14:paraId="44DEDE72" w14:textId="77777777" w:rsidR="00037DDE" w:rsidRPr="00E6597C" w:rsidRDefault="00037DDE" w:rsidP="00EF3662">
      <w:pPr>
        <w:pStyle w:val="BodyText"/>
        <w:ind w:right="-7" w:firstLine="567"/>
        <w:jc w:val="right"/>
        <w:rPr>
          <w:rFonts w:ascii="GHEA Grapalat" w:hAnsi="GHEA Grapalat" w:cs="Sylfaen"/>
          <w:i/>
          <w:sz w:val="22"/>
          <w:lang w:val="af-ZA"/>
        </w:rPr>
      </w:pPr>
    </w:p>
    <w:p w14:paraId="61F072BC" w14:textId="77777777" w:rsidR="00826193" w:rsidRPr="00E6597C" w:rsidRDefault="00826193" w:rsidP="00EF3662">
      <w:pPr>
        <w:pStyle w:val="BodyText"/>
        <w:ind w:right="-7" w:firstLine="567"/>
        <w:jc w:val="right"/>
        <w:rPr>
          <w:rFonts w:ascii="GHEA Grapalat" w:hAnsi="GHEA Grapalat" w:cs="Sylfaen"/>
          <w:i/>
          <w:sz w:val="22"/>
          <w:lang w:val="af-ZA"/>
        </w:rPr>
      </w:pPr>
    </w:p>
    <w:p w14:paraId="606E82DE" w14:textId="77777777" w:rsidR="009E4B3C" w:rsidRPr="00015CC3" w:rsidRDefault="009E4B3C" w:rsidP="00EF3662">
      <w:pPr>
        <w:pStyle w:val="BodyText"/>
        <w:spacing w:after="0"/>
        <w:ind w:firstLine="567"/>
        <w:jc w:val="right"/>
        <w:rPr>
          <w:rFonts w:ascii="GHEA Grapalat" w:hAnsi="GHEA Grapalat" w:cs="Sylfaen"/>
          <w:i/>
          <w:sz w:val="20"/>
          <w:szCs w:val="20"/>
          <w:lang w:val="af-ZA"/>
        </w:rPr>
      </w:pPr>
    </w:p>
    <w:p w14:paraId="0A9F600F" w14:textId="77777777" w:rsidR="00096865" w:rsidRPr="00E6597C" w:rsidRDefault="00096865" w:rsidP="00EF3662">
      <w:pPr>
        <w:pStyle w:val="BodyText"/>
        <w:spacing w:after="0"/>
        <w:ind w:firstLine="567"/>
        <w:jc w:val="right"/>
        <w:rPr>
          <w:rFonts w:ascii="GHEA Grapalat" w:hAnsi="GHEA Grapalat" w:cs="Sylfaen"/>
          <w:i/>
          <w:sz w:val="20"/>
          <w:szCs w:val="20"/>
          <w:lang w:val="af-ZA"/>
        </w:rPr>
      </w:pPr>
      <w:r w:rsidRPr="00E6597C">
        <w:rPr>
          <w:rFonts w:ascii="GHEA Grapalat" w:hAnsi="GHEA Grapalat" w:cs="Sylfaen"/>
          <w:i/>
          <w:sz w:val="20"/>
          <w:szCs w:val="20"/>
        </w:rPr>
        <w:lastRenderedPageBreak/>
        <w:t>Подтвержденный</w:t>
      </w:r>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является</w:t>
      </w:r>
    </w:p>
    <w:p w14:paraId="1F34D806" w14:textId="1C6ECA08" w:rsidR="00096865" w:rsidRPr="00E6597C" w:rsidRDefault="000D7AAF" w:rsidP="00EF3662">
      <w:pPr>
        <w:pStyle w:val="BodyText"/>
        <w:spacing w:after="0"/>
        <w:ind w:firstLine="567"/>
        <w:jc w:val="right"/>
        <w:rPr>
          <w:rFonts w:ascii="GHEA Grapalat" w:hAnsi="GHEA Grapalat" w:cs="Sylfaen"/>
          <w:i/>
          <w:sz w:val="20"/>
          <w:szCs w:val="20"/>
          <w:lang w:val="af-ZA"/>
        </w:rPr>
      </w:pPr>
      <w:r w:rsidRPr="00A15B2B">
        <w:rPr>
          <w:rFonts w:ascii="GHEA Grapalat" w:hAnsi="GHEA Grapalat"/>
          <w:b/>
          <w:i/>
          <w:sz w:val="20"/>
          <w:lang w:val="af-ZA"/>
        </w:rPr>
        <w:t>"</w:t>
      </w:r>
      <w:r w:rsidR="00F97F13" w:rsidRPr="00F97F13">
        <w:rPr>
          <w:rFonts w:ascii="GHEA Grapalat" w:hAnsi="GHEA Grapalat"/>
          <w:b/>
          <w:i/>
          <w:lang w:val="af-ZA"/>
        </w:rPr>
        <w:t xml:space="preserve"> </w:t>
      </w:r>
      <w:r w:rsidR="00F97F13" w:rsidRPr="00F97F13">
        <w:rPr>
          <w:rFonts w:ascii="GHEA Grapalat" w:hAnsi="GHEA Grapalat"/>
          <w:b/>
          <w:i/>
          <w:sz w:val="20"/>
          <w:lang w:val="af-ZA"/>
        </w:rPr>
        <w:t xml:space="preserve">МСК-ГАШЗБ-24/ </w:t>
      </w:r>
      <w:r w:rsidR="00F97F13" w:rsidRPr="00F97F13">
        <w:rPr>
          <w:rFonts w:ascii="GHEA Grapalat" w:hAnsi="GHEA Grapalat"/>
          <w:b/>
          <w:i/>
          <w:lang w:val="af-ZA"/>
        </w:rPr>
        <w:t xml:space="preserve">06 </w:t>
      </w:r>
      <w:r w:rsidR="00F97F13" w:rsidRPr="00F97F13">
        <w:rPr>
          <w:rFonts w:ascii="GHEA Grapalat" w:hAnsi="GHEA Grapalat"/>
          <w:b/>
          <w:i/>
          <w:sz w:val="20"/>
          <w:lang w:val="af-ZA"/>
        </w:rPr>
        <w:t xml:space="preserve">" </w:t>
      </w:r>
      <w:r w:rsidR="00096865" w:rsidRPr="00E6597C">
        <w:rPr>
          <w:rFonts w:ascii="GHEA Grapalat" w:hAnsi="GHEA Grapalat" w:cs="Sylfaen"/>
          <w:i/>
          <w:sz w:val="20"/>
          <w:szCs w:val="20"/>
        </w:rPr>
        <w:t xml:space="preserve">под сопроводительным </w:t>
      </w:r>
      <w:r w:rsidR="00096865" w:rsidRPr="00E6597C">
        <w:rPr>
          <w:rFonts w:ascii="GHEA Grapalat" w:hAnsi="GHEA Grapalat" w:cs="Times Armenian"/>
          <w:i/>
          <w:sz w:val="20"/>
          <w:szCs w:val="20"/>
        </w:rPr>
        <w:t>письмом</w:t>
      </w:r>
      <w:r w:rsidR="00096865" w:rsidRPr="00E6597C">
        <w:rPr>
          <w:rFonts w:ascii="GHEA Grapalat" w:hAnsi="GHEA Grapalat" w:cs="Times Armenian"/>
          <w:i/>
          <w:sz w:val="20"/>
          <w:szCs w:val="20"/>
          <w:lang w:val="af-ZA"/>
        </w:rPr>
        <w:t xml:space="preserve"> </w:t>
      </w:r>
    </w:p>
    <w:p w14:paraId="495016FA" w14:textId="01C58562" w:rsidR="00096865" w:rsidRPr="00E6597C" w:rsidRDefault="000D7AAF"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Цитата:</w:t>
      </w:r>
      <w:r w:rsidRPr="00A15B2B">
        <w:rPr>
          <w:rFonts w:ascii="GHEA Grapalat" w:hAnsi="GHEA Grapalat" w:cs="Sylfaen"/>
          <w:i/>
          <w:sz w:val="20"/>
          <w:szCs w:val="20"/>
          <w:lang w:val="af-ZA"/>
        </w:rPr>
        <w:t xml:space="preserve"> </w:t>
      </w:r>
      <w:r w:rsidR="00096865" w:rsidRPr="00E6597C">
        <w:rPr>
          <w:rFonts w:ascii="GHEA Grapalat" w:hAnsi="GHEA Grapalat" w:cs="Sylfaen"/>
          <w:i/>
          <w:sz w:val="20"/>
          <w:szCs w:val="20"/>
        </w:rPr>
        <w:t xml:space="preserve">комитет </w:t>
      </w:r>
      <w:r w:rsidR="00096865" w:rsidRPr="00E6597C">
        <w:rPr>
          <w:rFonts w:ascii="GHEA Grapalat" w:hAnsi="GHEA Grapalat" w:cs="Times Armenian"/>
          <w:i/>
          <w:sz w:val="20"/>
          <w:szCs w:val="20"/>
          <w:lang w:val="af-ZA"/>
        </w:rPr>
        <w:t xml:space="preserve">по оценке </w:t>
      </w:r>
      <w:r>
        <w:rPr>
          <w:rFonts w:ascii="GHEA Grapalat" w:hAnsi="GHEA Grapalat" w:cs="Sylfaen"/>
          <w:i/>
          <w:sz w:val="20"/>
          <w:szCs w:val="20"/>
        </w:rPr>
        <w:t>опроса</w:t>
      </w:r>
    </w:p>
    <w:p w14:paraId="208E4286" w14:textId="3754FAD4" w:rsidR="00096865" w:rsidRPr="00E6597C" w:rsidRDefault="00096865" w:rsidP="00EF3662">
      <w:pPr>
        <w:pStyle w:val="BodyText"/>
        <w:spacing w:after="0"/>
        <w:ind w:firstLine="567"/>
        <w:jc w:val="right"/>
        <w:rPr>
          <w:rFonts w:ascii="GHEA Grapalat" w:hAnsi="GHEA Grapalat"/>
          <w:i/>
          <w:sz w:val="20"/>
          <w:szCs w:val="20"/>
          <w:lang w:val="af-ZA"/>
        </w:rPr>
      </w:pPr>
      <w:r w:rsidRPr="00E6597C">
        <w:rPr>
          <w:rFonts w:ascii="GHEA Grapalat" w:hAnsi="GHEA Grapalat" w:cs="Times Armenian"/>
          <w:i/>
          <w:sz w:val="20"/>
          <w:szCs w:val="20"/>
          <w:lang w:val="af-ZA"/>
        </w:rPr>
        <w:t xml:space="preserve">в </w:t>
      </w:r>
      <w:r w:rsidRPr="00E6597C">
        <w:rPr>
          <w:rFonts w:ascii="GHEA Grapalat" w:hAnsi="GHEA Grapalat" w:cs="Sylfaen"/>
          <w:i/>
          <w:sz w:val="20"/>
          <w:szCs w:val="20"/>
          <w:lang w:val="af-ZA"/>
        </w:rPr>
        <w:t xml:space="preserve">2024 году </w:t>
      </w:r>
      <w:r w:rsidR="00F97F13">
        <w:rPr>
          <w:rFonts w:ascii="GHEA Grapalat" w:hAnsi="GHEA Grapalat"/>
          <w:i/>
        </w:rPr>
        <w:t xml:space="preserve">29 </w:t>
      </w:r>
      <w:r w:rsidR="00F97F13">
        <w:rPr>
          <w:rFonts w:ascii="GHEA Grapalat" w:hAnsi="GHEA Grapalat"/>
          <w:i/>
          <w:lang w:val="hy-AM"/>
        </w:rPr>
        <w:t>августа</w:t>
      </w:r>
      <w:r w:rsidR="005C6159" w:rsidRPr="00E6597C">
        <w:rPr>
          <w:rFonts w:ascii="GHEA Grapalat" w:hAnsi="GHEA Grapalat" w:cs="Times Armenian"/>
          <w:i/>
          <w:sz w:val="20"/>
          <w:szCs w:val="20"/>
          <w:lang w:val="af-ZA"/>
        </w:rPr>
        <w:t xml:space="preserve"> </w:t>
      </w:r>
      <w:r w:rsidRPr="00E6597C">
        <w:rPr>
          <w:rFonts w:ascii="GHEA Grapalat" w:hAnsi="GHEA Grapalat" w:cs="Times Armenian"/>
          <w:i/>
          <w:sz w:val="20"/>
          <w:szCs w:val="20"/>
          <w:vertAlign w:val="subscript"/>
          <w:lang w:val="af-ZA"/>
        </w:rPr>
        <w:t xml:space="preserve"> </w:t>
      </w:r>
      <w:r w:rsidRPr="00E6597C">
        <w:rPr>
          <w:rFonts w:ascii="GHEA Grapalat" w:hAnsi="GHEA Grapalat" w:cs="Sylfaen"/>
          <w:i/>
          <w:sz w:val="20"/>
          <w:szCs w:val="20"/>
        </w:rPr>
        <w:t xml:space="preserve">Решением </w:t>
      </w:r>
      <w:r w:rsidR="005C6159" w:rsidRPr="00E6597C">
        <w:rPr>
          <w:rFonts w:ascii="GHEA Grapalat" w:hAnsi="GHEA Grapalat" w:cs="Times Armenian"/>
          <w:i/>
          <w:sz w:val="20"/>
          <w:szCs w:val="20"/>
          <w:lang w:val="af-ZA"/>
        </w:rPr>
        <w:t>№ 1</w:t>
      </w:r>
    </w:p>
    <w:p w14:paraId="0C9AD005" w14:textId="77777777" w:rsidR="00096865" w:rsidRPr="00E6597C" w:rsidRDefault="00096865" w:rsidP="00EF3662">
      <w:pPr>
        <w:pStyle w:val="BodyText"/>
        <w:ind w:right="-7" w:firstLine="567"/>
        <w:jc w:val="center"/>
        <w:rPr>
          <w:rFonts w:ascii="GHEA Grapalat" w:hAnsi="GHEA Grapalat"/>
          <w:lang w:val="af-ZA"/>
        </w:rPr>
      </w:pPr>
    </w:p>
    <w:p w14:paraId="2A2B1248" w14:textId="77777777" w:rsidR="00096865" w:rsidRPr="00E6597C" w:rsidRDefault="00096865" w:rsidP="00EF3662">
      <w:pPr>
        <w:pStyle w:val="BodyText"/>
        <w:ind w:right="-7" w:firstLine="567"/>
        <w:jc w:val="center"/>
        <w:rPr>
          <w:rFonts w:ascii="GHEA Grapalat" w:hAnsi="GHEA Grapalat"/>
          <w:lang w:val="af-ZA"/>
        </w:rPr>
      </w:pPr>
    </w:p>
    <w:p w14:paraId="51690C0D" w14:textId="77777777" w:rsidR="00096865" w:rsidRPr="00E6597C" w:rsidRDefault="00096865" w:rsidP="00EF3662">
      <w:pPr>
        <w:pStyle w:val="BodyText"/>
        <w:ind w:right="-7" w:firstLine="567"/>
        <w:jc w:val="center"/>
        <w:rPr>
          <w:rFonts w:ascii="GHEA Grapalat" w:hAnsi="GHEA Grapalat"/>
          <w:lang w:val="af-ZA"/>
        </w:rPr>
      </w:pPr>
    </w:p>
    <w:p w14:paraId="46003BE5" w14:textId="77777777" w:rsidR="00096865" w:rsidRPr="00E6597C" w:rsidRDefault="00096865" w:rsidP="00EF3662">
      <w:pPr>
        <w:pStyle w:val="BodyText"/>
        <w:ind w:right="-7" w:firstLine="567"/>
        <w:jc w:val="center"/>
        <w:rPr>
          <w:rFonts w:ascii="GHEA Grapalat" w:hAnsi="GHEA Grapalat"/>
          <w:lang w:val="af-ZA"/>
        </w:rPr>
      </w:pPr>
    </w:p>
    <w:p w14:paraId="12068C9F" w14:textId="77777777" w:rsidR="00096865" w:rsidRPr="00E6597C" w:rsidRDefault="00096865" w:rsidP="00EF3662">
      <w:pPr>
        <w:pStyle w:val="BodyText"/>
        <w:ind w:right="-7" w:firstLine="567"/>
        <w:jc w:val="center"/>
        <w:rPr>
          <w:rFonts w:ascii="GHEA Grapalat" w:hAnsi="GHEA Grapalat"/>
          <w:lang w:val="af-ZA"/>
        </w:rPr>
      </w:pPr>
    </w:p>
    <w:p w14:paraId="204D6DBB" w14:textId="7DE2220D" w:rsidR="00096865" w:rsidRPr="000D7AAF" w:rsidRDefault="00A76C15" w:rsidP="00EF3662">
      <w:pPr>
        <w:pStyle w:val="BodyText"/>
        <w:ind w:right="-7" w:firstLine="567"/>
        <w:jc w:val="center"/>
        <w:rPr>
          <w:rFonts w:ascii="GHEA Grapalat" w:hAnsi="GHEA Grapalat"/>
          <w:b/>
          <w:lang w:val="af-ZA"/>
        </w:rPr>
      </w:pPr>
      <w:r w:rsidRPr="000D7AAF">
        <w:rPr>
          <w:rFonts w:ascii="GHEA Grapalat" w:hAnsi="GHEA Grapalat" w:cs="Times Armenian"/>
          <w:b/>
          <w:lang w:val="af-ZA"/>
        </w:rPr>
        <w:t>"</w:t>
      </w:r>
      <w:r w:rsidR="00F97F13" w:rsidRPr="00F97F13">
        <w:rPr>
          <w:rFonts w:ascii="GHEA Grapalat" w:hAnsi="GHEA Grapalat" w:cs="Tahoma"/>
          <w:b/>
          <w:i/>
          <w:color w:val="000000"/>
          <w:lang w:val="hy-AM"/>
        </w:rPr>
        <w:t xml:space="preserve"> </w:t>
      </w:r>
      <w:r w:rsidR="00F97F13" w:rsidRPr="00F97F13">
        <w:rPr>
          <w:rFonts w:ascii="GHEA Grapalat" w:hAnsi="GHEA Grapalat" w:cs="Tahoma"/>
          <w:b/>
          <w:color w:val="000000"/>
          <w:lang w:val="hy-AM"/>
        </w:rPr>
        <w:t xml:space="preserve">ХАЗДАНСКИЙ ДЕТСКИЙ ТВОРЧЕСКИЙ ЦЕНТР </w:t>
      </w:r>
      <w:r w:rsidR="00F97F13" w:rsidRPr="000D7AAF">
        <w:rPr>
          <w:rFonts w:ascii="GHEA Grapalat" w:hAnsi="GHEA Grapalat" w:cs="Sylfaen"/>
          <w:b/>
          <w:lang w:val="af-ZA"/>
        </w:rPr>
        <w:t>» ХАК</w:t>
      </w:r>
    </w:p>
    <w:p w14:paraId="55775ABA" w14:textId="77777777" w:rsidR="00096865" w:rsidRPr="00E6597C" w:rsidRDefault="00096865" w:rsidP="00EF3662">
      <w:pPr>
        <w:pStyle w:val="BodyText"/>
        <w:tabs>
          <w:tab w:val="left" w:pos="5968"/>
        </w:tabs>
        <w:ind w:right="-7" w:firstLine="567"/>
        <w:rPr>
          <w:rFonts w:ascii="GHEA Grapalat" w:hAnsi="GHEA Grapalat"/>
          <w:lang w:val="af-ZA"/>
        </w:rPr>
      </w:pPr>
      <w:r w:rsidRPr="00E6597C">
        <w:rPr>
          <w:rFonts w:ascii="GHEA Grapalat" w:hAnsi="GHEA Grapalat"/>
          <w:lang w:val="af-ZA"/>
        </w:rPr>
        <w:tab/>
      </w:r>
    </w:p>
    <w:p w14:paraId="5EE06976" w14:textId="77777777" w:rsidR="00096865" w:rsidRPr="00E6597C" w:rsidRDefault="00096865" w:rsidP="00EF3662">
      <w:pPr>
        <w:pStyle w:val="BodyText"/>
        <w:ind w:right="-7" w:firstLine="567"/>
        <w:jc w:val="center"/>
        <w:rPr>
          <w:rFonts w:ascii="GHEA Grapalat" w:hAnsi="GHEA Grapalat"/>
          <w:lang w:val="af-ZA"/>
        </w:rPr>
      </w:pPr>
    </w:p>
    <w:p w14:paraId="623AB02D" w14:textId="77777777" w:rsidR="00096865" w:rsidRPr="00E6597C" w:rsidRDefault="00096865" w:rsidP="00EF3662">
      <w:pPr>
        <w:pStyle w:val="BodyText"/>
        <w:ind w:right="-7" w:firstLine="567"/>
        <w:jc w:val="center"/>
        <w:rPr>
          <w:rFonts w:ascii="GHEA Grapalat" w:hAnsi="GHEA Grapalat"/>
          <w:lang w:val="af-ZA"/>
        </w:rPr>
      </w:pPr>
    </w:p>
    <w:p w14:paraId="0085A62A" w14:textId="77777777" w:rsidR="00CE0D95" w:rsidRPr="00E6597C" w:rsidRDefault="00CE0D95" w:rsidP="00EF3662">
      <w:pPr>
        <w:pStyle w:val="BodyText"/>
        <w:ind w:right="-7" w:firstLine="567"/>
        <w:jc w:val="center"/>
        <w:rPr>
          <w:rFonts w:ascii="GHEA Grapalat" w:hAnsi="GHEA Grapalat"/>
          <w:lang w:val="af-ZA"/>
        </w:rPr>
      </w:pPr>
    </w:p>
    <w:p w14:paraId="22443762" w14:textId="77777777" w:rsidR="00096865" w:rsidRPr="00E6597C" w:rsidRDefault="00096865" w:rsidP="00EF3662">
      <w:pPr>
        <w:pStyle w:val="BodyText"/>
        <w:ind w:right="-7" w:firstLine="567"/>
        <w:jc w:val="center"/>
        <w:rPr>
          <w:rFonts w:ascii="GHEA Grapalat" w:hAnsi="GHEA Grapalat"/>
          <w:lang w:val="af-ZA"/>
        </w:rPr>
      </w:pPr>
    </w:p>
    <w:p w14:paraId="2E0D5ED4" w14:textId="507760B8" w:rsidR="00096865" w:rsidRPr="000D7AAF" w:rsidRDefault="00096865" w:rsidP="00EF3662">
      <w:pPr>
        <w:pStyle w:val="BodyText"/>
        <w:ind w:right="-7" w:firstLine="567"/>
        <w:jc w:val="center"/>
        <w:rPr>
          <w:rFonts w:ascii="GHEA Grapalat" w:hAnsi="GHEA Grapalat" w:cs="Sylfaen"/>
          <w:b/>
          <w:lang w:val="af-ZA"/>
        </w:rPr>
      </w:pPr>
      <w:r w:rsidRPr="000D7AAF">
        <w:rPr>
          <w:rFonts w:ascii="GHEA Grapalat" w:hAnsi="GHEA Grapalat" w:cs="Sylfaen"/>
          <w:b/>
        </w:rPr>
        <w:t>Вопрос:</w:t>
      </w:r>
      <w:r w:rsidRPr="000D7AAF">
        <w:rPr>
          <w:rFonts w:ascii="GHEA Grapalat" w:hAnsi="GHEA Grapalat" w:cs="Times Armenian"/>
          <w:b/>
          <w:lang w:val="af-ZA"/>
        </w:rPr>
        <w:t xml:space="preserve"> </w:t>
      </w:r>
      <w:r w:rsidRPr="000D7AAF">
        <w:rPr>
          <w:rFonts w:ascii="GHEA Grapalat" w:hAnsi="GHEA Grapalat" w:cs="Sylfaen"/>
          <w:b/>
        </w:rPr>
        <w:t>Р:</w:t>
      </w:r>
      <w:r w:rsidR="004D495A">
        <w:rPr>
          <w:rFonts w:ascii="GHEA Grapalat" w:hAnsi="GHEA Grapalat" w:cs="Times Armenian"/>
          <w:b/>
          <w:lang w:val="hy-AM"/>
        </w:rPr>
        <w:t xml:space="preserve"> </w:t>
      </w:r>
      <w:r w:rsidRPr="000D7AAF">
        <w:rPr>
          <w:rFonts w:ascii="GHEA Grapalat" w:hAnsi="GHEA Grapalat" w:cs="Sylfaen"/>
          <w:b/>
        </w:rPr>
        <w:t>А:</w:t>
      </w:r>
      <w:r w:rsidRPr="000D7AAF">
        <w:rPr>
          <w:rFonts w:ascii="GHEA Grapalat" w:hAnsi="GHEA Grapalat" w:cs="Times Armenian"/>
          <w:b/>
          <w:lang w:val="af-ZA"/>
        </w:rPr>
        <w:t xml:space="preserve"> </w:t>
      </w:r>
      <w:r w:rsidRPr="000D7AAF">
        <w:rPr>
          <w:rFonts w:ascii="GHEA Grapalat" w:hAnsi="GHEA Grapalat" w:cs="Sylfaen"/>
          <w:b/>
        </w:rPr>
        <w:t>В:</w:t>
      </w:r>
      <w:r w:rsidRPr="000D7AAF">
        <w:rPr>
          <w:rFonts w:ascii="GHEA Grapalat" w:hAnsi="GHEA Grapalat" w:cs="Times Armenian"/>
          <w:b/>
          <w:lang w:val="af-ZA"/>
        </w:rPr>
        <w:t xml:space="preserve"> </w:t>
      </w:r>
      <w:r w:rsidRPr="000D7AAF">
        <w:rPr>
          <w:rFonts w:ascii="GHEA Grapalat" w:hAnsi="GHEA Grapalat" w:cs="Sylfaen"/>
          <w:b/>
        </w:rPr>
        <w:t>Э:</w:t>
      </w:r>
      <w:r w:rsidRPr="000D7AAF">
        <w:rPr>
          <w:rFonts w:ascii="GHEA Grapalat" w:hAnsi="GHEA Grapalat" w:cs="Times Armenian"/>
          <w:b/>
          <w:lang w:val="af-ZA"/>
        </w:rPr>
        <w:t xml:space="preserve"> </w:t>
      </w:r>
      <w:r w:rsidRPr="000D7AAF">
        <w:rPr>
          <w:rFonts w:ascii="GHEA Grapalat" w:hAnsi="GHEA Grapalat" w:cs="Sylfaen"/>
          <w:b/>
        </w:rPr>
        <w:t>Р:</w:t>
      </w:r>
    </w:p>
    <w:p w14:paraId="51FBC125" w14:textId="77777777" w:rsidR="00096865" w:rsidRPr="00E6597C" w:rsidRDefault="00096865" w:rsidP="00EF3662">
      <w:pPr>
        <w:pStyle w:val="BodyText"/>
        <w:ind w:right="-7" w:firstLine="567"/>
        <w:jc w:val="center"/>
        <w:rPr>
          <w:rFonts w:ascii="GHEA Grapalat" w:hAnsi="GHEA Grapalat" w:cs="Sylfaen"/>
          <w:lang w:val="af-ZA"/>
        </w:rPr>
      </w:pPr>
    </w:p>
    <w:p w14:paraId="422D8DA2" w14:textId="77777777" w:rsidR="00096865" w:rsidRPr="00E6597C" w:rsidRDefault="00096865" w:rsidP="00EF3662">
      <w:pPr>
        <w:pStyle w:val="BodyText"/>
        <w:ind w:right="-7" w:firstLine="567"/>
        <w:jc w:val="center"/>
        <w:rPr>
          <w:rFonts w:ascii="GHEA Grapalat" w:hAnsi="GHEA Grapalat" w:cs="Sylfaen"/>
          <w:lang w:val="af-ZA"/>
        </w:rPr>
      </w:pPr>
    </w:p>
    <w:p w14:paraId="69062098" w14:textId="6012A30B" w:rsidR="000D7AAF" w:rsidRPr="000D7AAF" w:rsidRDefault="00F97F13" w:rsidP="000D7AAF">
      <w:pPr>
        <w:pStyle w:val="BodyText"/>
        <w:ind w:right="-7" w:firstLine="567"/>
        <w:jc w:val="center"/>
        <w:rPr>
          <w:rFonts w:ascii="GHEA Grapalat" w:hAnsi="GHEA Grapalat"/>
          <w:b/>
          <w:lang w:val="af-ZA"/>
        </w:rPr>
      </w:pPr>
      <w:r w:rsidRPr="000D7AAF">
        <w:rPr>
          <w:rFonts w:ascii="GHEA Grapalat" w:hAnsi="GHEA Grapalat" w:cs="Sylfaen"/>
          <w:b/>
          <w:lang w:val="af-ZA"/>
        </w:rPr>
        <w:t xml:space="preserve">АО </w:t>
      </w:r>
      <w:r w:rsidR="000D7AAF" w:rsidRPr="000D7AAF">
        <w:rPr>
          <w:rFonts w:ascii="GHEA Grapalat" w:hAnsi="GHEA Grapalat" w:cs="Times Armenian"/>
          <w:lang w:val="af-ZA"/>
        </w:rPr>
        <w:t xml:space="preserve">" </w:t>
      </w:r>
      <w:r w:rsidRPr="00F97F13">
        <w:rPr>
          <w:rFonts w:ascii="GHEA Grapalat" w:hAnsi="GHEA Grapalat" w:cs="Tahoma"/>
          <w:b/>
          <w:color w:val="000000"/>
          <w:lang w:val="hy-AM"/>
        </w:rPr>
        <w:t>ХАЗДАНСКИЙ ДЕТСКИЙ ТВОРЧЕСКИЙ ЦЕНТР "</w:t>
      </w:r>
    </w:p>
    <w:p w14:paraId="689F5245" w14:textId="00F7315C" w:rsidR="00096865" w:rsidRPr="000D7AAF" w:rsidRDefault="002B32D6" w:rsidP="00EF3662">
      <w:pPr>
        <w:pStyle w:val="BodyText"/>
        <w:ind w:right="-7"/>
        <w:jc w:val="center"/>
        <w:rPr>
          <w:rFonts w:ascii="GHEA Grapalat" w:hAnsi="GHEA Grapalat"/>
          <w:b/>
          <w:szCs w:val="22"/>
          <w:lang w:val="af-ZA"/>
        </w:rPr>
      </w:pPr>
      <w:r w:rsidRPr="000D7AAF">
        <w:rPr>
          <w:rFonts w:ascii="GHEA Grapalat" w:hAnsi="GHEA Grapalat" w:cs="Sylfaen"/>
          <w:b/>
        </w:rPr>
        <w:t>В:</w:t>
      </w:r>
      <w:r w:rsidRPr="000D7AAF">
        <w:rPr>
          <w:rFonts w:ascii="GHEA Grapalat" w:hAnsi="GHEA Grapalat" w:cs="Sylfaen"/>
          <w:b/>
          <w:lang w:val="af-ZA"/>
        </w:rPr>
        <w:t xml:space="preserve"> </w:t>
      </w:r>
      <w:r w:rsidRPr="000D7AAF">
        <w:rPr>
          <w:rFonts w:ascii="GHEA Grapalat" w:hAnsi="GHEA Grapalat" w:cs="Sylfaen"/>
          <w:b/>
        </w:rPr>
        <w:t>ПОТРЕБНОСТИ</w:t>
      </w:r>
      <w:r w:rsidRPr="000D7AAF">
        <w:rPr>
          <w:rFonts w:ascii="GHEA Grapalat" w:hAnsi="GHEA Grapalat" w:cs="Times Armenian"/>
          <w:b/>
          <w:lang w:val="af-ZA"/>
        </w:rPr>
        <w:t xml:space="preserve"> </w:t>
      </w:r>
      <w:r w:rsidRPr="000D7AAF">
        <w:rPr>
          <w:rFonts w:ascii="GHEA Grapalat" w:hAnsi="GHEA Grapalat" w:cs="Sylfaen"/>
          <w:b/>
        </w:rPr>
        <w:t xml:space="preserve">ДЛЯ </w:t>
      </w:r>
      <w:r w:rsidRPr="000D7AAF">
        <w:rPr>
          <w:rFonts w:ascii="GHEA Grapalat" w:hAnsi="GHEA Grapalat" w:cs="Times Armenian"/>
          <w:b/>
          <w:lang w:val="af-ZA"/>
        </w:rPr>
        <w:t xml:space="preserve">: </w:t>
      </w:r>
      <w:r w:rsidR="00F97F13" w:rsidRPr="00F97F13">
        <w:rPr>
          <w:rFonts w:ascii="GHEA Grapalat" w:hAnsi="GHEA Grapalat" w:cs="Sylfaen"/>
          <w:b/>
          <w:lang w:val="af-ZA"/>
        </w:rPr>
        <w:t>"</w:t>
      </w:r>
      <w:r w:rsidR="00F97F13" w:rsidRPr="00F97F13">
        <w:rPr>
          <w:rFonts w:ascii="GHEA Grapalat" w:hAnsi="GHEA Grapalat" w:cs="Sylfaen"/>
          <w:b/>
          <w:i/>
          <w:color w:val="000000"/>
        </w:rPr>
        <w:t xml:space="preserve"> </w:t>
      </w:r>
      <w:r w:rsidR="00D14C2C">
        <w:rPr>
          <w:rFonts w:ascii="GHEA Grapalat" w:hAnsi="GHEA Grapalat"/>
          <w:b/>
          <w:lang w:val="hy-AM"/>
        </w:rPr>
        <w:t xml:space="preserve">ПРИОБРЕТЕНИЕ </w:t>
      </w:r>
      <w:r w:rsidRPr="000D7AAF">
        <w:rPr>
          <w:rFonts w:ascii="GHEA Grapalat" w:hAnsi="GHEA Grapalat" w:cs="Sylfaen"/>
          <w:b/>
        </w:rPr>
        <w:t xml:space="preserve">СТРОИТЕЛЬНЫХ </w:t>
      </w:r>
      <w:r w:rsidR="00F97F13" w:rsidRPr="00F97F13">
        <w:rPr>
          <w:rFonts w:ascii="GHEA Grapalat" w:hAnsi="GHEA Grapalat" w:cs="Sylfaen"/>
          <w:b/>
          <w:color w:val="000000"/>
        </w:rPr>
        <w:t>РАБОТ ПО ГАЗОВОЙ УСТАНОВКЕ И СИСТЕМЕ ОТОПЛЕНИЯ</w:t>
      </w:r>
      <w:r w:rsidRPr="000D7AAF">
        <w:rPr>
          <w:rFonts w:ascii="GHEA Grapalat" w:hAnsi="GHEA Grapalat" w:cs="Times Armenian"/>
          <w:b/>
          <w:lang w:val="af-ZA"/>
        </w:rPr>
        <w:t xml:space="preserve"> </w:t>
      </w:r>
      <w:r w:rsidRPr="000D7AAF">
        <w:rPr>
          <w:rFonts w:ascii="GHEA Grapalat" w:hAnsi="GHEA Grapalat" w:cs="Sylfaen"/>
          <w:b/>
        </w:rPr>
        <w:t>НАРОЧНО</w:t>
      </w:r>
      <w:r w:rsidRPr="000D7AAF">
        <w:rPr>
          <w:rFonts w:ascii="GHEA Grapalat" w:hAnsi="GHEA Grapalat" w:cs="Sylfaen"/>
          <w:b/>
          <w:lang w:val="af-ZA"/>
        </w:rPr>
        <w:t xml:space="preserve"> </w:t>
      </w:r>
      <w:r w:rsidRPr="000D7AAF">
        <w:rPr>
          <w:rFonts w:ascii="GHEA Grapalat" w:hAnsi="GHEA Grapalat" w:cs="Times Armenian"/>
          <w:b/>
          <w:lang w:val="af-ZA"/>
        </w:rPr>
        <w:t xml:space="preserve"> </w:t>
      </w:r>
      <w:r w:rsidRPr="000D7AAF">
        <w:rPr>
          <w:rFonts w:ascii="GHEA Grapalat" w:hAnsi="GHEA Grapalat" w:cs="Sylfaen"/>
          <w:b/>
        </w:rPr>
        <w:t>ОБЪЯВЛЕНО</w:t>
      </w:r>
      <w:r w:rsidRPr="000D7AAF">
        <w:rPr>
          <w:rFonts w:ascii="GHEA Grapalat" w:hAnsi="GHEA Grapalat" w:cs="Times Armenian"/>
          <w:b/>
          <w:lang w:val="af-ZA"/>
        </w:rPr>
        <w:t xml:space="preserve"> </w:t>
      </w:r>
      <w:r w:rsidR="000D7AAF">
        <w:rPr>
          <w:rFonts w:ascii="GHEA Grapalat" w:hAnsi="GHEA Grapalat" w:cs="Sylfaen"/>
          <w:b/>
        </w:rPr>
        <w:t>РЕЙТИНГ:</w:t>
      </w:r>
      <w:r w:rsidR="000D7AAF" w:rsidRPr="00A15B2B">
        <w:rPr>
          <w:rFonts w:ascii="GHEA Grapalat" w:hAnsi="GHEA Grapalat" w:cs="Sylfaen"/>
          <w:b/>
          <w:lang w:val="af-ZA"/>
        </w:rPr>
        <w:t xml:space="preserve"> </w:t>
      </w:r>
      <w:r w:rsidR="000D7AAF">
        <w:rPr>
          <w:rFonts w:ascii="GHEA Grapalat" w:hAnsi="GHEA Grapalat" w:cs="Sylfaen"/>
          <w:b/>
        </w:rPr>
        <w:t>ВОПРОС:</w:t>
      </w:r>
    </w:p>
    <w:p w14:paraId="432419C7" w14:textId="77777777" w:rsidR="00096865" w:rsidRPr="00E6597C" w:rsidRDefault="00096865" w:rsidP="00EF3662">
      <w:pPr>
        <w:pStyle w:val="BodyText"/>
        <w:ind w:right="-7"/>
        <w:jc w:val="center"/>
        <w:rPr>
          <w:rFonts w:ascii="GHEA Grapalat" w:hAnsi="GHEA Grapalat"/>
          <w:szCs w:val="22"/>
          <w:lang w:val="af-ZA"/>
        </w:rPr>
      </w:pPr>
    </w:p>
    <w:p w14:paraId="5AFDB2AB" w14:textId="77777777" w:rsidR="00096865" w:rsidRPr="00E6597C" w:rsidRDefault="00096865" w:rsidP="00EF3662">
      <w:pPr>
        <w:pStyle w:val="BodyText"/>
        <w:ind w:right="-7" w:firstLine="567"/>
        <w:jc w:val="center"/>
        <w:rPr>
          <w:rFonts w:ascii="GHEA Grapalat" w:hAnsi="GHEA Grapalat"/>
          <w:lang w:val="af-ZA"/>
        </w:rPr>
      </w:pPr>
    </w:p>
    <w:p w14:paraId="51BC3FFC" w14:textId="77777777" w:rsidR="00096865" w:rsidRPr="00E6597C" w:rsidRDefault="00096865" w:rsidP="00EF3662">
      <w:pPr>
        <w:pStyle w:val="BodyText"/>
        <w:ind w:right="-7" w:firstLine="567"/>
        <w:jc w:val="center"/>
        <w:rPr>
          <w:rFonts w:ascii="GHEA Grapalat" w:hAnsi="GHEA Grapalat"/>
          <w:lang w:val="af-ZA"/>
        </w:rPr>
      </w:pPr>
    </w:p>
    <w:p w14:paraId="3DEF75AC" w14:textId="77777777" w:rsidR="00096865" w:rsidRPr="00E6597C" w:rsidRDefault="00096865" w:rsidP="00EF3662">
      <w:pPr>
        <w:pStyle w:val="BodyText"/>
        <w:ind w:right="-7" w:firstLine="567"/>
        <w:jc w:val="center"/>
        <w:rPr>
          <w:rFonts w:ascii="GHEA Grapalat" w:hAnsi="GHEA Grapalat"/>
          <w:lang w:val="af-ZA"/>
        </w:rPr>
      </w:pPr>
    </w:p>
    <w:p w14:paraId="26821A22" w14:textId="77777777" w:rsidR="00096865" w:rsidRPr="00E6597C" w:rsidRDefault="00096865" w:rsidP="00EF3662">
      <w:pPr>
        <w:pStyle w:val="BodyText"/>
        <w:ind w:right="-7" w:firstLine="567"/>
        <w:jc w:val="center"/>
        <w:rPr>
          <w:rFonts w:ascii="GHEA Grapalat" w:hAnsi="GHEA Grapalat"/>
          <w:lang w:val="af-ZA"/>
        </w:rPr>
      </w:pPr>
    </w:p>
    <w:p w14:paraId="68314B3D" w14:textId="77777777" w:rsidR="00096865" w:rsidRPr="00E6597C" w:rsidRDefault="00096865" w:rsidP="00EF3662">
      <w:pPr>
        <w:pStyle w:val="BodyText"/>
        <w:ind w:right="-7" w:firstLine="567"/>
        <w:jc w:val="center"/>
        <w:rPr>
          <w:rFonts w:ascii="GHEA Grapalat" w:hAnsi="GHEA Grapalat"/>
          <w:lang w:val="af-ZA"/>
        </w:rPr>
      </w:pPr>
    </w:p>
    <w:p w14:paraId="4620488A" w14:textId="77777777" w:rsidR="00096865" w:rsidRPr="00E6597C" w:rsidRDefault="00096865" w:rsidP="00EF3662">
      <w:pPr>
        <w:pStyle w:val="BodyText"/>
        <w:ind w:right="-7" w:firstLine="567"/>
        <w:jc w:val="center"/>
        <w:rPr>
          <w:rFonts w:ascii="GHEA Grapalat" w:hAnsi="GHEA Grapalat"/>
          <w:lang w:val="af-ZA"/>
        </w:rPr>
      </w:pPr>
    </w:p>
    <w:p w14:paraId="5F8BA6C1" w14:textId="77777777" w:rsidR="00096865" w:rsidRPr="00E6597C" w:rsidRDefault="00096865" w:rsidP="00EF3662">
      <w:pPr>
        <w:pStyle w:val="BodyText"/>
        <w:ind w:right="-7" w:firstLine="567"/>
        <w:jc w:val="center"/>
        <w:rPr>
          <w:rFonts w:ascii="GHEA Grapalat" w:hAnsi="GHEA Grapalat"/>
          <w:lang w:val="af-ZA"/>
        </w:rPr>
      </w:pPr>
    </w:p>
    <w:p w14:paraId="0B89250A" w14:textId="77777777" w:rsidR="00096865" w:rsidRPr="00E6597C" w:rsidRDefault="00096865" w:rsidP="00EF3662">
      <w:pPr>
        <w:pStyle w:val="BodyText"/>
        <w:ind w:right="-7" w:firstLine="567"/>
        <w:jc w:val="center"/>
        <w:rPr>
          <w:rFonts w:ascii="GHEA Grapalat" w:hAnsi="GHEA Grapalat"/>
          <w:lang w:val="af-ZA"/>
        </w:rPr>
      </w:pPr>
    </w:p>
    <w:p w14:paraId="275EABD4" w14:textId="77777777" w:rsidR="002B32D6" w:rsidRPr="00E6597C" w:rsidRDefault="002B32D6" w:rsidP="00EF3662">
      <w:pPr>
        <w:pStyle w:val="BodyText"/>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00096865" w:rsidRPr="00E6597C">
        <w:rPr>
          <w:rFonts w:ascii="GHEA Grapalat" w:hAnsi="GHEA Grapalat" w:cs="Sylfaen"/>
          <w:i/>
          <w:sz w:val="22"/>
          <w:szCs w:val="22"/>
        </w:rPr>
        <w:lastRenderedPageBreak/>
        <w:t>Дорогой</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участник</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до</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приложение</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придумывание</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и:</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представляя</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пожалуйста</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мы</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подробно</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изучать</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настоящим</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 xml:space="preserve">Сколько стоит приглашение </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что</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на приглашение</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несоответствующий</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приложения</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при условии</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являются</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отказа</w:t>
      </w:r>
      <w:r w:rsidR="0046586E" w:rsidRPr="00E6597C">
        <w:rPr>
          <w:rFonts w:ascii="GHEA Grapalat" w:hAnsi="GHEA Grapalat" w:cs="Sylfaen"/>
          <w:i/>
          <w:sz w:val="22"/>
          <w:szCs w:val="22"/>
          <w:lang w:val="af-ZA"/>
        </w:rPr>
        <w:t>​</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СОДЕРЖАНИЕ</w:t>
      </w:r>
    </w:p>
    <w:p w14:paraId="44484AC7" w14:textId="77777777" w:rsidR="00160AE4" w:rsidRPr="00E6597C" w:rsidRDefault="00160AE4" w:rsidP="00EF3662">
      <w:pPr>
        <w:ind w:firstLine="567"/>
        <w:jc w:val="center"/>
        <w:rPr>
          <w:rFonts w:ascii="GHEA Grapalat" w:hAnsi="GHEA Grapalat"/>
          <w:i/>
          <w:sz w:val="20"/>
          <w:lang w:val="af-ZA"/>
        </w:rPr>
      </w:pPr>
    </w:p>
    <w:p w14:paraId="6E1969F3" w14:textId="77777777" w:rsidR="00F97F13" w:rsidRPr="00E6597C" w:rsidRDefault="00F97F13" w:rsidP="00F97F13">
      <w:pPr>
        <w:pStyle w:val="BodyText"/>
        <w:ind w:right="-7" w:firstLine="567"/>
        <w:jc w:val="center"/>
        <w:rPr>
          <w:rFonts w:ascii="GHEA Grapalat" w:hAnsi="GHEA Grapalat" w:cs="Sylfaen"/>
          <w:lang w:val="af-ZA"/>
        </w:rPr>
      </w:pPr>
    </w:p>
    <w:p w14:paraId="3DB28EC0" w14:textId="4706741A" w:rsidR="00096865" w:rsidRPr="00F97F13" w:rsidRDefault="00F97F13" w:rsidP="00F97F13">
      <w:pPr>
        <w:pStyle w:val="BodyText"/>
        <w:ind w:right="-7" w:firstLine="567"/>
        <w:jc w:val="center"/>
        <w:rPr>
          <w:rFonts w:ascii="GHEA Grapalat" w:hAnsi="GHEA Grapalat"/>
          <w:b/>
          <w:sz w:val="20"/>
          <w:lang w:val="af-ZA"/>
        </w:rPr>
      </w:pPr>
      <w:r w:rsidRPr="00F97F13">
        <w:rPr>
          <w:rFonts w:ascii="GHEA Grapalat" w:hAnsi="GHEA Grapalat" w:cs="Times Armenian"/>
          <w:sz w:val="20"/>
          <w:lang w:val="af-ZA"/>
        </w:rPr>
        <w:t xml:space="preserve">" </w:t>
      </w:r>
      <w:r w:rsidRPr="00F97F13">
        <w:rPr>
          <w:rFonts w:ascii="GHEA Grapalat" w:hAnsi="GHEA Grapalat" w:cs="Tahoma"/>
          <w:b/>
          <w:color w:val="000000"/>
          <w:sz w:val="20"/>
          <w:lang w:val="hy-AM"/>
        </w:rPr>
        <w:t xml:space="preserve">ХАЗДАН ДЕТСКИЙ ТВОРЧЕСКИЙ ЦЕНТР </w:t>
      </w:r>
      <w:r w:rsidRPr="00F97F13">
        <w:rPr>
          <w:rFonts w:ascii="GHEA Grapalat" w:hAnsi="GHEA Grapalat" w:cs="Sylfaen"/>
          <w:b/>
          <w:sz w:val="20"/>
          <w:lang w:val="af-ZA"/>
        </w:rPr>
        <w:t xml:space="preserve">" </w:t>
      </w:r>
      <w:r w:rsidRPr="00F97F13">
        <w:rPr>
          <w:rFonts w:ascii="GHEA Grapalat" w:hAnsi="GHEA Grapalat" w:cs="Sylfaen"/>
          <w:b/>
          <w:sz w:val="20"/>
        </w:rPr>
        <w:t>ХАК</w:t>
      </w:r>
      <w:r w:rsidRPr="00F97F13">
        <w:rPr>
          <w:rFonts w:ascii="GHEA Grapalat" w:hAnsi="GHEA Grapalat" w:cs="Sylfaen"/>
          <w:b/>
          <w:sz w:val="20"/>
          <w:lang w:val="af-ZA"/>
        </w:rPr>
        <w:t xml:space="preserve"> </w:t>
      </w:r>
      <w:r w:rsidRPr="00F97F13">
        <w:rPr>
          <w:rFonts w:ascii="GHEA Grapalat" w:hAnsi="GHEA Grapalat" w:cs="Sylfaen"/>
          <w:b/>
          <w:sz w:val="20"/>
        </w:rPr>
        <w:t>ПОТРЕБНОСТИ</w:t>
      </w:r>
      <w:r w:rsidRPr="00F97F13">
        <w:rPr>
          <w:rFonts w:ascii="GHEA Grapalat" w:hAnsi="GHEA Grapalat" w:cs="Times Armenian"/>
          <w:b/>
          <w:sz w:val="20"/>
          <w:lang w:val="af-ZA"/>
        </w:rPr>
        <w:t xml:space="preserve"> </w:t>
      </w:r>
      <w:r w:rsidRPr="00F97F13">
        <w:rPr>
          <w:rFonts w:ascii="GHEA Grapalat" w:hAnsi="GHEA Grapalat" w:cs="Sylfaen"/>
          <w:b/>
          <w:sz w:val="20"/>
        </w:rPr>
        <w:t xml:space="preserve">ДЛЯ </w:t>
      </w:r>
      <w:r w:rsidRPr="00F97F13">
        <w:rPr>
          <w:rFonts w:ascii="GHEA Grapalat" w:hAnsi="GHEA Grapalat" w:cs="Times Armenian"/>
          <w:b/>
          <w:sz w:val="20"/>
          <w:lang w:val="af-ZA"/>
        </w:rPr>
        <w:t xml:space="preserve">: </w:t>
      </w:r>
      <w:r w:rsidRPr="00F97F13">
        <w:rPr>
          <w:rFonts w:ascii="GHEA Grapalat" w:hAnsi="GHEA Grapalat" w:cs="Sylfaen"/>
          <w:b/>
          <w:sz w:val="20"/>
          <w:lang w:val="af-ZA"/>
        </w:rPr>
        <w:t>"</w:t>
      </w:r>
      <w:r w:rsidRPr="00F97F13">
        <w:rPr>
          <w:rFonts w:ascii="GHEA Grapalat" w:hAnsi="GHEA Grapalat" w:cs="Sylfaen"/>
          <w:b/>
          <w:i/>
          <w:color w:val="000000"/>
          <w:sz w:val="20"/>
        </w:rPr>
        <w:t xml:space="preserve"> </w:t>
      </w:r>
      <w:r w:rsidRPr="00F97F13">
        <w:rPr>
          <w:rFonts w:ascii="GHEA Grapalat" w:hAnsi="GHEA Grapalat"/>
          <w:b/>
          <w:sz w:val="20"/>
          <w:lang w:val="hy-AM"/>
        </w:rPr>
        <w:t xml:space="preserve">ПРИОБРЕТЕНИЕ </w:t>
      </w:r>
      <w:r w:rsidRPr="00F97F13">
        <w:rPr>
          <w:rFonts w:ascii="GHEA Grapalat" w:hAnsi="GHEA Grapalat" w:cs="Sylfaen"/>
          <w:b/>
          <w:sz w:val="20"/>
        </w:rPr>
        <w:t xml:space="preserve">СТРОИТЕЛЬНЫХ </w:t>
      </w:r>
      <w:r w:rsidRPr="00F97F13">
        <w:rPr>
          <w:rFonts w:ascii="GHEA Grapalat" w:hAnsi="GHEA Grapalat" w:cs="Sylfaen"/>
          <w:b/>
          <w:color w:val="000000"/>
          <w:sz w:val="20"/>
        </w:rPr>
        <w:t>РАБОТ ПО ГАЗОВОЙ УСТАНОВКЕ И СИСТЕМЕ ОТОПЛЕНИЯ</w:t>
      </w:r>
      <w:r w:rsidRPr="00F97F13">
        <w:rPr>
          <w:rFonts w:ascii="GHEA Grapalat" w:hAnsi="GHEA Grapalat" w:cs="Times Armenian"/>
          <w:b/>
          <w:sz w:val="20"/>
          <w:lang w:val="af-ZA"/>
        </w:rPr>
        <w:t xml:space="preserve"> </w:t>
      </w:r>
      <w:r w:rsidRPr="00F97F13">
        <w:rPr>
          <w:rFonts w:ascii="GHEA Grapalat" w:hAnsi="GHEA Grapalat" w:cs="Sylfaen"/>
          <w:b/>
          <w:sz w:val="20"/>
        </w:rPr>
        <w:t>НАРОЧНО</w:t>
      </w:r>
      <w:r w:rsidRPr="00F97F13">
        <w:rPr>
          <w:rFonts w:ascii="GHEA Grapalat" w:hAnsi="GHEA Grapalat" w:cs="Sylfaen"/>
          <w:b/>
          <w:sz w:val="20"/>
          <w:lang w:val="af-ZA"/>
        </w:rPr>
        <w:t xml:space="preserve"> </w:t>
      </w:r>
      <w:r w:rsidRPr="00F97F13">
        <w:rPr>
          <w:rFonts w:ascii="GHEA Grapalat" w:hAnsi="GHEA Grapalat" w:cs="Times Armenian"/>
          <w:b/>
          <w:sz w:val="20"/>
          <w:lang w:val="af-ZA"/>
        </w:rPr>
        <w:t xml:space="preserve"> </w:t>
      </w:r>
      <w:r w:rsidRPr="00F97F13">
        <w:rPr>
          <w:rFonts w:ascii="GHEA Grapalat" w:hAnsi="GHEA Grapalat" w:cs="Sylfaen"/>
          <w:b/>
          <w:sz w:val="20"/>
        </w:rPr>
        <w:t>ОБЪЯВЛЕНО</w:t>
      </w:r>
      <w:r w:rsidRPr="00F97F13">
        <w:rPr>
          <w:rFonts w:ascii="GHEA Grapalat" w:hAnsi="GHEA Grapalat" w:cs="Times Armenian"/>
          <w:b/>
          <w:sz w:val="20"/>
          <w:lang w:val="af-ZA"/>
        </w:rPr>
        <w:t xml:space="preserve"> </w:t>
      </w:r>
      <w:r w:rsidRPr="00F97F13">
        <w:rPr>
          <w:rFonts w:ascii="GHEA Grapalat" w:hAnsi="GHEA Grapalat" w:cs="Sylfaen"/>
          <w:b/>
          <w:sz w:val="20"/>
        </w:rPr>
        <w:t>РЕЙТИНГ:</w:t>
      </w:r>
      <w:r w:rsidRPr="00F97F13">
        <w:rPr>
          <w:rFonts w:ascii="GHEA Grapalat" w:hAnsi="GHEA Grapalat" w:cs="Sylfaen"/>
          <w:b/>
          <w:sz w:val="20"/>
          <w:lang w:val="af-ZA"/>
        </w:rPr>
        <w:t xml:space="preserve"> </w:t>
      </w:r>
      <w:r w:rsidRPr="00F97F13">
        <w:rPr>
          <w:rFonts w:ascii="GHEA Grapalat" w:hAnsi="GHEA Grapalat" w:cs="Sylfaen"/>
          <w:b/>
          <w:sz w:val="20"/>
        </w:rPr>
        <w:t xml:space="preserve">ПРИГЛАШЕНИЕ </w:t>
      </w:r>
      <w:r w:rsidRPr="00F97F13">
        <w:rPr>
          <w:rFonts w:ascii="GHEA Grapalat" w:hAnsi="GHEA Grapalat"/>
          <w:b/>
          <w:sz w:val="20"/>
          <w:szCs w:val="22"/>
          <w:lang w:val="af-ZA"/>
        </w:rPr>
        <w:t>К ОПРОСУ</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r w:rsidRPr="00E6597C">
        <w:rPr>
          <w:rFonts w:ascii="GHEA Grapalat" w:hAnsi="GHEA Grapalat" w:cs="Sylfaen"/>
          <w:b/>
          <w:sz w:val="20"/>
          <w:szCs w:val="22"/>
        </w:rPr>
        <w:t xml:space="preserve">ЧАСТЬ </w:t>
      </w:r>
      <w:r w:rsidRPr="00E6597C">
        <w:rPr>
          <w:rFonts w:ascii="GHEA Grapalat" w:hAnsi="GHEA Grapalat" w:cs="Times Armenian"/>
          <w:b/>
          <w:sz w:val="20"/>
          <w:szCs w:val="22"/>
          <w:lang w:val="af-ZA"/>
        </w:rPr>
        <w:t>I.</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Покупка</w:t>
      </w:r>
      <w:r w:rsidRPr="00E6597C">
        <w:rPr>
          <w:rFonts w:ascii="GHEA Grapalat" w:hAnsi="GHEA Grapalat" w:cs="Times Armenian"/>
          <w:sz w:val="20"/>
          <w:lang w:val="af-ZA"/>
        </w:rPr>
        <w:t xml:space="preserve"> </w:t>
      </w:r>
      <w:r w:rsidRPr="00E6597C">
        <w:rPr>
          <w:rFonts w:ascii="GHEA Grapalat" w:hAnsi="GHEA Grapalat" w:cs="Sylfaen"/>
          <w:sz w:val="20"/>
        </w:rPr>
        <w:t>предмет</w:t>
      </w:r>
      <w:r w:rsidRPr="00E6597C">
        <w:rPr>
          <w:rFonts w:ascii="GHEA Grapalat" w:hAnsi="GHEA Grapalat"/>
          <w:sz w:val="20"/>
          <w:lang w:val="af-ZA"/>
        </w:rPr>
        <w:t xml:space="preserve"> </w:t>
      </w:r>
      <w:r w:rsidRPr="00E6597C">
        <w:rPr>
          <w:rFonts w:ascii="GHEA Grapalat" w:hAnsi="GHEA Grapalat" w:cs="Sylfaen"/>
          <w:sz w:val="20"/>
        </w:rPr>
        <w:t xml:space="preserve">естественная </w:t>
      </w:r>
      <w:r w:rsidRPr="00E6597C">
        <w:rPr>
          <w:rFonts w:ascii="GHEA Grapalat" w:hAnsi="GHEA Grapalat" w:cs="Times Armenian"/>
          <w:sz w:val="20"/>
        </w:rPr>
        <w:t>вещь</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Принять участие</w:t>
      </w:r>
      <w:r w:rsidRPr="00E6597C">
        <w:rPr>
          <w:rFonts w:ascii="GHEA Grapalat" w:hAnsi="GHEA Grapalat" w:cs="Times Armenian"/>
          <w:sz w:val="20"/>
          <w:lang w:val="af-ZA"/>
        </w:rPr>
        <w:t xml:space="preserve"> </w:t>
      </w:r>
      <w:r w:rsidRPr="00E6597C">
        <w:rPr>
          <w:rFonts w:ascii="GHEA Grapalat" w:hAnsi="GHEA Grapalat" w:cs="Sylfaen"/>
          <w:sz w:val="20"/>
        </w:rPr>
        <w:t>участие</w:t>
      </w:r>
      <w:r w:rsidRPr="00E6597C">
        <w:rPr>
          <w:rFonts w:ascii="GHEA Grapalat" w:hAnsi="GHEA Grapalat" w:cs="Times Armenian"/>
          <w:sz w:val="20"/>
          <w:lang w:val="af-ZA"/>
        </w:rPr>
        <w:t xml:space="preserve"> </w:t>
      </w:r>
      <w:r w:rsidRPr="00E6597C">
        <w:rPr>
          <w:rFonts w:ascii="GHEA Grapalat" w:hAnsi="GHEA Grapalat" w:cs="Sylfaen"/>
          <w:sz w:val="20"/>
        </w:rPr>
        <w:t>права</w:t>
      </w:r>
      <w:r w:rsidRPr="00E6597C">
        <w:rPr>
          <w:rFonts w:ascii="GHEA Grapalat" w:hAnsi="GHEA Grapalat" w:cs="Times Armenian"/>
          <w:sz w:val="20"/>
          <w:lang w:val="af-ZA"/>
        </w:rPr>
        <w:t xml:space="preserve"> </w:t>
      </w:r>
      <w:r w:rsidRPr="00E6597C">
        <w:rPr>
          <w:rFonts w:ascii="GHEA Grapalat" w:hAnsi="GHEA Grapalat" w:cs="Sylfaen"/>
          <w:sz w:val="20"/>
        </w:rPr>
        <w:t>требования</w:t>
      </w:r>
      <w:r w:rsidR="000206DA" w:rsidRPr="00E6597C">
        <w:rPr>
          <w:rFonts w:ascii="GHEA Grapalat" w:hAnsi="GHEA Grapalat" w:cs="Sylfaen"/>
          <w:sz w:val="20"/>
          <w:lang w:val="af-ZA"/>
        </w:rPr>
        <w:t xml:space="preserve"> </w:t>
      </w:r>
      <w:r w:rsidR="000206DA" w:rsidRPr="00E6597C">
        <w:rPr>
          <w:rFonts w:ascii="GHEA Grapalat" w:hAnsi="GHEA Grapalat" w:cs="Sylfaen"/>
          <w:sz w:val="20"/>
        </w:rPr>
        <w:t>и:</w:t>
      </w:r>
      <w:r w:rsidR="000206DA" w:rsidRPr="00E6597C">
        <w:rPr>
          <w:rFonts w:ascii="GHEA Grapalat" w:hAnsi="GHEA Grapalat" w:cs="Sylfaen"/>
          <w:sz w:val="20"/>
          <w:lang w:val="af-ZA"/>
        </w:rPr>
        <w:t xml:space="preserve"> </w:t>
      </w:r>
      <w:r w:rsidR="000206DA" w:rsidRPr="00E6597C">
        <w:rPr>
          <w:rFonts w:ascii="GHEA Grapalat" w:hAnsi="GHEA Grapalat" w:cs="Sylfaen"/>
          <w:sz w:val="20"/>
        </w:rPr>
        <w:t>им</w:t>
      </w:r>
      <w:r w:rsidR="000206DA" w:rsidRPr="00E6597C">
        <w:rPr>
          <w:rFonts w:ascii="GHEA Grapalat" w:hAnsi="GHEA Grapalat" w:cs="Sylfaen"/>
          <w:sz w:val="20"/>
          <w:lang w:val="af-ZA"/>
        </w:rPr>
        <w:t xml:space="preserve"> </w:t>
      </w:r>
      <w:r w:rsidR="000206DA" w:rsidRPr="00E6597C">
        <w:rPr>
          <w:rFonts w:ascii="GHEA Grapalat" w:hAnsi="GHEA Grapalat" w:cs="Sylfaen"/>
          <w:sz w:val="20"/>
        </w:rPr>
        <w:t>оценка</w:t>
      </w:r>
      <w:r w:rsidR="000206DA" w:rsidRPr="00E6597C">
        <w:rPr>
          <w:rFonts w:ascii="GHEA Grapalat" w:hAnsi="GHEA Grapalat" w:cs="Sylfaen"/>
          <w:sz w:val="20"/>
          <w:lang w:val="af-ZA"/>
        </w:rPr>
        <w:t xml:space="preserve"> </w:t>
      </w:r>
      <w:r w:rsidR="000206DA" w:rsidRPr="00E6597C">
        <w:rPr>
          <w:rFonts w:ascii="GHEA Grapalat" w:hAnsi="GHEA Grapalat" w:cs="Sylfaen"/>
          <w:sz w:val="20"/>
        </w:rPr>
        <w:t xml:space="preserve">порядок </w:t>
      </w:r>
      <w:r w:rsidRPr="00E6597C">
        <w:rPr>
          <w:rFonts w:ascii="GHEA Grapalat" w:hAnsi="GHEA Grapalat" w:cs="Times Armenian"/>
          <w:sz w:val="20"/>
          <w:lang w:val="af-ZA"/>
        </w:rPr>
        <w:t xml:space="preserve">, условия предоставления </w:t>
      </w:r>
      <w:r w:rsidRPr="00E6597C">
        <w:rPr>
          <w:rFonts w:ascii="GHEA Grapalat" w:hAnsi="GHEA Grapalat" w:cs="Sylfaen"/>
          <w:sz w:val="20"/>
        </w:rPr>
        <w:t xml:space="preserve">квалификационного </w:t>
      </w:r>
      <w:r w:rsidRPr="00E6597C">
        <w:rPr>
          <w:rFonts w:ascii="GHEA Grapalat" w:hAnsi="GHEA Grapalat" w:cs="Times Armenian"/>
          <w:sz w:val="20"/>
          <w:lang w:val="af-ZA"/>
        </w:rPr>
        <w:t>подтверждения в случае признания выбранным участником</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Приглашение</w:t>
      </w:r>
      <w:r w:rsidRPr="00E6597C">
        <w:rPr>
          <w:rFonts w:ascii="GHEA Grapalat" w:hAnsi="GHEA Grapalat" w:cs="Times Armenian"/>
          <w:sz w:val="20"/>
          <w:lang w:val="af-ZA"/>
        </w:rPr>
        <w:t xml:space="preserve"> </w:t>
      </w:r>
      <w:r w:rsidRPr="00E6597C">
        <w:rPr>
          <w:rFonts w:ascii="GHEA Grapalat" w:hAnsi="GHEA Grapalat" w:cs="Sylfaen"/>
          <w:sz w:val="20"/>
        </w:rPr>
        <w:t>разъяснение</w:t>
      </w:r>
      <w:r w:rsidRPr="00E6597C">
        <w:rPr>
          <w:rFonts w:ascii="GHEA Grapalat" w:hAnsi="GHEA Grapalat" w:cs="Times Armenian"/>
          <w:sz w:val="20"/>
          <w:lang w:val="af-ZA"/>
        </w:rPr>
        <w:t xml:space="preserve"> </w:t>
      </w:r>
      <w:r w:rsidRPr="00E6597C">
        <w:rPr>
          <w:rFonts w:ascii="GHEA Grapalat" w:hAnsi="GHEA Grapalat" w:cs="Sylfaen"/>
          <w:sz w:val="20"/>
        </w:rPr>
        <w:t>и:</w:t>
      </w:r>
      <w:r w:rsidRPr="00E6597C">
        <w:rPr>
          <w:rFonts w:ascii="GHEA Grapalat" w:hAnsi="GHEA Grapalat" w:cs="Times Armenian"/>
          <w:sz w:val="20"/>
          <w:lang w:val="af-ZA"/>
        </w:rPr>
        <w:t xml:space="preserve"> </w:t>
      </w:r>
      <w:r w:rsidRPr="00E6597C">
        <w:rPr>
          <w:rFonts w:ascii="GHEA Grapalat" w:hAnsi="GHEA Grapalat" w:cs="Sylfaen"/>
          <w:sz w:val="20"/>
        </w:rPr>
        <w:t>в приглашении</w:t>
      </w:r>
      <w:r w:rsidRPr="00E6597C">
        <w:rPr>
          <w:rFonts w:ascii="GHEA Grapalat" w:hAnsi="GHEA Grapalat" w:cs="Times Armenian"/>
          <w:sz w:val="20"/>
          <w:lang w:val="af-ZA"/>
        </w:rPr>
        <w:t xml:space="preserve"> </w:t>
      </w:r>
      <w:r w:rsidRPr="00E6597C">
        <w:rPr>
          <w:rFonts w:ascii="GHEA Grapalat" w:hAnsi="GHEA Grapalat" w:cs="Sylfaen"/>
          <w:sz w:val="20"/>
        </w:rPr>
        <w:t>изменять</w:t>
      </w:r>
      <w:r w:rsidRPr="00E6597C">
        <w:rPr>
          <w:rFonts w:ascii="GHEA Grapalat" w:hAnsi="GHEA Grapalat" w:cs="Times Armenian"/>
          <w:sz w:val="20"/>
          <w:lang w:val="af-ZA"/>
        </w:rPr>
        <w:t xml:space="preserve"> </w:t>
      </w:r>
      <w:r w:rsidRPr="00E6597C">
        <w:rPr>
          <w:rFonts w:ascii="GHEA Grapalat" w:hAnsi="GHEA Grapalat" w:cs="Sylfaen"/>
          <w:sz w:val="20"/>
        </w:rPr>
        <w:t>выполнять</w:t>
      </w:r>
      <w:r w:rsidRPr="00E6597C">
        <w:rPr>
          <w:rFonts w:ascii="GHEA Grapalat" w:hAnsi="GHEA Grapalat" w:cs="Times Armenian"/>
          <w:sz w:val="20"/>
          <w:lang w:val="af-ZA"/>
        </w:rPr>
        <w:t xml:space="preserve"> </w:t>
      </w:r>
      <w:r w:rsidRPr="00E6597C">
        <w:rPr>
          <w:rFonts w:ascii="GHEA Grapalat" w:hAnsi="GHEA Grapalat" w:cs="Sylfaen"/>
          <w:sz w:val="20"/>
        </w:rPr>
        <w:t xml:space="preserve">там было </w:t>
      </w:r>
      <w:r w:rsidRPr="00E6597C">
        <w:rPr>
          <w:rFonts w:ascii="GHEA Grapalat" w:hAnsi="GHEA Grapalat" w:cs="Times Armenian"/>
          <w:sz w:val="20"/>
          <w:lang w:val="af-ZA"/>
        </w:rPr>
        <w:tab/>
      </w:r>
      <w:r w:rsidRPr="00E6597C">
        <w:rPr>
          <w:rFonts w:ascii="GHEA Grapalat" w:hAnsi="GHEA Grapalat" w:cs="Times Armenian"/>
          <w:sz w:val="20"/>
        </w:rPr>
        <w:t>с</w:t>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Приложение</w:t>
      </w:r>
      <w:r w:rsidRPr="00E6597C">
        <w:rPr>
          <w:rFonts w:ascii="GHEA Grapalat" w:hAnsi="GHEA Grapalat" w:cs="Times Armenian"/>
          <w:sz w:val="20"/>
          <w:lang w:val="af-ZA"/>
        </w:rPr>
        <w:t xml:space="preserve"> </w:t>
      </w:r>
      <w:r w:rsidRPr="00E6597C">
        <w:rPr>
          <w:rFonts w:ascii="GHEA Grapalat" w:hAnsi="GHEA Grapalat" w:cs="Sylfaen"/>
          <w:sz w:val="20"/>
        </w:rPr>
        <w:t>представить</w:t>
      </w:r>
      <w:r w:rsidRPr="00E6597C">
        <w:rPr>
          <w:rFonts w:ascii="GHEA Grapalat" w:hAnsi="GHEA Grapalat" w:cs="Times Armenian"/>
          <w:sz w:val="20"/>
          <w:lang w:val="af-ZA"/>
        </w:rPr>
        <w:t xml:space="preserve"> </w:t>
      </w:r>
      <w:r w:rsidRPr="00E6597C">
        <w:rPr>
          <w:rFonts w:ascii="GHEA Grapalat" w:hAnsi="GHEA Grapalat" w:cs="Sylfaen"/>
          <w:sz w:val="20"/>
        </w:rPr>
        <w:t xml:space="preserve">там было </w:t>
      </w:r>
      <w:r w:rsidRPr="00E6597C">
        <w:rPr>
          <w:rFonts w:ascii="GHEA Grapalat" w:hAnsi="GHEA Grapalat" w:cs="Times Armenian"/>
          <w:sz w:val="20"/>
        </w:rPr>
        <w:t>с</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 xml:space="preserve">5. </w:t>
      </w:r>
      <w:r w:rsidRPr="00E6597C">
        <w:rPr>
          <w:rFonts w:ascii="GHEA Grapalat" w:hAnsi="GHEA Grapalat"/>
          <w:sz w:val="20"/>
          <w:lang w:val="af-ZA"/>
        </w:rPr>
        <w:tab/>
      </w:r>
      <w:r w:rsidRPr="00E6597C">
        <w:rPr>
          <w:rFonts w:ascii="GHEA Grapalat" w:hAnsi="GHEA Grapalat" w:cs="Sylfaen"/>
          <w:sz w:val="20"/>
        </w:rPr>
        <w:t>Приложение</w:t>
      </w:r>
      <w:r w:rsidRPr="00E6597C">
        <w:rPr>
          <w:rFonts w:ascii="GHEA Grapalat" w:hAnsi="GHEA Grapalat" w:cs="Times Armenian"/>
          <w:sz w:val="20"/>
          <w:lang w:val="af-ZA"/>
        </w:rPr>
        <w:t xml:space="preserve"> </w:t>
      </w:r>
      <w:r w:rsidRPr="00E6597C">
        <w:rPr>
          <w:rFonts w:ascii="GHEA Grapalat" w:hAnsi="GHEA Grapalat" w:cs="Times Armenian"/>
          <w:sz w:val="20"/>
        </w:rPr>
        <w:t xml:space="preserve">Давайте </w:t>
      </w:r>
      <w:r w:rsidRPr="00E6597C">
        <w:rPr>
          <w:rFonts w:ascii="GHEA Grapalat" w:hAnsi="GHEA Grapalat" w:cs="Sylfaen"/>
          <w:sz w:val="20"/>
        </w:rPr>
        <w:t>посмотрим</w:t>
      </w:r>
      <w:r w:rsidRPr="00E6597C">
        <w:rPr>
          <w:rFonts w:ascii="GHEA Grapalat" w:hAnsi="GHEA Grapalat" w:cs="Times Armenian"/>
          <w:sz w:val="20"/>
          <w:lang w:val="af-ZA"/>
        </w:rPr>
        <w:t xml:space="preserve"> </w:t>
      </w:r>
      <w:r w:rsidRPr="00E6597C">
        <w:rPr>
          <w:rFonts w:ascii="GHEA Grapalat" w:hAnsi="GHEA Grapalat" w:cs="Sylfaen"/>
          <w:sz w:val="20"/>
        </w:rPr>
        <w:t>предложение</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 xml:space="preserve">6. </w:t>
      </w:r>
      <w:r w:rsidR="00096865" w:rsidRPr="00E6597C">
        <w:rPr>
          <w:rFonts w:ascii="GHEA Grapalat" w:hAnsi="GHEA Grapalat" w:cs="Sylfaen"/>
          <w:sz w:val="20"/>
        </w:rPr>
        <w:t>Применение</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 xml:space="preserve">с </w:t>
      </w:r>
      <w:r w:rsidR="00096865" w:rsidRPr="00E6597C">
        <w:rPr>
          <w:rFonts w:ascii="GHEA Grapalat" w:hAnsi="GHEA Grapalat" w:cs="Sylfaen"/>
          <w:sz w:val="20"/>
        </w:rPr>
        <w:t>производительность</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 xml:space="preserve">срок </w:t>
      </w:r>
      <w:r w:rsidR="00096865" w:rsidRPr="00E6597C">
        <w:rPr>
          <w:rFonts w:ascii="GHEA Grapalat" w:hAnsi="GHEA Grapalat" w:cs="Times Armenian"/>
          <w:sz w:val="20"/>
          <w:lang w:val="af-ZA"/>
        </w:rPr>
        <w:t xml:space="preserve">в </w:t>
      </w:r>
      <w:r w:rsidR="00096865" w:rsidRPr="00E6597C">
        <w:rPr>
          <w:rFonts w:ascii="GHEA Grapalat" w:hAnsi="GHEA Grapalat" w:cs="Sylfaen"/>
          <w:sz w:val="20"/>
        </w:rPr>
        <w:t>заявках</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изменять</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выполнять</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и:</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их</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с</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взять</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 xml:space="preserve">там было </w:t>
      </w:r>
      <w:r w:rsidR="00096865" w:rsidRPr="00E6597C">
        <w:rPr>
          <w:rFonts w:ascii="GHEA Grapalat" w:hAnsi="GHEA Grapalat" w:cs="Times Armenian"/>
          <w:sz w:val="20"/>
          <w:lang w:val="af-ZA"/>
        </w:rPr>
        <w:tab/>
      </w:r>
      <w:r w:rsidR="00096865" w:rsidRPr="00E6597C">
        <w:rPr>
          <w:rFonts w:ascii="GHEA Grapalat" w:hAnsi="GHEA Grapalat" w:cs="Times Armenian"/>
          <w:sz w:val="20"/>
        </w:rPr>
        <w:t>с</w:t>
      </w:r>
      <w:r w:rsidR="00096865" w:rsidRPr="00E6597C">
        <w:rPr>
          <w:rFonts w:ascii="GHEA Grapalat" w:hAnsi="GHEA Grapalat" w:cs="Times Armenian"/>
          <w:sz w:val="20"/>
          <w:lang w:val="af-ZA"/>
        </w:rPr>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 xml:space="preserve">8. Н </w:t>
      </w:r>
      <w:r w:rsidR="00AF7BE8" w:rsidRPr="00E6597C">
        <w:rPr>
          <w:rFonts w:ascii="GHEA Grapalat" w:hAnsi="GHEA Grapalat" w:cs="Sylfaen"/>
          <w:sz w:val="20"/>
        </w:rPr>
        <w:t>щеки</w:t>
      </w:r>
      <w:r w:rsidR="00AF7BE8" w:rsidRPr="00E6597C">
        <w:rPr>
          <w:rFonts w:ascii="GHEA Grapalat" w:hAnsi="GHEA Grapalat" w:cs="Sylfaen"/>
          <w:sz w:val="20"/>
          <w:lang w:val="af-ZA"/>
        </w:rPr>
        <w:t xml:space="preserve"> </w:t>
      </w:r>
      <w:r w:rsidR="00AF7BE8" w:rsidRPr="00E6597C">
        <w:rPr>
          <w:rFonts w:ascii="GHEA Grapalat" w:hAnsi="GHEA Grapalat" w:cs="Sylfaen"/>
          <w:sz w:val="20"/>
        </w:rPr>
        <w:t xml:space="preserve">открытие </w:t>
      </w:r>
      <w:r w:rsidR="00AF7BE8" w:rsidRPr="00E6597C">
        <w:rPr>
          <w:rFonts w:ascii="GHEA Grapalat" w:hAnsi="GHEA Grapalat" w:cs="Sylfaen"/>
          <w:sz w:val="20"/>
          <w:lang w:val="af-ZA"/>
        </w:rPr>
        <w:t xml:space="preserve">, </w:t>
      </w:r>
      <w:r w:rsidR="00AF7BE8" w:rsidRPr="00E6597C">
        <w:rPr>
          <w:rFonts w:ascii="GHEA Grapalat" w:hAnsi="GHEA Grapalat" w:cs="Sylfaen"/>
          <w:sz w:val="20"/>
        </w:rPr>
        <w:t>оценка</w:t>
      </w:r>
      <w:r w:rsidR="00AF7BE8" w:rsidRPr="00E6597C">
        <w:rPr>
          <w:rFonts w:ascii="GHEA Grapalat" w:hAnsi="GHEA Grapalat" w:cs="Sylfaen"/>
          <w:sz w:val="20"/>
          <w:lang w:val="af-ZA"/>
        </w:rPr>
        <w:t xml:space="preserve">  </w:t>
      </w:r>
      <w:r w:rsidR="00AF7BE8" w:rsidRPr="00E6597C">
        <w:rPr>
          <w:rFonts w:ascii="GHEA Grapalat" w:hAnsi="GHEA Grapalat" w:cs="Sylfaen"/>
          <w:sz w:val="20"/>
        </w:rPr>
        <w:t>и:</w:t>
      </w:r>
      <w:r w:rsidR="00AF7BE8" w:rsidRPr="00E6597C">
        <w:rPr>
          <w:rFonts w:ascii="GHEA Grapalat" w:hAnsi="GHEA Grapalat" w:cs="Sylfaen"/>
          <w:sz w:val="20"/>
          <w:lang w:val="af-ZA"/>
        </w:rPr>
        <w:t xml:space="preserve"> </w:t>
      </w:r>
      <w:r w:rsidR="00AF7BE8" w:rsidRPr="00E6597C">
        <w:rPr>
          <w:rFonts w:ascii="GHEA Grapalat" w:hAnsi="GHEA Grapalat" w:cs="Sylfaen"/>
          <w:sz w:val="20"/>
        </w:rPr>
        <w:t>результаты</w:t>
      </w:r>
      <w:r w:rsidR="00AF7BE8" w:rsidRPr="00E6597C">
        <w:rPr>
          <w:rFonts w:ascii="GHEA Grapalat" w:hAnsi="GHEA Grapalat" w:cs="Sylfaen"/>
          <w:sz w:val="20"/>
          <w:lang w:val="af-ZA"/>
        </w:rPr>
        <w:t xml:space="preserve"> </w:t>
      </w:r>
      <w:r w:rsidR="00AF7BE8" w:rsidRPr="00E6597C">
        <w:rPr>
          <w:rFonts w:ascii="GHEA Grapalat" w:hAnsi="GHEA Grapalat" w:cs="Sylfaen"/>
          <w:sz w:val="20"/>
        </w:rPr>
        <w:t>краткое содержание</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 xml:space="preserve">9. </w:t>
      </w:r>
      <w:r w:rsidR="00096865" w:rsidRPr="00E6597C">
        <w:rPr>
          <w:rFonts w:ascii="GHEA Grapalat" w:hAnsi="GHEA Grapalat" w:cs="Sylfaen"/>
          <w:sz w:val="20"/>
        </w:rPr>
        <w:t>Напишите контракт</w:t>
      </w:r>
      <w:r w:rsidR="00096865" w:rsidRPr="00E6597C">
        <w:rPr>
          <w:rFonts w:ascii="GHEA Grapalat" w:hAnsi="GHEA Grapalat" w:cs="Times Armenian"/>
          <w:sz w:val="20"/>
        </w:rPr>
        <w:t>​</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уплотнение</w:t>
      </w:r>
      <w:r w:rsidR="00096865" w:rsidRPr="00E6597C">
        <w:rPr>
          <w:rFonts w:ascii="GHEA Grapalat" w:hAnsi="GHEA Grapalat" w:cs="Times Armenian"/>
          <w:sz w:val="20"/>
          <w:lang w:val="af-ZA"/>
        </w:rPr>
        <w:tab/>
      </w:r>
    </w:p>
    <w:p w14:paraId="195A4A2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cs="Sylfaen"/>
          <w:sz w:val="20"/>
        </w:rPr>
        <w:t xml:space="preserve">10. </w:t>
      </w:r>
      <w:r w:rsidR="00087A30" w:rsidRPr="00E6597C">
        <w:rPr>
          <w:rFonts w:ascii="GHEA Grapalat" w:hAnsi="GHEA Grapalat"/>
          <w:sz w:val="20"/>
          <w:lang w:val="af-ZA"/>
        </w:rPr>
        <w:t xml:space="preserve">Квалификация </w:t>
      </w:r>
      <w:r w:rsidRPr="00E6597C">
        <w:rPr>
          <w:rFonts w:ascii="GHEA Grapalat" w:hAnsi="GHEA Grapalat" w:cs="Times Armenian"/>
          <w:sz w:val="20"/>
        </w:rPr>
        <w:t xml:space="preserve">и </w:t>
      </w:r>
      <w:r w:rsidR="000206DA" w:rsidRPr="00E6597C">
        <w:rPr>
          <w:rFonts w:ascii="GHEA Grapalat" w:hAnsi="GHEA Grapalat" w:cs="Sylfaen"/>
          <w:sz w:val="20"/>
        </w:rPr>
        <w:t>условия</w:t>
      </w:r>
      <w:r w:rsidRPr="00E6597C">
        <w:rPr>
          <w:rFonts w:ascii="GHEA Grapalat" w:hAnsi="GHEA Grapalat" w:cs="Times Armenian"/>
          <w:sz w:val="20"/>
          <w:lang w:val="af-ZA"/>
        </w:rPr>
        <w:t xml:space="preserve"> </w:t>
      </w:r>
      <w:r w:rsidRPr="00E6597C">
        <w:rPr>
          <w:rFonts w:ascii="GHEA Grapalat" w:hAnsi="GHEA Grapalat" w:cs="Sylfaen"/>
          <w:sz w:val="20"/>
        </w:rPr>
        <w:t>положения</w:t>
      </w:r>
      <w:r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11. </w:t>
      </w:r>
      <w:r w:rsidRPr="00E6597C">
        <w:rPr>
          <w:rFonts w:ascii="GHEA Grapalat" w:hAnsi="GHEA Grapalat" w:cs="Sylfaen"/>
          <w:sz w:val="20"/>
        </w:rPr>
        <w:t xml:space="preserve">Ток </w:t>
      </w:r>
      <w:r w:rsidRPr="00E6597C">
        <w:rPr>
          <w:rFonts w:ascii="GHEA Grapalat" w:hAnsi="GHEA Grapalat" w:cs="Times Armenian"/>
          <w:sz w:val="20"/>
        </w:rPr>
        <w:t>c</w:t>
      </w:r>
      <w:r w:rsidRPr="00E6597C">
        <w:rPr>
          <w:rFonts w:ascii="GHEA Grapalat" w:hAnsi="GHEA Grapalat" w:cs="Times Armenian"/>
          <w:sz w:val="20"/>
          <w:lang w:val="af-ZA"/>
        </w:rPr>
        <w:t xml:space="preserve"> </w:t>
      </w:r>
      <w:r w:rsidRPr="00E6597C">
        <w:rPr>
          <w:rFonts w:ascii="GHEA Grapalat" w:hAnsi="GHEA Grapalat" w:cs="Sylfaen"/>
          <w:sz w:val="20"/>
        </w:rPr>
        <w:t>несуществующий</w:t>
      </w:r>
      <w:r w:rsidRPr="00E6597C">
        <w:rPr>
          <w:rFonts w:ascii="GHEA Grapalat" w:hAnsi="GHEA Grapalat" w:cs="Times Armenian"/>
          <w:sz w:val="20"/>
          <w:lang w:val="af-ZA"/>
        </w:rPr>
        <w:t xml:space="preserve"> </w:t>
      </w:r>
      <w:r w:rsidRPr="00E6597C">
        <w:rPr>
          <w:rFonts w:ascii="GHEA Grapalat" w:hAnsi="GHEA Grapalat" w:cs="Sylfaen"/>
          <w:sz w:val="20"/>
        </w:rPr>
        <w:t>объявить</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12. </w:t>
      </w:r>
      <w:r w:rsidRPr="00E6597C">
        <w:rPr>
          <w:rFonts w:ascii="GHEA Grapalat" w:hAnsi="GHEA Grapalat" w:cs="Sylfaen"/>
          <w:sz w:val="20"/>
        </w:rPr>
        <w:t>Покупка</w:t>
      </w:r>
      <w:r w:rsidRPr="00E6597C">
        <w:rPr>
          <w:rFonts w:ascii="GHEA Grapalat" w:hAnsi="GHEA Grapalat" w:cs="Times Armenian"/>
          <w:sz w:val="20"/>
          <w:lang w:val="af-ZA"/>
        </w:rPr>
        <w:t xml:space="preserve"> </w:t>
      </w:r>
      <w:r w:rsidRPr="00E6597C">
        <w:rPr>
          <w:rFonts w:ascii="GHEA Grapalat" w:hAnsi="GHEA Grapalat" w:cs="Times Armenian"/>
          <w:sz w:val="20"/>
        </w:rPr>
        <w:t xml:space="preserve">c </w:t>
      </w:r>
      <w:r w:rsidRPr="00E6597C">
        <w:rPr>
          <w:rFonts w:ascii="GHEA Grapalat" w:hAnsi="GHEA Grapalat" w:cs="Sylfaen"/>
          <w:sz w:val="20"/>
        </w:rPr>
        <w:t>процесс</w:t>
      </w:r>
      <w:r w:rsidRPr="00E6597C">
        <w:rPr>
          <w:rFonts w:ascii="GHEA Grapalat" w:hAnsi="GHEA Grapalat" w:cs="Times Armenian"/>
          <w:sz w:val="20"/>
          <w:lang w:val="af-ZA"/>
        </w:rPr>
        <w:t xml:space="preserve"> </w:t>
      </w:r>
      <w:r w:rsidRPr="00E6597C">
        <w:rPr>
          <w:rFonts w:ascii="GHEA Grapalat" w:hAnsi="GHEA Grapalat" w:cs="Sylfaen"/>
          <w:sz w:val="20"/>
        </w:rPr>
        <w:t>с</w:t>
      </w:r>
      <w:r w:rsidRPr="00E6597C">
        <w:rPr>
          <w:rFonts w:ascii="GHEA Grapalat" w:hAnsi="GHEA Grapalat" w:cs="Times Armenian"/>
          <w:sz w:val="20"/>
          <w:lang w:val="af-ZA"/>
        </w:rPr>
        <w:t xml:space="preserve"> </w:t>
      </w:r>
      <w:r w:rsidRPr="00E6597C">
        <w:rPr>
          <w:rFonts w:ascii="GHEA Grapalat" w:hAnsi="GHEA Grapalat" w:cs="Sylfaen"/>
          <w:sz w:val="20"/>
        </w:rPr>
        <w:t>подключен</w:t>
      </w:r>
      <w:r w:rsidRPr="00E6597C">
        <w:rPr>
          <w:rFonts w:ascii="GHEA Grapalat" w:hAnsi="GHEA Grapalat" w:cs="Times Armenian"/>
          <w:sz w:val="20"/>
          <w:lang w:val="af-ZA"/>
        </w:rPr>
        <w:t xml:space="preserve"> </w:t>
      </w:r>
      <w:r w:rsidRPr="00E6597C">
        <w:rPr>
          <w:rFonts w:ascii="GHEA Grapalat" w:hAnsi="GHEA Grapalat" w:cs="Times Armenian"/>
          <w:sz w:val="20"/>
        </w:rPr>
        <w:t>с</w:t>
      </w:r>
      <w:r w:rsidRPr="00E6597C">
        <w:rPr>
          <w:rFonts w:ascii="GHEA Grapalat" w:hAnsi="GHEA Grapalat" w:cs="Times Armenian"/>
          <w:sz w:val="20"/>
          <w:lang w:val="af-ZA"/>
        </w:rPr>
        <w:t xml:space="preserve"> </w:t>
      </w:r>
      <w:r w:rsidRPr="00E6597C">
        <w:rPr>
          <w:rFonts w:ascii="GHEA Grapalat" w:hAnsi="GHEA Grapalat" w:cs="Sylfaen"/>
          <w:sz w:val="20"/>
        </w:rPr>
        <w:t xml:space="preserve">и </w:t>
      </w:r>
      <w:r w:rsidRPr="00E6597C">
        <w:rPr>
          <w:rFonts w:ascii="GHEA Grapalat" w:hAnsi="GHEA Grapalat" w:cs="Times Armenian"/>
          <w:sz w:val="20"/>
          <w:lang w:val="af-ZA"/>
        </w:rPr>
        <w:t xml:space="preserve">( </w:t>
      </w:r>
      <w:r w:rsidRPr="00E6597C">
        <w:rPr>
          <w:rFonts w:ascii="GHEA Grapalat" w:hAnsi="GHEA Grapalat" w:cs="Sylfaen"/>
          <w:sz w:val="20"/>
        </w:rPr>
        <w:t xml:space="preserve">или </w:t>
      </w:r>
      <w:r w:rsidRPr="00E6597C">
        <w:rPr>
          <w:rFonts w:ascii="GHEA Grapalat" w:hAnsi="GHEA Grapalat" w:cs="Times Armenian"/>
          <w:sz w:val="20"/>
          <w:lang w:val="af-ZA"/>
        </w:rPr>
        <w:t xml:space="preserve">) </w:t>
      </w:r>
      <w:r w:rsidRPr="00E6597C">
        <w:rPr>
          <w:rFonts w:ascii="GHEA Grapalat" w:hAnsi="GHEA Grapalat" w:cs="Sylfaen"/>
          <w:sz w:val="20"/>
        </w:rPr>
        <w:t>принято</w:t>
      </w:r>
      <w:r w:rsidRPr="00E6597C">
        <w:rPr>
          <w:rFonts w:ascii="GHEA Grapalat" w:hAnsi="GHEA Grapalat" w:cs="Times Armenian"/>
          <w:sz w:val="20"/>
          <w:lang w:val="af-ZA"/>
        </w:rPr>
        <w:t xml:space="preserve"> </w:t>
      </w:r>
      <w:r w:rsidRPr="00E6597C">
        <w:rPr>
          <w:rFonts w:ascii="GHEA Grapalat" w:hAnsi="GHEA Grapalat" w:cs="Sylfaen"/>
          <w:sz w:val="20"/>
        </w:rPr>
        <w:t>решения</w:t>
      </w:r>
      <w:r w:rsidRPr="00E6597C">
        <w:rPr>
          <w:rFonts w:ascii="GHEA Grapalat" w:hAnsi="GHEA Grapalat" w:cs="Times Armenian"/>
          <w:sz w:val="20"/>
          <w:lang w:val="af-ZA"/>
        </w:rPr>
        <w:t xml:space="preserve"> </w:t>
      </w:r>
      <w:r w:rsidRPr="00E6597C">
        <w:rPr>
          <w:rFonts w:ascii="GHEA Grapalat" w:hAnsi="GHEA Grapalat" w:cs="Sylfaen"/>
          <w:sz w:val="20"/>
        </w:rPr>
        <w:t>подавать апелляцию</w:t>
      </w:r>
      <w:r w:rsidRPr="00E6597C">
        <w:rPr>
          <w:rFonts w:ascii="GHEA Grapalat" w:hAnsi="GHEA Grapalat" w:cs="Times Armenian"/>
          <w:sz w:val="20"/>
          <w:lang w:val="af-ZA"/>
        </w:rPr>
        <w:t xml:space="preserve"> </w:t>
      </w:r>
      <w:r w:rsidRPr="00E6597C">
        <w:rPr>
          <w:rFonts w:ascii="GHEA Grapalat" w:hAnsi="GHEA Grapalat" w:cs="Sylfaen"/>
          <w:sz w:val="20"/>
        </w:rPr>
        <w:t>участвовать</w:t>
      </w:r>
      <w:r w:rsidRPr="00E6597C">
        <w:rPr>
          <w:rFonts w:ascii="GHEA Grapalat" w:hAnsi="GHEA Grapalat" w:cs="Times Armenian"/>
          <w:sz w:val="20"/>
          <w:lang w:val="af-ZA"/>
        </w:rPr>
        <w:t xml:space="preserve"> </w:t>
      </w:r>
      <w:r w:rsidRPr="00E6597C">
        <w:rPr>
          <w:rFonts w:ascii="GHEA Grapalat" w:hAnsi="GHEA Grapalat" w:cs="Sylfaen"/>
          <w:sz w:val="20"/>
        </w:rPr>
        <w:t>право</w:t>
      </w:r>
      <w:r w:rsidRPr="00E6597C">
        <w:rPr>
          <w:rFonts w:ascii="GHEA Grapalat" w:hAnsi="GHEA Grapalat" w:cs="Times Armenian"/>
          <w:sz w:val="20"/>
          <w:lang w:val="af-ZA"/>
        </w:rPr>
        <w:t xml:space="preserve"> </w:t>
      </w:r>
      <w:r w:rsidRPr="00E6597C">
        <w:rPr>
          <w:rFonts w:ascii="GHEA Grapalat" w:hAnsi="GHEA Grapalat" w:cs="Sylfaen"/>
          <w:sz w:val="20"/>
        </w:rPr>
        <w:t>и:</w:t>
      </w:r>
      <w:r w:rsidRPr="00E6597C">
        <w:rPr>
          <w:rFonts w:ascii="GHEA Grapalat" w:hAnsi="GHEA Grapalat" w:cs="Times Armenian"/>
          <w:sz w:val="20"/>
          <w:lang w:val="af-ZA"/>
        </w:rPr>
        <w:t xml:space="preserve"> </w:t>
      </w:r>
      <w:r w:rsidRPr="00E6597C">
        <w:rPr>
          <w:rFonts w:ascii="GHEA Grapalat" w:hAnsi="GHEA Grapalat" w:cs="Sylfaen"/>
          <w:sz w:val="20"/>
        </w:rPr>
        <w:t xml:space="preserve">там было </w:t>
      </w:r>
      <w:r w:rsidRPr="00E6597C">
        <w:rPr>
          <w:rFonts w:ascii="GHEA Grapalat" w:hAnsi="GHEA Grapalat" w:cs="Times Armenian"/>
          <w:sz w:val="20"/>
          <w:lang w:val="af-ZA"/>
        </w:rPr>
        <w:tab/>
      </w:r>
      <w:r w:rsidRPr="00E6597C">
        <w:rPr>
          <w:rFonts w:ascii="GHEA Grapalat" w:hAnsi="GHEA Grapalat" w:cs="Times Armenian"/>
          <w:sz w:val="20"/>
        </w:rPr>
        <w:t>с</w:t>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433A6B7E" w:rsidR="00096865" w:rsidRPr="00E6597C" w:rsidRDefault="00096865" w:rsidP="00EF3662">
      <w:pPr>
        <w:ind w:firstLine="567"/>
        <w:jc w:val="center"/>
        <w:rPr>
          <w:rFonts w:ascii="GHEA Grapalat" w:hAnsi="GHEA Grapalat"/>
          <w:b/>
          <w:sz w:val="20"/>
          <w:lang w:val="af-ZA"/>
        </w:rPr>
      </w:pPr>
      <w:r w:rsidRPr="00E6597C">
        <w:rPr>
          <w:rFonts w:ascii="GHEA Grapalat" w:hAnsi="GHEA Grapalat" w:cs="Sylfaen"/>
          <w:b/>
          <w:sz w:val="20"/>
        </w:rPr>
        <w:t xml:space="preserve">ЧАСТЬ </w:t>
      </w:r>
      <w:r w:rsidRPr="00E6597C">
        <w:rPr>
          <w:rFonts w:ascii="GHEA Grapalat" w:hAnsi="GHEA Grapalat" w:cs="Times Armenian"/>
          <w:b/>
          <w:sz w:val="20"/>
          <w:lang w:val="af-ZA"/>
        </w:rPr>
        <w:t xml:space="preserve">II. </w:t>
      </w:r>
      <w:r w:rsidR="000D7AAF">
        <w:rPr>
          <w:rFonts w:ascii="GHEA Grapalat" w:hAnsi="GHEA Grapalat" w:cs="Sylfaen"/>
          <w:b/>
          <w:sz w:val="20"/>
        </w:rPr>
        <w:t>РЕЙТИНГ:</w:t>
      </w:r>
      <w:r w:rsidR="000D7AAF" w:rsidRPr="00A15B2B">
        <w:rPr>
          <w:rFonts w:ascii="GHEA Grapalat" w:hAnsi="GHEA Grapalat" w:cs="Sylfaen"/>
          <w:b/>
          <w:sz w:val="20"/>
          <w:lang w:val="af-ZA"/>
        </w:rPr>
        <w:t xml:space="preserve"> </w:t>
      </w:r>
      <w:r w:rsidR="000D7AAF">
        <w:rPr>
          <w:rFonts w:ascii="GHEA Grapalat" w:hAnsi="GHEA Grapalat" w:cs="Sylfaen"/>
          <w:b/>
          <w:sz w:val="20"/>
        </w:rPr>
        <w:t>ВОПРОС:</w:t>
      </w:r>
      <w:r w:rsidRPr="00E6597C">
        <w:rPr>
          <w:rFonts w:ascii="GHEA Grapalat" w:hAnsi="GHEA Grapalat" w:cs="Times Armenian"/>
          <w:b/>
          <w:sz w:val="20"/>
          <w:lang w:val="af-ZA"/>
        </w:rPr>
        <w:t xml:space="preserve">  </w:t>
      </w:r>
      <w:r w:rsidRPr="00E6597C">
        <w:rPr>
          <w:rFonts w:ascii="GHEA Grapalat" w:hAnsi="GHEA Grapalat" w:cs="Sylfaen"/>
          <w:b/>
          <w:sz w:val="20"/>
        </w:rPr>
        <w:t>ПРИЛОЖЕНИЕ</w:t>
      </w:r>
      <w:r w:rsidRPr="00E6597C">
        <w:rPr>
          <w:rFonts w:ascii="GHEA Grapalat" w:hAnsi="GHEA Grapalat" w:cs="Times Armenian"/>
          <w:b/>
          <w:sz w:val="20"/>
          <w:lang w:val="af-ZA"/>
        </w:rPr>
        <w:t xml:space="preserve">  </w:t>
      </w:r>
      <w:r w:rsidRPr="00E6597C">
        <w:rPr>
          <w:rFonts w:ascii="GHEA Grapalat" w:hAnsi="GHEA Grapalat" w:cs="Sylfaen"/>
          <w:b/>
          <w:sz w:val="20"/>
        </w:rPr>
        <w:t>ПОДГОТОВИТЬ</w:t>
      </w:r>
      <w:r w:rsidRPr="00E6597C">
        <w:rPr>
          <w:rFonts w:ascii="GHEA Grapalat" w:hAnsi="GHEA Grapalat" w:cs="Times Armenian"/>
          <w:b/>
          <w:sz w:val="20"/>
          <w:lang w:val="af-ZA"/>
        </w:rPr>
        <w:t xml:space="preserve">  </w:t>
      </w:r>
      <w:r w:rsidRPr="00E6597C">
        <w:rPr>
          <w:rFonts w:ascii="GHEA Grapalat" w:hAnsi="GHEA Grapalat" w:cs="Sylfaen"/>
          <w:b/>
          <w:sz w:val="20"/>
        </w:rPr>
        <w:t>ИНСТРУКЦИЯ:</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sz w:val="20"/>
          <w:lang w:val="af-ZA"/>
        </w:rPr>
        <w:tab/>
      </w:r>
      <w:r w:rsidRPr="00E6597C">
        <w:rPr>
          <w:rFonts w:ascii="GHEA Grapalat" w:hAnsi="GHEA Grapalat" w:cs="Sylfaen"/>
          <w:sz w:val="20"/>
        </w:rPr>
        <w:t>Общие сведения</w:t>
      </w:r>
      <w:r w:rsidRPr="00E6597C">
        <w:rPr>
          <w:rFonts w:ascii="GHEA Grapalat" w:hAnsi="GHEA Grapalat" w:cs="Times Armenian"/>
          <w:sz w:val="20"/>
          <w:lang w:val="af-ZA"/>
        </w:rPr>
        <w:t xml:space="preserve">  </w:t>
      </w:r>
      <w:r w:rsidRPr="00E6597C">
        <w:rPr>
          <w:rFonts w:ascii="GHEA Grapalat" w:hAnsi="GHEA Grapalat" w:cs="Sylfaen"/>
          <w:sz w:val="20"/>
        </w:rPr>
        <w:t>положения</w:t>
      </w:r>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sz w:val="20"/>
          <w:lang w:val="af-ZA"/>
        </w:rPr>
        <w:tab/>
      </w:r>
      <w:r w:rsidRPr="00E6597C">
        <w:rPr>
          <w:rFonts w:ascii="GHEA Grapalat" w:hAnsi="GHEA Grapalat" w:cs="Sylfaen"/>
          <w:sz w:val="20"/>
        </w:rPr>
        <w:t xml:space="preserve">Текущая </w:t>
      </w:r>
      <w:r w:rsidRPr="00E6597C">
        <w:rPr>
          <w:rFonts w:ascii="GHEA Grapalat" w:hAnsi="GHEA Grapalat" w:cs="Times Armenian"/>
          <w:sz w:val="20"/>
        </w:rPr>
        <w:t>проблема</w:t>
      </w:r>
      <w:r w:rsidRPr="00E6597C">
        <w:rPr>
          <w:rFonts w:ascii="GHEA Grapalat" w:hAnsi="GHEA Grapalat" w:cs="Times Armenian"/>
          <w:sz w:val="20"/>
          <w:lang w:val="af-ZA"/>
        </w:rPr>
        <w:t xml:space="preserve"> </w:t>
      </w:r>
      <w:r w:rsidRPr="00E6597C">
        <w:rPr>
          <w:rFonts w:ascii="GHEA Grapalat" w:hAnsi="GHEA Grapalat" w:cs="Sylfaen"/>
          <w:sz w:val="20"/>
        </w:rPr>
        <w:t>приложение</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 xml:space="preserve">3. </w:t>
      </w:r>
      <w:r w:rsidR="00096865" w:rsidRPr="00E6597C">
        <w:rPr>
          <w:rFonts w:ascii="GHEA Grapalat" w:hAnsi="GHEA Grapalat"/>
          <w:sz w:val="20"/>
          <w:lang w:val="af-ZA"/>
        </w:rPr>
        <w:tab/>
      </w:r>
      <w:r w:rsidR="00096865" w:rsidRPr="00E6597C">
        <w:rPr>
          <w:rFonts w:ascii="GHEA Grapalat" w:hAnsi="GHEA Grapalat" w:cs="Sylfaen"/>
          <w:sz w:val="20"/>
        </w:rPr>
        <w:t xml:space="preserve">Приложения </w:t>
      </w:r>
      <w:r w:rsidR="00BE01AE" w:rsidRPr="00E6597C">
        <w:rPr>
          <w:rFonts w:ascii="GHEA Grapalat" w:hAnsi="GHEA Grapalat" w:cs="Times Armenian"/>
          <w:sz w:val="20"/>
          <w:lang w:val="af-ZA"/>
        </w:rPr>
        <w:t>1-7.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174443F6"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Подарок</w:t>
      </w:r>
      <w:r w:rsidRPr="00E6597C">
        <w:rPr>
          <w:rFonts w:ascii="GHEA Grapalat" w:hAnsi="GHEA Grapalat" w:cs="Times Armenian"/>
          <w:sz w:val="20"/>
          <w:lang w:val="af-ZA"/>
        </w:rPr>
        <w:t xml:space="preserve"> </w:t>
      </w:r>
      <w:r w:rsidRPr="00E6597C">
        <w:rPr>
          <w:rFonts w:ascii="GHEA Grapalat" w:hAnsi="GHEA Grapalat" w:cs="Sylfaen"/>
          <w:sz w:val="20"/>
        </w:rPr>
        <w:t>приглашение</w:t>
      </w:r>
      <w:r w:rsidRPr="00E6597C">
        <w:rPr>
          <w:rFonts w:ascii="GHEA Grapalat" w:hAnsi="GHEA Grapalat" w:cs="Times Armenian"/>
          <w:sz w:val="20"/>
          <w:lang w:val="af-ZA"/>
        </w:rPr>
        <w:t xml:space="preserve"> </w:t>
      </w:r>
      <w:r w:rsidRPr="00E6597C">
        <w:rPr>
          <w:rFonts w:ascii="GHEA Grapalat" w:hAnsi="GHEA Grapalat" w:cs="Sylfaen"/>
          <w:sz w:val="20"/>
        </w:rPr>
        <w:t>предоставил</w:t>
      </w:r>
      <w:r w:rsidRPr="00E6597C">
        <w:rPr>
          <w:rFonts w:ascii="GHEA Grapalat" w:hAnsi="GHEA Grapalat" w:cs="Times Armenian"/>
          <w:sz w:val="20"/>
          <w:lang w:val="af-ZA"/>
        </w:rPr>
        <w:t xml:space="preserve"> </w:t>
      </w:r>
      <w:r w:rsidRPr="00E6597C">
        <w:rPr>
          <w:rFonts w:ascii="GHEA Grapalat" w:hAnsi="GHEA Grapalat" w:cs="Sylfaen"/>
          <w:sz w:val="20"/>
        </w:rPr>
        <w:t>является</w:t>
      </w:r>
      <w:r w:rsidRPr="00E6597C">
        <w:rPr>
          <w:rFonts w:ascii="GHEA Grapalat" w:hAnsi="GHEA Grapalat" w:cs="Times Armenian"/>
          <w:sz w:val="20"/>
          <w:lang w:val="af-ZA"/>
        </w:rPr>
        <w:t xml:space="preserve"> </w:t>
      </w:r>
      <w:r w:rsidRPr="00E6597C">
        <w:rPr>
          <w:rFonts w:ascii="GHEA Grapalat" w:hAnsi="GHEA Grapalat" w:cs="Sylfaen"/>
          <w:sz w:val="20"/>
        </w:rPr>
        <w:t>в:</w:t>
      </w:r>
      <w:r w:rsidRPr="00E6597C">
        <w:rPr>
          <w:rFonts w:ascii="GHEA Grapalat" w:hAnsi="GHEA Grapalat" w:cs="Times Armenian"/>
          <w:sz w:val="20"/>
          <w:lang w:val="af-ZA"/>
        </w:rPr>
        <w:t xml:space="preserve"> </w:t>
      </w:r>
      <w:r w:rsidRPr="00E6597C">
        <w:rPr>
          <w:rFonts w:ascii="GHEA Grapalat" w:hAnsi="GHEA Grapalat" w:cs="Sylfaen"/>
          <w:sz w:val="20"/>
        </w:rPr>
        <w:t>добавление</w:t>
      </w:r>
      <w:r w:rsidRPr="00E6597C">
        <w:rPr>
          <w:rFonts w:ascii="GHEA Grapalat" w:hAnsi="GHEA Grapalat"/>
          <w:sz w:val="20"/>
          <w:lang w:val="af-ZA"/>
        </w:rPr>
        <w:t xml:space="preserve"> </w:t>
      </w:r>
      <w:r w:rsidR="000D7AAF" w:rsidRPr="00A15B2B">
        <w:rPr>
          <w:rFonts w:ascii="GHEA Grapalat" w:hAnsi="GHEA Grapalat"/>
          <w:b/>
          <w:sz w:val="20"/>
          <w:lang w:val="af-ZA"/>
        </w:rPr>
        <w:t>"</w:t>
      </w:r>
      <w:r w:rsidR="00F97F13" w:rsidRPr="00F97F13">
        <w:rPr>
          <w:rFonts w:ascii="Sylfaen" w:hAnsi="Sylfaen" w:cs="Sylfaen"/>
        </w:rPr>
        <w:t xml:space="preserve"> </w:t>
      </w:r>
      <w:r w:rsidR="00F97F13">
        <w:rPr>
          <w:rFonts w:ascii="GHEA Grapalat" w:hAnsi="GHEA Grapalat"/>
          <w:b/>
          <w:sz w:val="20"/>
          <w:lang w:val="af-ZA"/>
        </w:rPr>
        <w:t>ISC-ГАШЗБ-24/06 »</w:t>
      </w:r>
      <w:r w:rsidR="000D7AAF" w:rsidRPr="00A15B2B">
        <w:rPr>
          <w:rFonts w:ascii="GHEA Grapalat" w:hAnsi="GHEA Grapalat"/>
          <w:b/>
          <w:i/>
          <w:sz w:val="20"/>
          <w:lang w:val="af-ZA"/>
        </w:rPr>
        <w:t xml:space="preserve"> </w:t>
      </w:r>
      <w:r w:rsidRPr="00E6597C">
        <w:rPr>
          <w:rFonts w:ascii="GHEA Grapalat" w:hAnsi="GHEA Grapalat" w:cs="Sylfaen"/>
          <w:sz w:val="20"/>
        </w:rPr>
        <w:t xml:space="preserve">накрыть буквой </w:t>
      </w:r>
      <w:r w:rsidRPr="00E6597C">
        <w:rPr>
          <w:rFonts w:ascii="GHEA Grapalat" w:hAnsi="GHEA Grapalat" w:cs="Times Armenian"/>
          <w:sz w:val="20"/>
        </w:rPr>
        <w:t>г</w:t>
      </w:r>
      <w:r w:rsidRPr="00E6597C">
        <w:rPr>
          <w:rFonts w:ascii="GHEA Grapalat" w:hAnsi="GHEA Grapalat"/>
          <w:sz w:val="20"/>
          <w:lang w:val="af-ZA"/>
        </w:rPr>
        <w:t xml:space="preserve"> </w:t>
      </w:r>
      <w:r w:rsidRPr="00E6597C">
        <w:rPr>
          <w:rFonts w:ascii="GHEA Grapalat" w:hAnsi="GHEA Grapalat" w:cs="Sylfaen"/>
          <w:sz w:val="20"/>
        </w:rPr>
        <w:t>держал</w:t>
      </w:r>
      <w:r w:rsidRPr="00E6597C">
        <w:rPr>
          <w:rFonts w:ascii="GHEA Grapalat" w:hAnsi="GHEA Grapalat" w:cs="Times Armenian"/>
          <w:sz w:val="20"/>
          <w:lang w:val="af-ZA"/>
        </w:rPr>
        <w:t xml:space="preserve"> </w:t>
      </w:r>
      <w:r w:rsidRPr="00E6597C">
        <w:rPr>
          <w:rFonts w:ascii="GHEA Grapalat" w:hAnsi="GHEA Grapalat" w:cs="Sylfaen"/>
          <w:sz w:val="20"/>
        </w:rPr>
        <w:t>открыть</w:t>
      </w:r>
      <w:r w:rsidRPr="00E6597C">
        <w:rPr>
          <w:rFonts w:ascii="GHEA Grapalat" w:hAnsi="GHEA Grapalat" w:cs="Times Armenian"/>
          <w:sz w:val="20"/>
          <w:lang w:val="af-ZA"/>
        </w:rPr>
        <w:t xml:space="preserve"> </w:t>
      </w:r>
      <w:r w:rsidRPr="00E6597C">
        <w:rPr>
          <w:rFonts w:ascii="GHEA Grapalat" w:hAnsi="GHEA Grapalat" w:cs="Sylfaen"/>
          <w:sz w:val="20"/>
        </w:rPr>
        <w:t xml:space="preserve">объявление о </w:t>
      </w:r>
      <w:r w:rsidR="00955E87" w:rsidRPr="00E6597C">
        <w:rPr>
          <w:rFonts w:ascii="GHEA Grapalat" w:hAnsi="GHEA Grapalat" w:cs="Times Armenian"/>
          <w:sz w:val="20"/>
        </w:rPr>
        <w:t xml:space="preserve">тендере </w:t>
      </w:r>
      <w:r w:rsidRPr="00E6597C">
        <w:rPr>
          <w:rFonts w:ascii="GHEA Grapalat" w:hAnsi="GHEA Grapalat" w:cs="Times Armenian"/>
          <w:sz w:val="20"/>
          <w:lang w:val="af-ZA"/>
        </w:rPr>
        <w:t xml:space="preserve">( </w:t>
      </w:r>
      <w:r w:rsidRPr="00E6597C">
        <w:rPr>
          <w:rFonts w:ascii="GHEA Grapalat" w:hAnsi="GHEA Grapalat" w:cs="Sylfaen"/>
          <w:sz w:val="20"/>
        </w:rPr>
        <w:t xml:space="preserve">в дальнейшем </w:t>
      </w:r>
      <w:r w:rsidRPr="00E6597C">
        <w:rPr>
          <w:rFonts w:ascii="GHEA Grapalat" w:hAnsi="GHEA Grapalat" w:cs="Times Armenian"/>
          <w:sz w:val="20"/>
          <w:lang w:val="af-ZA"/>
        </w:rPr>
        <w:t xml:space="preserve">- </w:t>
      </w:r>
      <w:r w:rsidRPr="00E6597C">
        <w:rPr>
          <w:rFonts w:ascii="GHEA Grapalat" w:hAnsi="GHEA Grapalat" w:cs="Sylfaen"/>
          <w:sz w:val="20"/>
        </w:rPr>
        <w:t xml:space="preserve">текущий </w:t>
      </w:r>
      <w:r w:rsidRPr="00E6597C">
        <w:rPr>
          <w:rFonts w:ascii="GHEA Grapalat" w:hAnsi="GHEA Grapalat" w:cs="Times Armenian"/>
          <w:sz w:val="20"/>
        </w:rPr>
        <w:t xml:space="preserve">c </w:t>
      </w:r>
      <w:r w:rsidRPr="00E6597C">
        <w:rPr>
          <w:rFonts w:ascii="GHEA Grapalat" w:hAnsi="GHEA Grapalat" w:cs="Times Armenian"/>
          <w:sz w:val="20"/>
          <w:lang w:val="af-ZA"/>
        </w:rPr>
        <w:t xml:space="preserve">) </w:t>
      </w:r>
      <w:r w:rsidRPr="00E6597C">
        <w:rPr>
          <w:rFonts w:ascii="GHEA Grapalat" w:hAnsi="GHEA Grapalat" w:cs="Sylfaen"/>
          <w:sz w:val="20"/>
        </w:rPr>
        <w:t>.</w:t>
      </w:r>
    </w:p>
    <w:p w14:paraId="5C57C19C" w14:textId="7703BD51"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Подарок</w:t>
      </w:r>
      <w:r w:rsidRPr="00E6597C">
        <w:rPr>
          <w:rFonts w:ascii="GHEA Grapalat" w:hAnsi="GHEA Grapalat" w:cs="Times Armenian"/>
          <w:sz w:val="20"/>
          <w:lang w:val="af-ZA"/>
        </w:rPr>
        <w:t xml:space="preserve"> </w:t>
      </w:r>
      <w:r w:rsidRPr="00E6597C">
        <w:rPr>
          <w:rFonts w:ascii="GHEA Grapalat" w:hAnsi="GHEA Grapalat" w:cs="Sylfaen"/>
          <w:sz w:val="20"/>
        </w:rPr>
        <w:t>приглашение</w:t>
      </w:r>
      <w:r w:rsidRPr="00E6597C">
        <w:rPr>
          <w:rFonts w:ascii="GHEA Grapalat" w:hAnsi="GHEA Grapalat" w:cs="Times Armenian"/>
          <w:sz w:val="20"/>
          <w:lang w:val="af-ZA"/>
        </w:rPr>
        <w:t xml:space="preserve"> </w:t>
      </w:r>
      <w:r w:rsidRPr="00E6597C">
        <w:rPr>
          <w:rFonts w:ascii="GHEA Grapalat" w:hAnsi="GHEA Grapalat" w:cs="Sylfaen"/>
          <w:sz w:val="20"/>
        </w:rPr>
        <w:t>быть составленным</w:t>
      </w:r>
      <w:r w:rsidRPr="00E6597C">
        <w:rPr>
          <w:rFonts w:ascii="GHEA Grapalat" w:hAnsi="GHEA Grapalat" w:cs="Times Armenian"/>
          <w:sz w:val="20"/>
          <w:lang w:val="af-ZA"/>
        </w:rPr>
        <w:t xml:space="preserve"> </w:t>
      </w:r>
      <w:r w:rsidRPr="00E6597C">
        <w:rPr>
          <w:rFonts w:ascii="GHEA Grapalat" w:hAnsi="GHEA Grapalat" w:cs="Sylfaen"/>
          <w:sz w:val="20"/>
        </w:rPr>
        <w:t>является</w:t>
      </w:r>
      <w:r w:rsidRPr="00E6597C">
        <w:rPr>
          <w:rFonts w:ascii="GHEA Grapalat" w:hAnsi="GHEA Grapalat" w:cs="Times Armenian"/>
          <w:sz w:val="20"/>
          <w:lang w:val="af-ZA"/>
        </w:rPr>
        <w:t xml:space="preserve"> </w:t>
      </w:r>
      <w:r w:rsidRPr="00E6597C">
        <w:rPr>
          <w:rFonts w:ascii="GHEA Grapalat" w:hAnsi="GHEA Grapalat" w:cs="Sylfaen"/>
          <w:sz w:val="20"/>
        </w:rPr>
        <w:t xml:space="preserve">образцы </w:t>
      </w:r>
      <w:r w:rsidRPr="00E6597C">
        <w:rPr>
          <w:rFonts w:ascii="GHEA Grapalat" w:hAnsi="GHEA Grapalat" w:cs="Times Armenian"/>
          <w:sz w:val="20"/>
        </w:rPr>
        <w:t>с</w:t>
      </w:r>
      <w:r w:rsidRPr="00E6597C">
        <w:rPr>
          <w:rFonts w:ascii="GHEA Grapalat" w:hAnsi="GHEA Grapalat" w:cs="Times Armenian"/>
          <w:sz w:val="20"/>
          <w:lang w:val="af-ZA"/>
        </w:rPr>
        <w:t xml:space="preserve"> </w:t>
      </w:r>
      <w:r w:rsidRPr="00E6597C">
        <w:rPr>
          <w:rFonts w:ascii="GHEA Grapalat" w:hAnsi="GHEA Grapalat" w:cs="Sylfaen"/>
          <w:sz w:val="20"/>
        </w:rPr>
        <w:t>о</w:t>
      </w:r>
      <w:r w:rsidRPr="00E6597C">
        <w:rPr>
          <w:rFonts w:ascii="GHEA Grapalat" w:hAnsi="GHEA Grapalat" w:cs="Sylfaen"/>
          <w:sz w:val="20"/>
          <w:lang w:val="af-ZA"/>
        </w:rPr>
        <w:t xml:space="preserve"> </w:t>
      </w:r>
      <w:r w:rsidRPr="00E6597C">
        <w:rPr>
          <w:rFonts w:ascii="GHEA Grapalat" w:hAnsi="GHEA Grapalat" w:cs="Sylfaen"/>
          <w:sz w:val="20"/>
        </w:rPr>
        <w:t>РА:</w:t>
      </w:r>
      <w:r w:rsidRPr="00E6597C">
        <w:rPr>
          <w:rFonts w:ascii="GHEA Grapalat" w:hAnsi="GHEA Grapalat" w:cs="Times Armenian"/>
          <w:sz w:val="20"/>
          <w:lang w:val="af-ZA"/>
        </w:rPr>
        <w:t xml:space="preserve"> </w:t>
      </w:r>
      <w:r w:rsidRPr="00E6597C">
        <w:rPr>
          <w:rFonts w:ascii="GHEA Grapalat" w:hAnsi="GHEA Grapalat" w:cs="Sylfaen"/>
          <w:sz w:val="20"/>
        </w:rPr>
        <w:t xml:space="preserve">законодательство </w:t>
      </w:r>
      <w:r w:rsidRPr="00E6597C">
        <w:rPr>
          <w:rFonts w:ascii="GHEA Grapalat" w:hAnsi="GHEA Grapalat" w:cs="Times Armenian"/>
          <w:sz w:val="20"/>
          <w:lang w:val="af-ZA"/>
        </w:rPr>
        <w:t xml:space="preserve">, </w:t>
      </w:r>
      <w:r w:rsidRPr="00E6597C">
        <w:rPr>
          <w:rFonts w:ascii="GHEA Grapalat" w:hAnsi="GHEA Grapalat" w:cs="Sylfaen"/>
          <w:sz w:val="20"/>
        </w:rPr>
        <w:t>что</w:t>
      </w:r>
      <w:r w:rsidRPr="00E6597C">
        <w:rPr>
          <w:rFonts w:ascii="GHEA Grapalat" w:hAnsi="GHEA Grapalat" w:cs="Times Armenian"/>
          <w:sz w:val="20"/>
          <w:lang w:val="af-ZA"/>
        </w:rPr>
        <w:t xml:space="preserve"> </w:t>
      </w:r>
      <w:r w:rsidRPr="00E6597C">
        <w:rPr>
          <w:rFonts w:ascii="GHEA Grapalat" w:hAnsi="GHEA Grapalat" w:cs="Sylfaen"/>
          <w:sz w:val="20"/>
        </w:rPr>
        <w:t xml:space="preserve">в том числе </w:t>
      </w:r>
      <w:r w:rsidRPr="00E6597C">
        <w:rPr>
          <w:rFonts w:ascii="GHEA Grapalat" w:hAnsi="GHEA Grapalat" w:cs="Times Armenian"/>
          <w:sz w:val="20"/>
          <w:lang w:val="af-ZA"/>
        </w:rPr>
        <w:t xml:space="preserve">: </w:t>
      </w:r>
      <w:r w:rsidRPr="00E6597C">
        <w:rPr>
          <w:rFonts w:ascii="GHEA Grapalat" w:hAnsi="GHEA Grapalat"/>
          <w:sz w:val="20"/>
          <w:lang w:val="af-ZA"/>
        </w:rPr>
        <w:t xml:space="preserve">« </w:t>
      </w:r>
      <w:r w:rsidRPr="00E6597C">
        <w:rPr>
          <w:rFonts w:ascii="GHEA Grapalat" w:hAnsi="GHEA Grapalat" w:cs="Sylfaen"/>
          <w:sz w:val="20"/>
        </w:rPr>
        <w:t>Покупки</w:t>
      </w:r>
      <w:r w:rsidRPr="00E6597C">
        <w:rPr>
          <w:rFonts w:ascii="GHEA Grapalat" w:hAnsi="GHEA Grapalat" w:cs="Times Armenian"/>
          <w:sz w:val="20"/>
          <w:lang w:val="af-ZA"/>
        </w:rPr>
        <w:t xml:space="preserve"> </w:t>
      </w:r>
      <w:r w:rsidRPr="00E6597C">
        <w:rPr>
          <w:rFonts w:ascii="GHEA Grapalat" w:hAnsi="GHEA Grapalat" w:cs="Sylfaen"/>
          <w:sz w:val="20"/>
        </w:rPr>
        <w:t xml:space="preserve">о </w:t>
      </w:r>
      <w:r w:rsidR="00A76C15" w:rsidRPr="00E6597C">
        <w:rPr>
          <w:rFonts w:ascii="GHEA Grapalat" w:hAnsi="GHEA Grapalat"/>
          <w:sz w:val="20"/>
          <w:lang w:val="af-ZA"/>
        </w:rPr>
        <w:t xml:space="preserve">» </w:t>
      </w:r>
      <w:r w:rsidRPr="00E6597C">
        <w:rPr>
          <w:rFonts w:ascii="GHEA Grapalat" w:hAnsi="GHEA Grapalat" w:cs="Sylfaen"/>
          <w:sz w:val="20"/>
        </w:rPr>
        <w:t>РА:</w:t>
      </w:r>
      <w:r w:rsidRPr="00E6597C">
        <w:rPr>
          <w:rFonts w:ascii="GHEA Grapalat" w:hAnsi="GHEA Grapalat" w:cs="Times Armenian"/>
          <w:sz w:val="20"/>
          <w:lang w:val="af-ZA"/>
        </w:rPr>
        <w:t xml:space="preserve"> </w:t>
      </w:r>
      <w:r w:rsidRPr="00E6597C">
        <w:rPr>
          <w:rFonts w:ascii="GHEA Grapalat" w:hAnsi="GHEA Grapalat" w:cs="Sylfaen"/>
          <w:sz w:val="20"/>
        </w:rPr>
        <w:t xml:space="preserve">Закона </w:t>
      </w:r>
      <w:r w:rsidRPr="00E6597C">
        <w:rPr>
          <w:rFonts w:ascii="GHEA Grapalat" w:hAnsi="GHEA Grapalat" w:cs="Times Armenian"/>
          <w:sz w:val="20"/>
          <w:lang w:val="af-ZA"/>
        </w:rPr>
        <w:t xml:space="preserve">( </w:t>
      </w:r>
      <w:r w:rsidRPr="00E6597C">
        <w:rPr>
          <w:rFonts w:ascii="GHEA Grapalat" w:hAnsi="GHEA Grapalat" w:cs="Sylfaen"/>
          <w:sz w:val="20"/>
        </w:rPr>
        <w:t xml:space="preserve">далее </w:t>
      </w:r>
      <w:r w:rsidRPr="00E6597C">
        <w:rPr>
          <w:rFonts w:ascii="GHEA Grapalat" w:hAnsi="GHEA Grapalat" w:cs="Times Armenian"/>
          <w:sz w:val="20"/>
          <w:lang w:val="af-ZA"/>
        </w:rPr>
        <w:t xml:space="preserve">: </w:t>
      </w:r>
      <w:r w:rsidRPr="00E6597C">
        <w:rPr>
          <w:rFonts w:ascii="GHEA Grapalat" w:hAnsi="GHEA Grapalat" w:cs="Sylfaen"/>
          <w:sz w:val="20"/>
        </w:rPr>
        <w:t xml:space="preserve">Закон </w:t>
      </w:r>
      <w:r w:rsidRPr="00E6597C">
        <w:rPr>
          <w:rFonts w:ascii="GHEA Grapalat" w:hAnsi="GHEA Grapalat" w:cs="Times Armenian"/>
          <w:sz w:val="20"/>
          <w:lang w:val="af-ZA"/>
        </w:rPr>
        <w:t xml:space="preserve">) </w:t>
      </w:r>
      <w:r w:rsidRPr="00E6597C">
        <w:rPr>
          <w:rFonts w:ascii="GHEA Grapalat" w:hAnsi="GHEA Grapalat" w:cs="Sylfaen"/>
          <w:sz w:val="20"/>
        </w:rPr>
        <w:t>РА</w:t>
      </w:r>
      <w:r w:rsidRPr="00E6597C">
        <w:rPr>
          <w:rFonts w:ascii="GHEA Grapalat" w:hAnsi="GHEA Grapalat" w:cs="Times Armenian"/>
          <w:sz w:val="20"/>
          <w:lang w:val="af-ZA"/>
        </w:rPr>
        <w:t xml:space="preserve"> </w:t>
      </w:r>
      <w:r w:rsidRPr="00E6597C">
        <w:rPr>
          <w:rFonts w:ascii="GHEA Grapalat" w:hAnsi="GHEA Grapalat" w:cs="Sylfaen"/>
          <w:sz w:val="20"/>
        </w:rPr>
        <w:t xml:space="preserve">правительства в </w:t>
      </w:r>
      <w:r w:rsidRPr="00E6597C">
        <w:rPr>
          <w:rFonts w:ascii="GHEA Grapalat" w:hAnsi="GHEA Grapalat" w:cs="Times Armenian"/>
          <w:sz w:val="20"/>
          <w:lang w:val="af-ZA"/>
        </w:rPr>
        <w:t xml:space="preserve">2017 году N 526 от 4 мая- </w:t>
      </w:r>
      <w:r w:rsidRPr="00E6597C">
        <w:rPr>
          <w:rFonts w:ascii="GHEA Grapalat" w:hAnsi="GHEA Grapalat" w:cs="Sylfaen"/>
          <w:sz w:val="20"/>
        </w:rPr>
        <w:t>Н</w:t>
      </w:r>
      <w:r w:rsidRPr="00E6597C">
        <w:rPr>
          <w:rFonts w:ascii="GHEA Grapalat" w:hAnsi="GHEA Grapalat" w:cs="Times Armenian"/>
          <w:sz w:val="20"/>
          <w:lang w:val="af-ZA"/>
        </w:rPr>
        <w:t xml:space="preserve"> </w:t>
      </w:r>
      <w:r w:rsidRPr="00E6597C">
        <w:rPr>
          <w:rFonts w:ascii="GHEA Grapalat" w:hAnsi="GHEA Grapalat" w:cs="Sylfaen"/>
          <w:sz w:val="20"/>
        </w:rPr>
        <w:t>по решению</w:t>
      </w:r>
      <w:r w:rsidRPr="00E6597C">
        <w:rPr>
          <w:rFonts w:ascii="GHEA Grapalat" w:hAnsi="GHEA Grapalat" w:cs="Times Armenian"/>
          <w:sz w:val="20"/>
          <w:lang w:val="af-ZA"/>
        </w:rPr>
        <w:t xml:space="preserve"> </w:t>
      </w:r>
      <w:r w:rsidRPr="00E6597C">
        <w:rPr>
          <w:rFonts w:ascii="GHEA Grapalat" w:hAnsi="GHEA Grapalat" w:cs="Sylfaen"/>
          <w:sz w:val="20"/>
        </w:rPr>
        <w:t xml:space="preserve">одобрено </w:t>
      </w:r>
      <w:r w:rsidRPr="00E6597C">
        <w:rPr>
          <w:rFonts w:ascii="GHEA Grapalat" w:hAnsi="GHEA Grapalat" w:cs="Times Armenian"/>
          <w:sz w:val="20"/>
          <w:lang w:val="af-ZA"/>
        </w:rPr>
        <w:t xml:space="preserve">" </w:t>
      </w:r>
      <w:r w:rsidRPr="00E6597C">
        <w:rPr>
          <w:rFonts w:ascii="GHEA Grapalat" w:hAnsi="GHEA Grapalat" w:cs="Sylfaen"/>
          <w:sz w:val="20"/>
        </w:rPr>
        <w:t>Покупки</w:t>
      </w:r>
      <w:r w:rsidRPr="00E6597C">
        <w:rPr>
          <w:rFonts w:ascii="GHEA Grapalat" w:hAnsi="GHEA Grapalat" w:cs="Times Armenian"/>
          <w:sz w:val="20"/>
          <w:lang w:val="af-ZA"/>
        </w:rPr>
        <w:t xml:space="preserve"> </w:t>
      </w:r>
      <w:r w:rsidRPr="00E6597C">
        <w:rPr>
          <w:rFonts w:ascii="GHEA Grapalat" w:hAnsi="GHEA Grapalat" w:cs="Times Armenian"/>
          <w:sz w:val="20"/>
        </w:rPr>
        <w:t xml:space="preserve">c </w:t>
      </w:r>
      <w:r w:rsidRPr="00E6597C">
        <w:rPr>
          <w:rFonts w:ascii="GHEA Grapalat" w:hAnsi="GHEA Grapalat" w:cs="Sylfaen"/>
          <w:sz w:val="20"/>
        </w:rPr>
        <w:t>процесс</w:t>
      </w:r>
      <w:r w:rsidRPr="00E6597C">
        <w:rPr>
          <w:rFonts w:ascii="GHEA Grapalat" w:hAnsi="GHEA Grapalat" w:cs="Times Armenian"/>
          <w:sz w:val="20"/>
          <w:lang w:val="af-ZA"/>
        </w:rPr>
        <w:t xml:space="preserve"> </w:t>
      </w:r>
      <w:r w:rsidRPr="00E6597C">
        <w:rPr>
          <w:rFonts w:ascii="GHEA Grapalat" w:hAnsi="GHEA Grapalat" w:cs="Sylfaen"/>
          <w:sz w:val="20"/>
        </w:rPr>
        <w:t xml:space="preserve">организации </w:t>
      </w:r>
      <w:r w:rsidR="003C53D4" w:rsidRPr="00E6597C">
        <w:rPr>
          <w:rFonts w:ascii="GHEA Grapalat" w:hAnsi="GHEA Grapalat"/>
          <w:sz w:val="20"/>
          <w:lang w:val="af-ZA"/>
        </w:rPr>
        <w:t xml:space="preserve">» </w:t>
      </w:r>
      <w:r w:rsidRPr="00E6597C">
        <w:rPr>
          <w:rFonts w:ascii="GHEA Grapalat" w:hAnsi="GHEA Grapalat" w:cs="Times Armenian"/>
          <w:sz w:val="20"/>
          <w:lang w:val="af-ZA"/>
        </w:rPr>
        <w:t xml:space="preserve">( </w:t>
      </w:r>
      <w:r w:rsidRPr="00E6597C">
        <w:rPr>
          <w:rFonts w:ascii="GHEA Grapalat" w:hAnsi="GHEA Grapalat" w:cs="Sylfaen"/>
          <w:sz w:val="20"/>
        </w:rPr>
        <w:t xml:space="preserve">далее : Карг </w:t>
      </w:r>
      <w:r w:rsidRPr="00E6597C">
        <w:rPr>
          <w:rFonts w:ascii="GHEA Grapalat" w:hAnsi="GHEA Grapalat" w:cs="Times Armenian"/>
          <w:sz w:val="20"/>
        </w:rPr>
        <w:t xml:space="preserve">) </w:t>
      </w:r>
      <w:r w:rsidRPr="00E6597C">
        <w:rPr>
          <w:rFonts w:ascii="GHEA Grapalat" w:hAnsi="GHEA Grapalat" w:cs="Times Armenian"/>
          <w:sz w:val="20"/>
          <w:lang w:val="af-ZA"/>
        </w:rPr>
        <w:t>и</w:t>
      </w:r>
      <w:r w:rsidRPr="00E6597C">
        <w:rPr>
          <w:rFonts w:ascii="GHEA Grapalat" w:hAnsi="GHEA Grapalat" w:cs="Times Armenian"/>
          <w:sz w:val="20"/>
        </w:rPr>
        <w:t>​</w:t>
      </w:r>
      <w:r w:rsidRPr="00E6597C">
        <w:rPr>
          <w:rFonts w:ascii="GHEA Grapalat" w:hAnsi="GHEA Grapalat" w:cs="Times Armenian"/>
          <w:sz w:val="20"/>
          <w:lang w:val="af-ZA"/>
        </w:rPr>
        <w:t>​</w:t>
      </w:r>
      <w:r w:rsidRPr="00E6597C">
        <w:rPr>
          <w:rFonts w:ascii="GHEA Grapalat" w:hAnsi="GHEA Grapalat" w:cs="Sylfaen"/>
          <w:sz w:val="20"/>
        </w:rPr>
        <w:t>​​</w:t>
      </w:r>
      <w:r w:rsidRPr="00E6597C">
        <w:rPr>
          <w:rFonts w:ascii="GHEA Grapalat" w:hAnsi="GHEA Grapalat" w:cs="Times Armenian"/>
          <w:sz w:val="20"/>
          <w:lang w:val="af-ZA"/>
        </w:rPr>
        <w:t xml:space="preserve"> </w:t>
      </w:r>
      <w:r w:rsidRPr="00E6597C">
        <w:rPr>
          <w:rFonts w:ascii="GHEA Grapalat" w:hAnsi="GHEA Grapalat" w:cs="Sylfaen"/>
          <w:sz w:val="20"/>
        </w:rPr>
        <w:t>другой</w:t>
      </w:r>
      <w:r w:rsidRPr="00E6597C">
        <w:rPr>
          <w:rFonts w:ascii="GHEA Grapalat" w:hAnsi="GHEA Grapalat" w:cs="Times Armenian"/>
          <w:sz w:val="20"/>
          <w:lang w:val="af-ZA"/>
        </w:rPr>
        <w:t xml:space="preserve"> </w:t>
      </w:r>
      <w:r w:rsidRPr="00E6597C">
        <w:rPr>
          <w:rFonts w:ascii="GHEA Grapalat" w:hAnsi="GHEA Grapalat" w:cs="Sylfaen"/>
          <w:sz w:val="20"/>
        </w:rPr>
        <w:t>юридический</w:t>
      </w:r>
      <w:r w:rsidRPr="00E6597C">
        <w:rPr>
          <w:rFonts w:ascii="GHEA Grapalat" w:hAnsi="GHEA Grapalat" w:cs="Times Armenian"/>
          <w:sz w:val="20"/>
          <w:lang w:val="af-ZA"/>
        </w:rPr>
        <w:t xml:space="preserve"> </w:t>
      </w:r>
      <w:r w:rsidRPr="00E6597C">
        <w:rPr>
          <w:rFonts w:ascii="GHEA Grapalat" w:hAnsi="GHEA Grapalat" w:cs="Sylfaen"/>
          <w:sz w:val="20"/>
        </w:rPr>
        <w:t>актов</w:t>
      </w:r>
      <w:r w:rsidRPr="00E6597C">
        <w:rPr>
          <w:rFonts w:ascii="GHEA Grapalat" w:hAnsi="GHEA Grapalat" w:cs="Times Armenian"/>
          <w:sz w:val="20"/>
          <w:lang w:val="af-ZA"/>
        </w:rPr>
        <w:t xml:space="preserve"> </w:t>
      </w:r>
      <w:r w:rsidRPr="00E6597C">
        <w:rPr>
          <w:rFonts w:ascii="GHEA Grapalat" w:hAnsi="GHEA Grapalat" w:cs="Sylfaen"/>
          <w:sz w:val="20"/>
        </w:rPr>
        <w:t>требования</w:t>
      </w:r>
      <w:r w:rsidRPr="00E6597C">
        <w:rPr>
          <w:rFonts w:ascii="GHEA Grapalat" w:hAnsi="GHEA Grapalat" w:cs="Times Armenian"/>
          <w:sz w:val="20"/>
          <w:lang w:val="af-ZA"/>
        </w:rPr>
        <w:t xml:space="preserve"> </w:t>
      </w:r>
      <w:r w:rsidRPr="00E6597C">
        <w:rPr>
          <w:rFonts w:ascii="GHEA Grapalat" w:hAnsi="GHEA Grapalat" w:cs="Sylfaen"/>
          <w:sz w:val="20"/>
        </w:rPr>
        <w:t>соответствующий</w:t>
      </w:r>
      <w:r w:rsidRPr="00E6597C">
        <w:rPr>
          <w:rFonts w:ascii="GHEA Grapalat" w:hAnsi="GHEA Grapalat" w:cs="Times Armenian"/>
          <w:sz w:val="20"/>
          <w:lang w:val="af-ZA"/>
        </w:rPr>
        <w:t xml:space="preserve"> </w:t>
      </w:r>
      <w:r w:rsidRPr="00E6597C">
        <w:rPr>
          <w:rFonts w:ascii="GHEA Grapalat" w:hAnsi="GHEA Grapalat" w:cs="Sylfaen"/>
          <w:sz w:val="20"/>
        </w:rPr>
        <w:t>и:</w:t>
      </w:r>
      <w:r w:rsidRPr="00E6597C">
        <w:rPr>
          <w:rFonts w:ascii="GHEA Grapalat" w:hAnsi="GHEA Grapalat" w:cs="Times Armenian"/>
          <w:sz w:val="20"/>
          <w:lang w:val="af-ZA"/>
        </w:rPr>
        <w:t xml:space="preserve"> </w:t>
      </w:r>
      <w:r w:rsidRPr="00E6597C">
        <w:rPr>
          <w:rFonts w:ascii="GHEA Grapalat" w:hAnsi="GHEA Grapalat" w:cs="Sylfaen"/>
          <w:sz w:val="20"/>
        </w:rPr>
        <w:t>цель:</w:t>
      </w:r>
      <w:r w:rsidRPr="00E6597C">
        <w:rPr>
          <w:rFonts w:ascii="GHEA Grapalat" w:hAnsi="GHEA Grapalat" w:cs="Times Armenian"/>
          <w:sz w:val="20"/>
          <w:lang w:val="af-ZA"/>
        </w:rPr>
        <w:t xml:space="preserve"> </w:t>
      </w:r>
      <w:r w:rsidRPr="00E6597C">
        <w:rPr>
          <w:rFonts w:ascii="GHEA Grapalat" w:hAnsi="GHEA Grapalat" w:cs="Sylfaen"/>
          <w:sz w:val="20"/>
        </w:rPr>
        <w:t>имеет</w:t>
      </w:r>
      <w:r w:rsidRPr="00E6597C">
        <w:rPr>
          <w:rFonts w:ascii="GHEA Grapalat" w:hAnsi="GHEA Grapalat" w:cs="Times Armenian"/>
          <w:sz w:val="20"/>
          <w:lang w:val="af-ZA"/>
        </w:rPr>
        <w:t xml:space="preserve"> </w:t>
      </w:r>
      <w:r w:rsidR="000D7AAF" w:rsidRPr="000104DA">
        <w:rPr>
          <w:rFonts w:ascii="GHEA Grapalat" w:hAnsi="GHEA Grapalat"/>
          <w:b/>
          <w:sz w:val="16"/>
          <w:szCs w:val="16"/>
          <w:lang w:val="af-ZA"/>
        </w:rPr>
        <w:t>&lt;&lt;</w:t>
      </w:r>
      <w:r w:rsidR="00F97F13" w:rsidRPr="00F97F13">
        <w:rPr>
          <w:rFonts w:ascii="Sylfaen" w:hAnsi="Sylfaen" w:cs="Sylfaen"/>
        </w:rPr>
        <w:t xml:space="preserve">ХАЗДАНСКИЙ </w:t>
      </w:r>
      <w:r w:rsidR="00A00E74" w:rsidRPr="00E6597C">
        <w:rPr>
          <w:rFonts w:ascii="GHEA Grapalat" w:hAnsi="GHEA Grapalat"/>
          <w:sz w:val="20"/>
        </w:rPr>
        <w:t xml:space="preserve">ДЕТСКИЙ </w:t>
      </w:r>
      <w:r w:rsidR="00F97F13">
        <w:rPr>
          <w:rFonts w:ascii="GHEA Grapalat" w:hAnsi="GHEA Grapalat"/>
          <w:b/>
          <w:sz w:val="20"/>
          <w:szCs w:val="20"/>
          <w:lang w:val="af-ZA"/>
        </w:rPr>
        <w:t>ТВОРЧЕСКИЙ ЦЕНТР</w:t>
      </w:r>
      <w:r w:rsidR="00A00E74" w:rsidRPr="000104DA">
        <w:rPr>
          <w:rFonts w:ascii="GHEA Grapalat" w:hAnsi="GHEA Grapalat"/>
          <w:sz w:val="16"/>
          <w:szCs w:val="16"/>
          <w:lang w:val="af-ZA"/>
        </w:rPr>
        <w:t>&gt;&gt;</w:t>
      </w:r>
      <w:r w:rsidR="00A00E74" w:rsidRPr="00E6597C">
        <w:rPr>
          <w:rFonts w:ascii="GHEA Grapalat" w:hAnsi="GHEA Grapalat"/>
          <w:sz w:val="20"/>
          <w:lang w:val="af-ZA"/>
        </w:rPr>
        <w:t xml:space="preserve"> </w:t>
      </w:r>
      <w:r w:rsidR="000D7AAF" w:rsidRPr="000D7AAF">
        <w:rPr>
          <w:rFonts w:ascii="GHEA Grapalat" w:hAnsi="GHEA Grapalat"/>
          <w:b/>
          <w:sz w:val="20"/>
          <w:szCs w:val="20"/>
        </w:rPr>
        <w:t>ХАК</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 xml:space="preserve">далее </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 xml:space="preserve">клиент </w:t>
      </w:r>
      <w:r w:rsidR="00A00E74" w:rsidRPr="00E6597C">
        <w:rPr>
          <w:rFonts w:ascii="GHEA Grapalat" w:hAnsi="GHEA Grapalat" w:cs="Times Armenian"/>
          <w:sz w:val="20"/>
          <w:lang w:val="af-ZA"/>
        </w:rPr>
        <w:t xml:space="preserve">) </w:t>
      </w:r>
      <w:r w:rsidRPr="00E6597C">
        <w:rPr>
          <w:rFonts w:ascii="GHEA Grapalat" w:hAnsi="GHEA Grapalat" w:cs="Sylfaen"/>
          <w:sz w:val="20"/>
        </w:rPr>
        <w:t>по</w:t>
      </w:r>
      <w:r w:rsidRPr="00E6597C">
        <w:rPr>
          <w:rFonts w:ascii="GHEA Grapalat" w:hAnsi="GHEA Grapalat" w:cs="Times Armenian"/>
          <w:sz w:val="20"/>
          <w:lang w:val="af-ZA"/>
        </w:rPr>
        <w:t xml:space="preserve"> </w:t>
      </w:r>
      <w:r w:rsidRPr="00E6597C">
        <w:rPr>
          <w:rFonts w:ascii="GHEA Grapalat" w:hAnsi="GHEA Grapalat" w:cs="Sylfaen"/>
          <w:sz w:val="20"/>
        </w:rPr>
        <w:t>заявил</w:t>
      </w:r>
      <w:r w:rsidRPr="00E6597C">
        <w:rPr>
          <w:rFonts w:ascii="GHEA Grapalat" w:hAnsi="GHEA Grapalat" w:cs="Times Armenian"/>
          <w:sz w:val="20"/>
          <w:lang w:val="af-ZA"/>
        </w:rPr>
        <w:t xml:space="preserve"> </w:t>
      </w:r>
      <w:r w:rsidRPr="00E6597C">
        <w:rPr>
          <w:rFonts w:ascii="GHEA Grapalat" w:hAnsi="GHEA Grapalat" w:cs="Sylfaen"/>
          <w:sz w:val="20"/>
        </w:rPr>
        <w:t xml:space="preserve">ток </w:t>
      </w:r>
      <w:r w:rsidRPr="00E6597C">
        <w:rPr>
          <w:rFonts w:ascii="GHEA Grapalat" w:hAnsi="GHEA Grapalat" w:cs="Times Armenian"/>
          <w:sz w:val="20"/>
        </w:rPr>
        <w:t>c</w:t>
      </w:r>
      <w:r w:rsidR="000604CF" w:rsidRPr="00E6597C">
        <w:rPr>
          <w:rFonts w:ascii="GHEA Grapalat" w:hAnsi="GHEA Grapalat" w:cs="Sylfaen"/>
          <w:sz w:val="20"/>
          <w:lang w:val="af-ZA"/>
        </w:rPr>
        <w:t xml:space="preserve"> </w:t>
      </w:r>
      <w:r w:rsidRPr="00E6597C">
        <w:rPr>
          <w:rFonts w:ascii="GHEA Grapalat" w:hAnsi="GHEA Grapalat" w:cs="Sylfaen"/>
          <w:sz w:val="20"/>
        </w:rPr>
        <w:t>участвовать</w:t>
      </w:r>
      <w:r w:rsidRPr="00E6597C">
        <w:rPr>
          <w:rFonts w:ascii="GHEA Grapalat" w:hAnsi="GHEA Grapalat" w:cs="Times Armenian"/>
          <w:sz w:val="20"/>
          <w:lang w:val="af-ZA"/>
        </w:rPr>
        <w:t xml:space="preserve"> </w:t>
      </w:r>
      <w:r w:rsidRPr="00E6597C">
        <w:rPr>
          <w:rFonts w:ascii="GHEA Grapalat" w:hAnsi="GHEA Grapalat" w:cs="Sylfaen"/>
          <w:sz w:val="20"/>
        </w:rPr>
        <w:t>намерение</w:t>
      </w:r>
      <w:r w:rsidRPr="00E6597C">
        <w:rPr>
          <w:rFonts w:ascii="GHEA Grapalat" w:hAnsi="GHEA Grapalat" w:cs="Times Armenian"/>
          <w:sz w:val="20"/>
          <w:lang w:val="af-ZA"/>
        </w:rPr>
        <w:t xml:space="preserve"> </w:t>
      </w:r>
      <w:r w:rsidRPr="00E6597C">
        <w:rPr>
          <w:rFonts w:ascii="GHEA Grapalat" w:hAnsi="GHEA Grapalat" w:cs="Sylfaen"/>
          <w:sz w:val="20"/>
        </w:rPr>
        <w:t>имея</w:t>
      </w:r>
      <w:r w:rsidRPr="00E6597C">
        <w:rPr>
          <w:rFonts w:ascii="GHEA Grapalat" w:hAnsi="GHEA Grapalat" w:cs="Times Armenian"/>
          <w:sz w:val="20"/>
          <w:lang w:val="af-ZA"/>
        </w:rPr>
        <w:t xml:space="preserve"> </w:t>
      </w:r>
      <w:r w:rsidRPr="00E6597C">
        <w:rPr>
          <w:rFonts w:ascii="GHEA Grapalat" w:hAnsi="GHEA Grapalat" w:cs="Sylfaen"/>
          <w:sz w:val="20"/>
        </w:rPr>
        <w:t xml:space="preserve">информировать лиц </w:t>
      </w:r>
      <w:r w:rsidRPr="00E6597C">
        <w:rPr>
          <w:rFonts w:ascii="GHEA Grapalat" w:hAnsi="GHEA Grapalat" w:cs="Times Armenian"/>
          <w:sz w:val="20"/>
          <w:lang w:val="af-ZA"/>
        </w:rPr>
        <w:t xml:space="preserve">( </w:t>
      </w:r>
      <w:r w:rsidRPr="00E6597C">
        <w:rPr>
          <w:rFonts w:ascii="GHEA Grapalat" w:hAnsi="GHEA Grapalat" w:cs="Sylfaen"/>
          <w:sz w:val="20"/>
        </w:rPr>
        <w:t xml:space="preserve">далее </w:t>
      </w:r>
      <w:r w:rsidRPr="00E6597C">
        <w:rPr>
          <w:rFonts w:ascii="GHEA Grapalat" w:hAnsi="GHEA Grapalat" w:cs="Times Armenian"/>
          <w:sz w:val="20"/>
          <w:lang w:val="af-ZA"/>
        </w:rPr>
        <w:t xml:space="preserve">– </w:t>
      </w:r>
      <w:r w:rsidR="003D0075" w:rsidRPr="00E6597C">
        <w:rPr>
          <w:rFonts w:ascii="GHEA Grapalat" w:hAnsi="GHEA Grapalat" w:cs="Sylfaen"/>
          <w:sz w:val="20"/>
        </w:rPr>
        <w:t xml:space="preserve">участники </w:t>
      </w:r>
      <w:r w:rsidRPr="00E6597C">
        <w:rPr>
          <w:rFonts w:ascii="GHEA Grapalat" w:hAnsi="GHEA Grapalat" w:cs="Times Armenian"/>
          <w:sz w:val="20"/>
          <w:lang w:val="af-ZA"/>
        </w:rPr>
        <w:t xml:space="preserve">). </w:t>
      </w:r>
      <w:r w:rsidRPr="00E6597C">
        <w:rPr>
          <w:rFonts w:ascii="GHEA Grapalat" w:hAnsi="GHEA Grapalat" w:cs="Sylfaen"/>
          <w:sz w:val="20"/>
        </w:rPr>
        <w:t xml:space="preserve">текущий </w:t>
      </w:r>
      <w:r w:rsidRPr="00E6597C">
        <w:rPr>
          <w:rFonts w:ascii="GHEA Grapalat" w:hAnsi="GHEA Grapalat" w:cs="Times Armenian"/>
          <w:sz w:val="20"/>
        </w:rPr>
        <w:t xml:space="preserve">c </w:t>
      </w:r>
      <w:r w:rsidRPr="00E6597C">
        <w:rPr>
          <w:rFonts w:ascii="GHEA Grapalat" w:hAnsi="GHEA Grapalat" w:cs="Sylfaen"/>
          <w:sz w:val="20"/>
        </w:rPr>
        <w:t>я</w:t>
      </w:r>
      <w:r w:rsidRPr="00E6597C">
        <w:rPr>
          <w:rFonts w:ascii="GHEA Grapalat" w:hAnsi="GHEA Grapalat" w:cs="Times Armenian"/>
          <w:sz w:val="20"/>
          <w:lang w:val="af-ZA"/>
        </w:rPr>
        <w:t xml:space="preserve"> такие </w:t>
      </w:r>
      <w:r w:rsidRPr="00E6597C">
        <w:rPr>
          <w:rFonts w:ascii="GHEA Grapalat" w:hAnsi="GHEA Grapalat" w:cs="Sylfaen"/>
          <w:sz w:val="20"/>
        </w:rPr>
        <w:t xml:space="preserve">условия , как </w:t>
      </w:r>
      <w:r w:rsidRPr="00E6597C">
        <w:rPr>
          <w:rFonts w:ascii="GHEA Grapalat" w:hAnsi="GHEA Grapalat" w:cs="Times Armenian"/>
          <w:sz w:val="20"/>
          <w:lang w:val="af-ZA"/>
        </w:rPr>
        <w:t xml:space="preserve">c </w:t>
      </w:r>
      <w:r w:rsidRPr="00E6597C">
        <w:rPr>
          <w:rFonts w:ascii="GHEA Grapalat" w:hAnsi="GHEA Grapalat" w:cs="Sylfaen"/>
          <w:sz w:val="20"/>
        </w:rPr>
        <w:t xml:space="preserve">тема </w:t>
      </w:r>
      <w:r w:rsidRPr="00E6597C">
        <w:rPr>
          <w:rFonts w:ascii="GHEA Grapalat" w:hAnsi="GHEA Grapalat" w:cs="Times Armenian"/>
          <w:sz w:val="20"/>
          <w:lang w:val="af-ZA"/>
        </w:rPr>
        <w:t xml:space="preserve">, </w:t>
      </w:r>
      <w:r w:rsidRPr="00E6597C">
        <w:rPr>
          <w:rFonts w:ascii="GHEA Grapalat" w:hAnsi="GHEA Grapalat" w:cs="Sylfaen"/>
          <w:sz w:val="20"/>
        </w:rPr>
        <w:t xml:space="preserve">текущий </w:t>
      </w:r>
      <w:r w:rsidRPr="00E6597C">
        <w:rPr>
          <w:rFonts w:ascii="GHEA Grapalat" w:hAnsi="GHEA Grapalat" w:cs="Times Armenian"/>
          <w:sz w:val="20"/>
        </w:rPr>
        <w:t>год</w:t>
      </w:r>
      <w:r w:rsidRPr="00E6597C">
        <w:rPr>
          <w:rFonts w:ascii="GHEA Grapalat" w:hAnsi="GHEA Grapalat" w:cs="Times Armenian"/>
          <w:sz w:val="20"/>
          <w:lang w:val="af-ZA"/>
        </w:rPr>
        <w:t xml:space="preserve"> </w:t>
      </w:r>
      <w:r w:rsidRPr="00E6597C">
        <w:rPr>
          <w:rFonts w:ascii="GHEA Grapalat" w:hAnsi="GHEA Grapalat" w:cs="Sylfaen"/>
          <w:sz w:val="20"/>
        </w:rPr>
        <w:t xml:space="preserve">проведение </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выбранному участнику</w:t>
      </w:r>
      <w:r w:rsidRPr="00E6597C">
        <w:rPr>
          <w:rFonts w:ascii="GHEA Grapalat" w:hAnsi="GHEA Grapalat" w:cs="Times Armenian"/>
          <w:sz w:val="20"/>
          <w:lang w:val="af-ZA"/>
        </w:rPr>
        <w:t xml:space="preserve"> </w:t>
      </w:r>
      <w:r w:rsidRPr="00E6597C">
        <w:rPr>
          <w:rFonts w:ascii="GHEA Grapalat" w:hAnsi="GHEA Grapalat" w:cs="Sylfaen"/>
          <w:sz w:val="20"/>
        </w:rPr>
        <w:t>решать</w:t>
      </w:r>
      <w:r w:rsidRPr="00E6597C">
        <w:rPr>
          <w:rFonts w:ascii="GHEA Grapalat" w:hAnsi="GHEA Grapalat" w:cs="Times Armenian"/>
          <w:sz w:val="20"/>
          <w:lang w:val="af-ZA"/>
        </w:rPr>
        <w:t xml:space="preserve"> </w:t>
      </w:r>
      <w:r w:rsidRPr="00E6597C">
        <w:rPr>
          <w:rFonts w:ascii="GHEA Grapalat" w:hAnsi="GHEA Grapalat" w:cs="Sylfaen"/>
          <w:sz w:val="20"/>
        </w:rPr>
        <w:t>и:</w:t>
      </w:r>
      <w:r w:rsidRPr="00E6597C">
        <w:rPr>
          <w:rFonts w:ascii="GHEA Grapalat" w:hAnsi="GHEA Grapalat" w:cs="Times Armenian"/>
          <w:sz w:val="20"/>
          <w:lang w:val="af-ZA"/>
        </w:rPr>
        <w:t xml:space="preserve"> </w:t>
      </w:r>
      <w:r w:rsidRPr="00E6597C">
        <w:rPr>
          <w:rFonts w:ascii="GHEA Grapalat" w:hAnsi="GHEA Grapalat" w:cs="Sylfaen"/>
          <w:sz w:val="20"/>
        </w:rPr>
        <w:t>его</w:t>
      </w:r>
      <w:r w:rsidRPr="00E6597C">
        <w:rPr>
          <w:rFonts w:ascii="GHEA Grapalat" w:hAnsi="GHEA Grapalat" w:cs="Times Armenian"/>
          <w:sz w:val="20"/>
          <w:lang w:val="af-ZA"/>
        </w:rPr>
        <w:t xml:space="preserve"> </w:t>
      </w:r>
      <w:r w:rsidRPr="00E6597C">
        <w:rPr>
          <w:rFonts w:ascii="GHEA Grapalat" w:hAnsi="GHEA Grapalat" w:cs="Sylfaen"/>
          <w:sz w:val="20"/>
        </w:rPr>
        <w:t>с</w:t>
      </w:r>
      <w:r w:rsidRPr="00E6597C">
        <w:rPr>
          <w:rFonts w:ascii="GHEA Grapalat" w:hAnsi="GHEA Grapalat" w:cs="Times Armenian"/>
          <w:sz w:val="20"/>
          <w:lang w:val="af-ZA"/>
        </w:rPr>
        <w:t xml:space="preserve"> </w:t>
      </w:r>
      <w:r w:rsidRPr="00E6597C">
        <w:rPr>
          <w:rFonts w:ascii="GHEA Grapalat" w:hAnsi="GHEA Grapalat" w:cs="Sylfaen"/>
          <w:sz w:val="20"/>
        </w:rPr>
        <w:t>предоставил</w:t>
      </w:r>
      <w:r w:rsidRPr="00E6597C">
        <w:rPr>
          <w:rFonts w:ascii="GHEA Grapalat" w:hAnsi="GHEA Grapalat" w:cs="Times Armenian"/>
          <w:sz w:val="20"/>
          <w:lang w:val="af-ZA"/>
        </w:rPr>
        <w:t xml:space="preserve"> </w:t>
      </w:r>
      <w:r w:rsidRPr="00E6597C">
        <w:rPr>
          <w:rFonts w:ascii="GHEA Grapalat" w:hAnsi="GHEA Grapalat" w:cs="Sylfaen"/>
          <w:sz w:val="20"/>
        </w:rPr>
        <w:t>запечатывать</w:t>
      </w:r>
      <w:r w:rsidRPr="00E6597C">
        <w:rPr>
          <w:rFonts w:ascii="GHEA Grapalat" w:hAnsi="GHEA Grapalat" w:cs="Times Armenian"/>
          <w:sz w:val="20"/>
          <w:lang w:val="af-ZA"/>
        </w:rPr>
        <w:t xml:space="preserve"> </w:t>
      </w:r>
      <w:r w:rsidRPr="00E6597C">
        <w:rPr>
          <w:rFonts w:ascii="GHEA Grapalat" w:hAnsi="GHEA Grapalat" w:cs="Sylfaen"/>
          <w:sz w:val="20"/>
        </w:rPr>
        <w:t xml:space="preserve">о том </w:t>
      </w:r>
      <w:r w:rsidRPr="00E6597C">
        <w:rPr>
          <w:rFonts w:ascii="GHEA Grapalat" w:hAnsi="GHEA Grapalat" w:cs="Times Armenian"/>
          <w:sz w:val="20"/>
          <w:lang w:val="af-ZA"/>
        </w:rPr>
        <w:t xml:space="preserve">, как </w:t>
      </w:r>
      <w:r w:rsidRPr="00E6597C">
        <w:rPr>
          <w:rFonts w:ascii="GHEA Grapalat" w:hAnsi="GHEA Grapalat" w:cs="Sylfaen"/>
          <w:sz w:val="20"/>
        </w:rPr>
        <w:t>также</w:t>
      </w:r>
      <w:r w:rsidRPr="00E6597C">
        <w:rPr>
          <w:rFonts w:ascii="GHEA Grapalat" w:hAnsi="GHEA Grapalat" w:cs="Times Armenian"/>
          <w:sz w:val="20"/>
          <w:lang w:val="af-ZA"/>
        </w:rPr>
        <w:t xml:space="preserve"> </w:t>
      </w:r>
      <w:r w:rsidRPr="00E6597C">
        <w:rPr>
          <w:rFonts w:ascii="GHEA Grapalat" w:hAnsi="GHEA Grapalat" w:cs="Sylfaen"/>
          <w:sz w:val="20"/>
        </w:rPr>
        <w:t>помогать</w:t>
      </w:r>
      <w:r w:rsidRPr="00E6597C">
        <w:rPr>
          <w:rFonts w:ascii="GHEA Grapalat" w:hAnsi="GHEA Grapalat" w:cs="Times Armenian"/>
          <w:sz w:val="20"/>
          <w:lang w:val="af-ZA"/>
        </w:rPr>
        <w:t xml:space="preserve"> </w:t>
      </w:r>
      <w:r w:rsidRPr="00E6597C">
        <w:rPr>
          <w:rFonts w:ascii="GHEA Grapalat" w:hAnsi="GHEA Grapalat" w:cs="Sylfaen"/>
          <w:sz w:val="20"/>
        </w:rPr>
        <w:t xml:space="preserve">текущий </w:t>
      </w:r>
      <w:r w:rsidRPr="00E6597C">
        <w:rPr>
          <w:rFonts w:ascii="GHEA Grapalat" w:hAnsi="GHEA Grapalat" w:cs="Times Armenian"/>
          <w:sz w:val="20"/>
        </w:rPr>
        <w:t xml:space="preserve">c </w:t>
      </w:r>
      <w:r w:rsidRPr="00E6597C">
        <w:rPr>
          <w:rFonts w:ascii="GHEA Grapalat" w:hAnsi="GHEA Grapalat" w:cs="Sylfaen"/>
          <w:sz w:val="20"/>
        </w:rPr>
        <w:t>я</w:t>
      </w:r>
      <w:r w:rsidRPr="00E6597C">
        <w:rPr>
          <w:rFonts w:ascii="GHEA Grapalat" w:hAnsi="GHEA Grapalat" w:cs="Times Armenian"/>
          <w:sz w:val="20"/>
          <w:lang w:val="af-ZA"/>
        </w:rPr>
        <w:t xml:space="preserve"> </w:t>
      </w:r>
      <w:r w:rsidRPr="00E6597C">
        <w:rPr>
          <w:rFonts w:ascii="GHEA Grapalat" w:hAnsi="GHEA Grapalat" w:cs="Sylfaen"/>
          <w:sz w:val="20"/>
        </w:rPr>
        <w:t>приложение</w:t>
      </w:r>
      <w:r w:rsidRPr="00E6597C">
        <w:rPr>
          <w:rFonts w:ascii="GHEA Grapalat" w:hAnsi="GHEA Grapalat" w:cs="Times Armenian"/>
          <w:sz w:val="20"/>
          <w:lang w:val="af-ZA"/>
        </w:rPr>
        <w:t xml:space="preserve"> </w:t>
      </w:r>
      <w:r w:rsidRPr="00E6597C">
        <w:rPr>
          <w:rFonts w:ascii="GHEA Grapalat" w:hAnsi="GHEA Grapalat" w:cs="Sylfaen"/>
          <w:sz w:val="20"/>
        </w:rPr>
        <w:t xml:space="preserve">пока готовлю </w:t>
      </w:r>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Приложения:</w:t>
      </w:r>
      <w:r w:rsidRPr="00E6597C">
        <w:rPr>
          <w:rFonts w:ascii="GHEA Grapalat" w:hAnsi="GHEA Grapalat" w:cs="Times Armenian"/>
          <w:sz w:val="20"/>
          <w:lang w:val="af-ZA"/>
        </w:rPr>
        <w:t xml:space="preserve"> </w:t>
      </w:r>
      <w:r w:rsidRPr="00E6597C">
        <w:rPr>
          <w:rFonts w:ascii="GHEA Grapalat" w:hAnsi="GHEA Grapalat" w:cs="Sylfaen"/>
          <w:sz w:val="20"/>
        </w:rPr>
        <w:t>может</w:t>
      </w:r>
      <w:r w:rsidRPr="00E6597C">
        <w:rPr>
          <w:rFonts w:ascii="GHEA Grapalat" w:hAnsi="GHEA Grapalat" w:cs="Times Armenian"/>
          <w:sz w:val="20"/>
          <w:lang w:val="af-ZA"/>
        </w:rPr>
        <w:t xml:space="preserve"> </w:t>
      </w:r>
      <w:r w:rsidRPr="00E6597C">
        <w:rPr>
          <w:rFonts w:ascii="GHEA Grapalat" w:hAnsi="GHEA Grapalat" w:cs="Sylfaen"/>
          <w:sz w:val="20"/>
        </w:rPr>
        <w:t>являются</w:t>
      </w:r>
      <w:r w:rsidRPr="00E6597C">
        <w:rPr>
          <w:rFonts w:ascii="GHEA Grapalat" w:hAnsi="GHEA Grapalat" w:cs="Times Armenian"/>
          <w:sz w:val="20"/>
          <w:lang w:val="af-ZA"/>
        </w:rPr>
        <w:t xml:space="preserve"> </w:t>
      </w:r>
      <w:r w:rsidRPr="00E6597C">
        <w:rPr>
          <w:rFonts w:ascii="GHEA Grapalat" w:hAnsi="GHEA Grapalat" w:cs="Sylfaen"/>
          <w:sz w:val="20"/>
        </w:rPr>
        <w:t>представлять на рассмотрение</w:t>
      </w:r>
      <w:r w:rsidRPr="00E6597C">
        <w:rPr>
          <w:rFonts w:ascii="GHEA Grapalat" w:hAnsi="GHEA Grapalat" w:cs="Times Armenian"/>
          <w:sz w:val="20"/>
          <w:lang w:val="af-ZA"/>
        </w:rPr>
        <w:t xml:space="preserve"> </w:t>
      </w:r>
      <w:r w:rsidRPr="00E6597C">
        <w:rPr>
          <w:rFonts w:ascii="GHEA Grapalat" w:hAnsi="GHEA Grapalat" w:cs="Sylfaen"/>
          <w:sz w:val="20"/>
        </w:rPr>
        <w:t>все</w:t>
      </w:r>
      <w:r w:rsidR="00B2681D" w:rsidRPr="00E6597C">
        <w:rPr>
          <w:rFonts w:ascii="GHEA Grapalat" w:hAnsi="GHEA Grapalat" w:cs="Sylfaen"/>
          <w:sz w:val="20"/>
          <w:lang w:val="af-ZA"/>
        </w:rPr>
        <w:t xml:space="preserve"> </w:t>
      </w:r>
      <w:r w:rsidRPr="00E6597C">
        <w:rPr>
          <w:rFonts w:ascii="GHEA Grapalat" w:hAnsi="GHEA Grapalat" w:cs="Sylfaen"/>
          <w:sz w:val="20"/>
        </w:rPr>
        <w:t xml:space="preserve">люди </w:t>
      </w:r>
      <w:r w:rsidRPr="00E6597C">
        <w:rPr>
          <w:rFonts w:ascii="GHEA Grapalat" w:hAnsi="GHEA Grapalat" w:cs="Times Armenian"/>
          <w:sz w:val="20"/>
          <w:lang w:val="af-ZA"/>
        </w:rPr>
        <w:t xml:space="preserve">, </w:t>
      </w:r>
      <w:r w:rsidRPr="00E6597C">
        <w:rPr>
          <w:rFonts w:ascii="GHEA Grapalat" w:hAnsi="GHEA Grapalat" w:cs="Sylfaen"/>
          <w:sz w:val="20"/>
        </w:rPr>
        <w:t>независимые</w:t>
      </w:r>
      <w:r w:rsidRPr="00E6597C">
        <w:rPr>
          <w:rFonts w:ascii="GHEA Grapalat" w:hAnsi="GHEA Grapalat" w:cs="Times Armenian"/>
          <w:sz w:val="20"/>
          <w:lang w:val="af-ZA"/>
        </w:rPr>
        <w:t xml:space="preserve"> </w:t>
      </w:r>
      <w:r w:rsidRPr="00E6597C">
        <w:rPr>
          <w:rFonts w:ascii="GHEA Grapalat" w:hAnsi="GHEA Grapalat" w:cs="Sylfaen"/>
          <w:sz w:val="20"/>
        </w:rPr>
        <w:t xml:space="preserve">для них </w:t>
      </w:r>
      <w:r w:rsidRPr="00E6597C">
        <w:rPr>
          <w:rFonts w:ascii="GHEA Grapalat" w:hAnsi="GHEA Grapalat" w:cs="Times Armenian"/>
          <w:sz w:val="20"/>
          <w:lang w:val="af-ZA"/>
        </w:rPr>
        <w:t xml:space="preserve">- </w:t>
      </w:r>
      <w:r w:rsidRPr="00E6597C">
        <w:rPr>
          <w:rFonts w:ascii="GHEA Grapalat" w:hAnsi="GHEA Grapalat" w:cs="Sylfaen"/>
          <w:sz w:val="20"/>
        </w:rPr>
        <w:t>иностранец</w:t>
      </w:r>
      <w:r w:rsidRPr="00E6597C">
        <w:rPr>
          <w:rFonts w:ascii="GHEA Grapalat" w:hAnsi="GHEA Grapalat" w:cs="Times Armenian"/>
          <w:sz w:val="20"/>
          <w:lang w:val="af-ZA"/>
        </w:rPr>
        <w:t xml:space="preserve"> </w:t>
      </w:r>
      <w:r w:rsidRPr="00E6597C">
        <w:rPr>
          <w:rFonts w:ascii="GHEA Grapalat" w:hAnsi="GHEA Grapalat" w:cs="Sylfaen"/>
          <w:sz w:val="20"/>
        </w:rPr>
        <w:t>физический</w:t>
      </w:r>
      <w:r w:rsidRPr="00E6597C">
        <w:rPr>
          <w:rFonts w:ascii="GHEA Grapalat" w:hAnsi="GHEA Grapalat" w:cs="Times Armenian"/>
          <w:sz w:val="20"/>
          <w:lang w:val="af-ZA"/>
        </w:rPr>
        <w:t xml:space="preserve"> </w:t>
      </w:r>
      <w:r w:rsidRPr="00E6597C">
        <w:rPr>
          <w:rFonts w:ascii="GHEA Grapalat" w:hAnsi="GHEA Grapalat" w:cs="Sylfaen"/>
          <w:sz w:val="20"/>
        </w:rPr>
        <w:t xml:space="preserve">человек </w:t>
      </w:r>
      <w:r w:rsidRPr="00E6597C">
        <w:rPr>
          <w:rFonts w:ascii="GHEA Grapalat" w:hAnsi="GHEA Grapalat" w:cs="Times Armenian"/>
          <w:sz w:val="20"/>
          <w:lang w:val="af-ZA"/>
        </w:rPr>
        <w:t xml:space="preserve">, </w:t>
      </w:r>
      <w:r w:rsidRPr="00E6597C">
        <w:rPr>
          <w:rFonts w:ascii="GHEA Grapalat" w:hAnsi="GHEA Grapalat" w:cs="Sylfaen"/>
          <w:sz w:val="20"/>
        </w:rPr>
        <w:t xml:space="preserve">организация </w:t>
      </w:r>
      <w:r w:rsidRPr="00E6597C">
        <w:rPr>
          <w:rFonts w:ascii="GHEA Grapalat" w:hAnsi="GHEA Grapalat" w:cs="Times Armenian"/>
          <w:sz w:val="20"/>
          <w:lang w:val="af-ZA"/>
        </w:rPr>
        <w:t xml:space="preserve">, </w:t>
      </w:r>
      <w:r w:rsidRPr="00E6597C">
        <w:rPr>
          <w:rFonts w:ascii="GHEA Grapalat" w:hAnsi="GHEA Grapalat" w:cs="Sylfaen"/>
          <w:sz w:val="20"/>
        </w:rPr>
        <w:t>гражданство</w:t>
      </w:r>
      <w:r w:rsidRPr="00E6597C">
        <w:rPr>
          <w:rFonts w:ascii="GHEA Grapalat" w:hAnsi="GHEA Grapalat" w:cs="Times Armenian"/>
          <w:sz w:val="20"/>
          <w:lang w:val="af-ZA"/>
        </w:rPr>
        <w:t xml:space="preserve"> </w:t>
      </w:r>
      <w:r w:rsidRPr="00E6597C">
        <w:rPr>
          <w:rFonts w:ascii="GHEA Grapalat" w:hAnsi="GHEA Grapalat" w:cs="Sylfaen"/>
          <w:sz w:val="20"/>
        </w:rPr>
        <w:t>без</w:t>
      </w:r>
      <w:r w:rsidRPr="00E6597C">
        <w:rPr>
          <w:rFonts w:ascii="GHEA Grapalat" w:hAnsi="GHEA Grapalat" w:cs="Times Armenian"/>
          <w:sz w:val="20"/>
          <w:lang w:val="af-ZA"/>
        </w:rPr>
        <w:t xml:space="preserve"> </w:t>
      </w:r>
      <w:r w:rsidRPr="00E6597C">
        <w:rPr>
          <w:rFonts w:ascii="GHEA Grapalat" w:hAnsi="GHEA Grapalat" w:cs="Sylfaen"/>
          <w:sz w:val="20"/>
        </w:rPr>
        <w:t>человек</w:t>
      </w:r>
      <w:r w:rsidRPr="00E6597C">
        <w:rPr>
          <w:rFonts w:ascii="GHEA Grapalat" w:hAnsi="GHEA Grapalat" w:cs="Times Armenian"/>
          <w:sz w:val="20"/>
          <w:lang w:val="af-ZA"/>
        </w:rPr>
        <w:t xml:space="preserve"> </w:t>
      </w:r>
      <w:r w:rsidRPr="00E6597C">
        <w:rPr>
          <w:rFonts w:ascii="GHEA Grapalat" w:hAnsi="GHEA Grapalat" w:cs="Sylfaen"/>
          <w:sz w:val="20"/>
        </w:rPr>
        <w:t>быть</w:t>
      </w:r>
      <w:r w:rsidRPr="00E6597C">
        <w:rPr>
          <w:rFonts w:ascii="GHEA Grapalat" w:hAnsi="GHEA Grapalat" w:cs="Times Armenian"/>
          <w:sz w:val="20"/>
          <w:lang w:val="af-ZA"/>
        </w:rPr>
        <w:t xml:space="preserve"> </w:t>
      </w:r>
      <w:r w:rsidRPr="00E6597C">
        <w:rPr>
          <w:rFonts w:ascii="GHEA Grapalat" w:hAnsi="GHEA Grapalat" w:cs="Sylfaen"/>
          <w:sz w:val="20"/>
        </w:rPr>
        <w:t xml:space="preserve">из чаши </w:t>
      </w:r>
      <w:r w:rsidR="004D5671" w:rsidRPr="00E6597C">
        <w:rPr>
          <w:rFonts w:ascii="GHEA Grapalat" w:hAnsi="GHEA Grapalat" w:cs="Times Armenian"/>
          <w:sz w:val="20"/>
          <w:lang w:val="af-ZA"/>
        </w:rPr>
        <w:t>.</w:t>
      </w:r>
      <w:r w:rsidRPr="00E6597C">
        <w:rPr>
          <w:rFonts w:ascii="GHEA Grapalat" w:hAnsi="GHEA Grapalat" w:cs="Times Armenian"/>
          <w:sz w:val="20"/>
        </w:rPr>
        <w:t>​</w:t>
      </w:r>
    </w:p>
    <w:p w14:paraId="25709E6A" w14:textId="77777777"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Подарок</w:t>
      </w:r>
      <w:r w:rsidRPr="00E6597C">
        <w:rPr>
          <w:rFonts w:ascii="GHEA Grapalat" w:hAnsi="GHEA Grapalat" w:cs="Times Armenian"/>
          <w:sz w:val="20"/>
          <w:lang w:val="af-ZA"/>
        </w:rPr>
        <w:t xml:space="preserve"> </w:t>
      </w:r>
      <w:r w:rsidRPr="00E6597C">
        <w:rPr>
          <w:rFonts w:ascii="GHEA Grapalat" w:hAnsi="GHEA Grapalat" w:cs="Sylfaen"/>
          <w:sz w:val="20"/>
        </w:rPr>
        <w:t xml:space="preserve">текущий </w:t>
      </w:r>
      <w:r w:rsidRPr="00E6597C">
        <w:rPr>
          <w:rFonts w:ascii="GHEA Grapalat" w:hAnsi="GHEA Grapalat" w:cs="Times Armenian"/>
          <w:sz w:val="20"/>
        </w:rPr>
        <w:t xml:space="preserve">c </w:t>
      </w:r>
      <w:r w:rsidRPr="00E6597C">
        <w:rPr>
          <w:rFonts w:ascii="GHEA Grapalat" w:hAnsi="GHEA Grapalat" w:cs="Sylfaen"/>
          <w:sz w:val="20"/>
        </w:rPr>
        <w:t>я</w:t>
      </w:r>
      <w:r w:rsidRPr="00E6597C">
        <w:rPr>
          <w:rFonts w:ascii="GHEA Grapalat" w:hAnsi="GHEA Grapalat" w:cs="Times Armenian"/>
          <w:sz w:val="20"/>
          <w:lang w:val="af-ZA"/>
        </w:rPr>
        <w:t xml:space="preserve"> </w:t>
      </w:r>
      <w:r w:rsidRPr="00E6597C">
        <w:rPr>
          <w:rFonts w:ascii="GHEA Grapalat" w:hAnsi="GHEA Grapalat" w:cs="Sylfaen"/>
          <w:sz w:val="20"/>
        </w:rPr>
        <w:t>с</w:t>
      </w:r>
      <w:r w:rsidRPr="00E6597C">
        <w:rPr>
          <w:rFonts w:ascii="GHEA Grapalat" w:hAnsi="GHEA Grapalat" w:cs="Times Armenian"/>
          <w:sz w:val="20"/>
          <w:lang w:val="af-ZA"/>
        </w:rPr>
        <w:t xml:space="preserve"> </w:t>
      </w:r>
      <w:r w:rsidRPr="00E6597C">
        <w:rPr>
          <w:rFonts w:ascii="GHEA Grapalat" w:hAnsi="GHEA Grapalat" w:cs="Sylfaen"/>
          <w:sz w:val="20"/>
        </w:rPr>
        <w:t>подключен</w:t>
      </w:r>
      <w:r w:rsidRPr="00E6597C">
        <w:rPr>
          <w:rFonts w:ascii="GHEA Grapalat" w:hAnsi="GHEA Grapalat" w:cs="Times Armenian"/>
          <w:sz w:val="20"/>
          <w:lang w:val="af-ZA"/>
        </w:rPr>
        <w:t xml:space="preserve"> </w:t>
      </w:r>
      <w:r w:rsidRPr="00E6597C">
        <w:rPr>
          <w:rFonts w:ascii="GHEA Grapalat" w:hAnsi="GHEA Grapalat" w:cs="Sylfaen"/>
          <w:sz w:val="20"/>
        </w:rPr>
        <w:t>отношений</w:t>
      </w:r>
      <w:r w:rsidRPr="00E6597C">
        <w:rPr>
          <w:rFonts w:ascii="GHEA Grapalat" w:hAnsi="GHEA Grapalat" w:cs="Times Armenian"/>
          <w:sz w:val="20"/>
          <w:lang w:val="af-ZA"/>
        </w:rPr>
        <w:t xml:space="preserve"> </w:t>
      </w:r>
      <w:r w:rsidRPr="00E6597C">
        <w:rPr>
          <w:rFonts w:ascii="GHEA Grapalat" w:hAnsi="GHEA Grapalat" w:cs="Sylfaen"/>
          <w:sz w:val="20"/>
        </w:rPr>
        <w:t>к</w:t>
      </w:r>
      <w:r w:rsidRPr="00E6597C">
        <w:rPr>
          <w:rFonts w:ascii="GHEA Grapalat" w:hAnsi="GHEA Grapalat" w:cs="Times Armenian"/>
          <w:sz w:val="20"/>
          <w:lang w:val="af-ZA"/>
        </w:rPr>
        <w:t xml:space="preserve"> </w:t>
      </w:r>
      <w:r w:rsidRPr="00E6597C">
        <w:rPr>
          <w:rFonts w:ascii="GHEA Grapalat" w:hAnsi="GHEA Grapalat" w:cs="Sylfaen"/>
          <w:sz w:val="20"/>
        </w:rPr>
        <w:t>применяется</w:t>
      </w:r>
      <w:r w:rsidRPr="00E6597C">
        <w:rPr>
          <w:rFonts w:ascii="GHEA Grapalat" w:hAnsi="GHEA Grapalat" w:cs="Times Armenian"/>
          <w:sz w:val="20"/>
          <w:lang w:val="af-ZA"/>
        </w:rPr>
        <w:t xml:space="preserve"> </w:t>
      </w:r>
      <w:r w:rsidRPr="00E6597C">
        <w:rPr>
          <w:rFonts w:ascii="GHEA Grapalat" w:hAnsi="GHEA Grapalat" w:cs="Sylfaen"/>
          <w:sz w:val="20"/>
        </w:rPr>
        <w:t>является</w:t>
      </w:r>
      <w:r w:rsidRPr="00E6597C">
        <w:rPr>
          <w:rFonts w:ascii="GHEA Grapalat" w:hAnsi="GHEA Grapalat" w:cs="Times Armenian"/>
          <w:sz w:val="20"/>
          <w:lang w:val="af-ZA"/>
        </w:rPr>
        <w:t xml:space="preserve"> </w:t>
      </w:r>
      <w:r w:rsidRPr="00E6597C">
        <w:rPr>
          <w:rFonts w:ascii="GHEA Grapalat" w:hAnsi="GHEA Grapalat" w:cs="Sylfaen"/>
          <w:sz w:val="20"/>
        </w:rPr>
        <w:t>Армении</w:t>
      </w:r>
      <w:r w:rsidRPr="00E6597C">
        <w:rPr>
          <w:rFonts w:ascii="GHEA Grapalat" w:hAnsi="GHEA Grapalat" w:cs="Times Armenian"/>
          <w:sz w:val="20"/>
          <w:lang w:val="af-ZA"/>
        </w:rPr>
        <w:t xml:space="preserve"> </w:t>
      </w:r>
      <w:r w:rsidRPr="00E6597C">
        <w:rPr>
          <w:rFonts w:ascii="GHEA Grapalat" w:hAnsi="GHEA Grapalat" w:cs="Sylfaen"/>
          <w:sz w:val="20"/>
        </w:rPr>
        <w:t>Республика</w:t>
      </w:r>
      <w:r w:rsidRPr="00E6597C">
        <w:rPr>
          <w:rFonts w:ascii="GHEA Grapalat" w:hAnsi="GHEA Grapalat" w:cs="Times Armenian"/>
          <w:sz w:val="20"/>
          <w:lang w:val="af-ZA"/>
        </w:rPr>
        <w:t xml:space="preserve"> </w:t>
      </w:r>
      <w:r w:rsidRPr="00E6597C">
        <w:rPr>
          <w:rFonts w:ascii="GHEA Grapalat" w:hAnsi="GHEA Grapalat" w:cs="Sylfaen"/>
          <w:sz w:val="20"/>
        </w:rPr>
        <w:t xml:space="preserve">право </w:t>
      </w:r>
      <w:r w:rsidR="004D5671" w:rsidRPr="00E6597C">
        <w:rPr>
          <w:rFonts w:ascii="GHEA Grapalat" w:hAnsi="GHEA Grapalat" w:cs="Times Armenian"/>
          <w:sz w:val="20"/>
          <w:lang w:val="af-ZA"/>
        </w:rPr>
        <w:t xml:space="preserve">. </w:t>
      </w:r>
      <w:r w:rsidRPr="00E6597C">
        <w:rPr>
          <w:rFonts w:ascii="GHEA Grapalat" w:hAnsi="GHEA Grapalat" w:cs="Sylfaen"/>
          <w:sz w:val="20"/>
        </w:rPr>
        <w:t>Подарок</w:t>
      </w:r>
      <w:r w:rsidRPr="00E6597C">
        <w:rPr>
          <w:rFonts w:ascii="GHEA Grapalat" w:hAnsi="GHEA Grapalat" w:cs="Times Armenian"/>
          <w:sz w:val="20"/>
          <w:lang w:val="af-ZA"/>
        </w:rPr>
        <w:t xml:space="preserve"> </w:t>
      </w:r>
      <w:r w:rsidRPr="00E6597C">
        <w:rPr>
          <w:rFonts w:ascii="GHEA Grapalat" w:hAnsi="GHEA Grapalat" w:cs="Sylfaen"/>
          <w:sz w:val="20"/>
        </w:rPr>
        <w:t xml:space="preserve">текущий </w:t>
      </w:r>
      <w:r w:rsidRPr="00E6597C">
        <w:rPr>
          <w:rFonts w:ascii="GHEA Grapalat" w:hAnsi="GHEA Grapalat" w:cs="Times Armenian"/>
          <w:sz w:val="20"/>
        </w:rPr>
        <w:t xml:space="preserve">c </w:t>
      </w:r>
      <w:r w:rsidRPr="00E6597C">
        <w:rPr>
          <w:rFonts w:ascii="GHEA Grapalat" w:hAnsi="GHEA Grapalat" w:cs="Sylfaen"/>
          <w:sz w:val="20"/>
        </w:rPr>
        <w:t>я</w:t>
      </w:r>
      <w:r w:rsidRPr="00E6597C">
        <w:rPr>
          <w:rFonts w:ascii="GHEA Grapalat" w:hAnsi="GHEA Grapalat" w:cs="Times Armenian"/>
          <w:sz w:val="20"/>
          <w:lang w:val="af-ZA"/>
        </w:rPr>
        <w:t xml:space="preserve"> </w:t>
      </w:r>
      <w:r w:rsidRPr="00E6597C">
        <w:rPr>
          <w:rFonts w:ascii="GHEA Grapalat" w:hAnsi="GHEA Grapalat" w:cs="Sylfaen"/>
          <w:sz w:val="20"/>
        </w:rPr>
        <w:t>с</w:t>
      </w:r>
      <w:r w:rsidRPr="00E6597C">
        <w:rPr>
          <w:rFonts w:ascii="GHEA Grapalat" w:hAnsi="GHEA Grapalat" w:cs="Times Armenian"/>
          <w:sz w:val="20"/>
          <w:lang w:val="af-ZA"/>
        </w:rPr>
        <w:t xml:space="preserve"> </w:t>
      </w:r>
      <w:r w:rsidRPr="00E6597C">
        <w:rPr>
          <w:rFonts w:ascii="GHEA Grapalat" w:hAnsi="GHEA Grapalat" w:cs="Sylfaen"/>
          <w:sz w:val="20"/>
        </w:rPr>
        <w:t>подключен</w:t>
      </w:r>
      <w:r w:rsidRPr="00E6597C">
        <w:rPr>
          <w:rFonts w:ascii="GHEA Grapalat" w:hAnsi="GHEA Grapalat" w:cs="Times Armenian"/>
          <w:sz w:val="20"/>
          <w:lang w:val="af-ZA"/>
        </w:rPr>
        <w:t xml:space="preserve"> </w:t>
      </w:r>
      <w:r w:rsidRPr="00E6597C">
        <w:rPr>
          <w:rFonts w:ascii="GHEA Grapalat" w:hAnsi="GHEA Grapalat" w:cs="Sylfaen"/>
          <w:sz w:val="20"/>
        </w:rPr>
        <w:t>споры</w:t>
      </w:r>
      <w:r w:rsidRPr="00E6597C">
        <w:rPr>
          <w:rFonts w:ascii="GHEA Grapalat" w:hAnsi="GHEA Grapalat" w:cs="Times Armenian"/>
          <w:sz w:val="20"/>
          <w:lang w:val="af-ZA"/>
        </w:rPr>
        <w:t xml:space="preserve"> </w:t>
      </w:r>
      <w:r w:rsidRPr="00E6597C">
        <w:rPr>
          <w:rFonts w:ascii="GHEA Grapalat" w:hAnsi="GHEA Grapalat" w:cs="Sylfaen"/>
          <w:sz w:val="20"/>
        </w:rPr>
        <w:t>при условии</w:t>
      </w:r>
      <w:r w:rsidRPr="00E6597C">
        <w:rPr>
          <w:rFonts w:ascii="GHEA Grapalat" w:hAnsi="GHEA Grapalat" w:cs="Times Armenian"/>
          <w:sz w:val="20"/>
          <w:lang w:val="af-ZA"/>
        </w:rPr>
        <w:t xml:space="preserve"> </w:t>
      </w:r>
      <w:r w:rsidRPr="00E6597C">
        <w:rPr>
          <w:rFonts w:ascii="GHEA Grapalat" w:hAnsi="GHEA Grapalat" w:cs="Sylfaen"/>
          <w:sz w:val="20"/>
        </w:rPr>
        <w:t>являются</w:t>
      </w:r>
      <w:r w:rsidRPr="00E6597C">
        <w:rPr>
          <w:rFonts w:ascii="GHEA Grapalat" w:hAnsi="GHEA Grapalat" w:cs="Times Armenian"/>
          <w:sz w:val="20"/>
          <w:lang w:val="af-ZA"/>
        </w:rPr>
        <w:t xml:space="preserve"> </w:t>
      </w:r>
      <w:r w:rsidRPr="00E6597C">
        <w:rPr>
          <w:rFonts w:ascii="GHEA Grapalat" w:hAnsi="GHEA Grapalat" w:cs="Sylfaen"/>
          <w:sz w:val="20"/>
        </w:rPr>
        <w:t>экзамен</w:t>
      </w:r>
      <w:r w:rsidRPr="00E6597C">
        <w:rPr>
          <w:rFonts w:ascii="GHEA Grapalat" w:hAnsi="GHEA Grapalat" w:cs="Times Armenian"/>
          <w:sz w:val="20"/>
          <w:lang w:val="af-ZA"/>
        </w:rPr>
        <w:t xml:space="preserve"> </w:t>
      </w:r>
      <w:r w:rsidRPr="00E6597C">
        <w:rPr>
          <w:rFonts w:ascii="GHEA Grapalat" w:hAnsi="GHEA Grapalat" w:cs="Sylfaen"/>
          <w:sz w:val="20"/>
        </w:rPr>
        <w:t>Армении</w:t>
      </w:r>
      <w:r w:rsidRPr="00E6597C">
        <w:rPr>
          <w:rFonts w:ascii="GHEA Grapalat" w:hAnsi="GHEA Grapalat" w:cs="Times Armenian"/>
          <w:sz w:val="20"/>
          <w:lang w:val="af-ZA"/>
        </w:rPr>
        <w:t xml:space="preserve"> </w:t>
      </w:r>
      <w:r w:rsidRPr="00E6597C">
        <w:rPr>
          <w:rFonts w:ascii="GHEA Grapalat" w:hAnsi="GHEA Grapalat" w:cs="Sylfaen"/>
          <w:sz w:val="20"/>
        </w:rPr>
        <w:t>Республика</w:t>
      </w:r>
      <w:r w:rsidRPr="00E6597C">
        <w:rPr>
          <w:rFonts w:ascii="GHEA Grapalat" w:hAnsi="GHEA Grapalat" w:cs="Times Armenian"/>
          <w:sz w:val="20"/>
          <w:lang w:val="af-ZA"/>
        </w:rPr>
        <w:t xml:space="preserve"> </w:t>
      </w:r>
      <w:r w:rsidRPr="00E6597C">
        <w:rPr>
          <w:rFonts w:ascii="GHEA Grapalat" w:hAnsi="GHEA Grapalat" w:cs="Sylfaen"/>
          <w:sz w:val="20"/>
        </w:rPr>
        <w:t xml:space="preserve">в судах </w:t>
      </w:r>
      <w:r w:rsidR="004D5671" w:rsidRPr="00E6597C">
        <w:rPr>
          <w:rFonts w:ascii="GHEA Grapalat" w:hAnsi="GHEA Grapalat" w:cs="Times Armenian"/>
          <w:sz w:val="20"/>
          <w:lang w:val="af-ZA"/>
        </w:rPr>
        <w:t>.</w:t>
      </w:r>
    </w:p>
    <w:p w14:paraId="6C7A0546" w14:textId="02495C2C" w:rsidR="003E1421" w:rsidRPr="00E6597C" w:rsidRDefault="00A81DD5" w:rsidP="00EF3662">
      <w:pPr>
        <w:pStyle w:val="BodyTextIndent2"/>
        <w:spacing w:line="240" w:lineRule="auto"/>
        <w:ind w:firstLine="567"/>
        <w:rPr>
          <w:rFonts w:ascii="GHEA Grapalat" w:hAnsi="GHEA Grapalat"/>
        </w:rPr>
      </w:pPr>
      <w:r w:rsidRPr="00E6597C">
        <w:rPr>
          <w:rFonts w:ascii="GHEA Grapalat" w:hAnsi="GHEA Grapalat"/>
        </w:rPr>
        <w:t xml:space="preserve">Адрес электронной почты секретаря аттестационной комиссии: </w:t>
      </w:r>
      <w:r w:rsidR="00B2681D" w:rsidRPr="00E6597C">
        <w:rPr>
          <w:rFonts w:ascii="GHEA Grapalat" w:hAnsi="GHEA Grapalat"/>
          <w:sz w:val="24"/>
          <w:szCs w:val="24"/>
        </w:rPr>
        <w:t xml:space="preserve">« </w:t>
      </w:r>
      <w:r w:rsidR="000D7AAF" w:rsidRPr="00130102">
        <w:rPr>
          <w:rFonts w:ascii="GHEA Grapalat" w:hAnsi="GHEA Grapalat"/>
          <w:b/>
        </w:rPr>
        <w:t xml:space="preserve">baghdasaryan_1978@mail.ru </w:t>
      </w:r>
      <w:r w:rsidR="00B2681D" w:rsidRPr="00E6597C">
        <w:rPr>
          <w:rFonts w:ascii="GHEA Grapalat" w:hAnsi="GHEA Grapalat"/>
          <w:sz w:val="24"/>
          <w:szCs w:val="24"/>
        </w:rPr>
        <w:t>».</w:t>
      </w: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r w:rsidR="00096865" w:rsidRPr="00E6597C">
        <w:rPr>
          <w:rFonts w:ascii="GHEA Grapalat" w:hAnsi="GHEA Grapalat" w:cs="Sylfaen"/>
          <w:szCs w:val="22"/>
        </w:rPr>
        <w:lastRenderedPageBreak/>
        <w:t xml:space="preserve">ЧАСТЬ </w:t>
      </w:r>
      <w:r w:rsidR="00096865" w:rsidRPr="00E6597C">
        <w:rPr>
          <w:rFonts w:ascii="GHEA Grapalat" w:hAnsi="GHEA Grapalat" w:cs="Times Armenian"/>
          <w:szCs w:val="22"/>
          <w:lang w:val="af-ZA"/>
        </w:rPr>
        <w:t>I:</w:t>
      </w:r>
    </w:p>
    <w:p w14:paraId="67C3BC53" w14:textId="77777777" w:rsidR="00096865" w:rsidRPr="00E6597C" w:rsidRDefault="00096865" w:rsidP="00EF3662">
      <w:pPr>
        <w:pStyle w:val="Heading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ХАРАКТЕРИСТИКИ ОБЪЕКТА ПОКУПКИ</w:t>
      </w:r>
    </w:p>
    <w:p w14:paraId="744290F7" w14:textId="77777777" w:rsidR="002B32D6" w:rsidRPr="00E6597C" w:rsidRDefault="002B32D6" w:rsidP="00EF3662">
      <w:pPr>
        <w:ind w:left="360"/>
        <w:jc w:val="center"/>
        <w:rPr>
          <w:rFonts w:ascii="GHEA Grapalat" w:hAnsi="GHEA Grapalat" w:cs="Sylfaen"/>
          <w:b/>
          <w:sz w:val="20"/>
        </w:rPr>
      </w:pPr>
    </w:p>
    <w:p w14:paraId="38C0561B" w14:textId="251CF245" w:rsidR="00096865" w:rsidRPr="00300CCA" w:rsidRDefault="00845AA5" w:rsidP="00F97F13">
      <w:pPr>
        <w:pStyle w:val="BodyTextIndent2"/>
        <w:spacing w:line="240" w:lineRule="auto"/>
        <w:ind w:left="360" w:firstLine="0"/>
        <w:rPr>
          <w:rFonts w:ascii="GHEA Grapalat" w:hAnsi="GHEA Grapalat"/>
          <w:b/>
          <w:sz w:val="22"/>
          <w:szCs w:val="22"/>
          <w:u w:val="single"/>
          <w:vertAlign w:val="subscript"/>
        </w:rPr>
      </w:pPr>
      <w:r w:rsidRPr="00E6597C">
        <w:rPr>
          <w:rFonts w:ascii="GHEA Grapalat" w:hAnsi="GHEA Grapalat" w:cs="Sylfaen"/>
        </w:rPr>
        <w:t>1.1 Объектом покупки является «</w:t>
      </w:r>
      <w:r w:rsidR="00F97F13" w:rsidRPr="00F97F13">
        <w:rPr>
          <w:rFonts w:ascii="GHEA Grapalat" w:hAnsi="GHEA Grapalat" w:cs="Tahoma"/>
          <w:b/>
          <w:color w:val="000000"/>
          <w:lang w:val="hy-AM"/>
        </w:rPr>
        <w:t xml:space="preserve">Разданский </w:t>
      </w:r>
      <w:r w:rsidR="00F97F13">
        <w:rPr>
          <w:rFonts w:ascii="GHEA Grapalat" w:hAnsi="GHEA Grapalat" w:cs="Tahoma"/>
          <w:b/>
          <w:color w:val="000000"/>
          <w:lang w:val="hy-AM"/>
        </w:rPr>
        <w:t xml:space="preserve">центр </w:t>
      </w:r>
      <w:r w:rsidR="00F97F13" w:rsidRPr="005F1470">
        <w:rPr>
          <w:rFonts w:ascii="GHEA Grapalat" w:hAnsi="GHEA Grapalat" w:cs="Tahoma"/>
          <w:b/>
          <w:color w:val="000000"/>
          <w:lang w:val="ru-RU"/>
        </w:rPr>
        <w:t xml:space="preserve">развития </w:t>
      </w:r>
      <w:r w:rsidR="000104DA">
        <w:rPr>
          <w:rFonts w:ascii="GHEA Grapalat" w:hAnsi="GHEA Grapalat" w:cs="Tahoma"/>
          <w:b/>
          <w:color w:val="000000"/>
          <w:lang w:val="hy-AM"/>
        </w:rPr>
        <w:t>молодежи</w:t>
      </w:r>
      <w:r w:rsidR="00F97F13" w:rsidRPr="005F1470">
        <w:rPr>
          <w:rFonts w:ascii="GHEA Grapalat" w:hAnsi="GHEA Grapalat" w:cs="Tahoma"/>
          <w:b/>
          <w:color w:val="000000"/>
          <w:lang w:val="ru-RU"/>
        </w:rPr>
        <w:t>»</w:t>
      </w:r>
      <w:r w:rsidR="000104DA">
        <w:rPr>
          <w:rFonts w:ascii="GHEA Grapalat" w:hAnsi="GHEA Grapalat" w:cs="Tahoma"/>
          <w:b/>
          <w:color w:val="000000"/>
          <w:lang w:val="hy-AM"/>
        </w:rPr>
        <w:t xml:space="preserve"> </w:t>
      </w:r>
      <w:r w:rsidR="000D7AAF" w:rsidRPr="00E6597C">
        <w:rPr>
          <w:rFonts w:ascii="GHEA Grapalat" w:hAnsi="GHEA Grapalat" w:cs="Sylfaen"/>
        </w:rPr>
        <w:t xml:space="preserve">потребности </w:t>
      </w:r>
      <w:r w:rsidR="000D7AAF" w:rsidRPr="000D7AAF">
        <w:rPr>
          <w:rFonts w:ascii="GHEA Grapalat" w:hAnsi="GHEA Grapalat"/>
          <w:b/>
        </w:rPr>
        <w:t>АНК</w:t>
      </w:r>
      <w:r w:rsidR="00096865" w:rsidRPr="00E6597C">
        <w:rPr>
          <w:rFonts w:ascii="GHEA Grapalat" w:hAnsi="GHEA Grapalat" w:cs="Times Armenian"/>
        </w:rPr>
        <w:t xml:space="preserve"> </w:t>
      </w:r>
      <w:r w:rsidR="000104DA">
        <w:rPr>
          <w:rFonts w:ascii="GHEA Grapalat" w:hAnsi="GHEA Grapalat" w:cs="Sylfaen"/>
        </w:rPr>
        <w:t>для</w:t>
      </w:r>
      <w:r w:rsidR="000104DA">
        <w:rPr>
          <w:rFonts w:ascii="GHEA Grapalat" w:hAnsi="GHEA Grapalat" w:cs="Sylfaen"/>
          <w:lang w:val="hy-AM"/>
        </w:rPr>
        <w:t xml:space="preserve"> </w:t>
      </w:r>
      <w:r w:rsidR="00096865" w:rsidRPr="00E6597C">
        <w:rPr>
          <w:rFonts w:ascii="GHEA Grapalat" w:hAnsi="GHEA Grapalat" w:cs="Times Armenian"/>
        </w:rPr>
        <w:t xml:space="preserve"> приобретения </w:t>
      </w:r>
      <w:r w:rsidR="00A76C15" w:rsidRPr="00E6597C">
        <w:rPr>
          <w:rFonts w:ascii="GHEA Grapalat" w:hAnsi="GHEA Grapalat"/>
        </w:rPr>
        <w:t xml:space="preserve">« </w:t>
      </w:r>
      <w:r w:rsidR="00F97F13">
        <w:rPr>
          <w:rFonts w:ascii="GHEA Grapalat" w:hAnsi="GHEA Grapalat"/>
          <w:b/>
        </w:rPr>
        <w:t xml:space="preserve">Работ по строительству систем газоснабжения и отопления </w:t>
      </w:r>
      <w:r w:rsidR="00A76C15" w:rsidRPr="00E6597C">
        <w:rPr>
          <w:rFonts w:ascii="GHEA Grapalat" w:hAnsi="GHEA Grapalat"/>
        </w:rPr>
        <w:t>» (далее также работы),</w:t>
      </w:r>
      <w:r w:rsidR="00300CCA">
        <w:rPr>
          <w:rFonts w:ascii="GHEA Grapalat" w:hAnsi="GHEA Grapalat"/>
          <w:lang w:val="hy-AM"/>
        </w:rPr>
        <w:t xml:space="preserve"> </w:t>
      </w:r>
      <w:r w:rsidR="00096865" w:rsidRPr="00E6597C">
        <w:rPr>
          <w:rFonts w:ascii="GHEA Grapalat" w:hAnsi="GHEA Grapalat"/>
        </w:rPr>
        <w:t>которые сгруппированы в 1</w:t>
      </w:r>
      <w:r w:rsidR="00300CCA">
        <w:rPr>
          <w:rFonts w:ascii="GHEA Grapalat" w:hAnsi="GHEA Grapalat"/>
          <w:lang w:val="hy-AM"/>
        </w:rPr>
        <w:t xml:space="preserve"> </w:t>
      </w:r>
      <w:r w:rsidR="00F97F13">
        <w:rPr>
          <w:rFonts w:ascii="GHEA Grapalat" w:hAnsi="GHEA Grapalat" w:cs="Sylfaen"/>
        </w:rPr>
        <w:t xml:space="preserve">порция </w:t>
      </w:r>
      <w:r w:rsidR="00096865" w:rsidRPr="00E6597C">
        <w:rPr>
          <w:rFonts w:ascii="GHEA Grapalat" w:hAnsi="GHEA Grapalat" w:cs="Times Armenian"/>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BodyTextIndent2"/>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Порции</w:t>
            </w:r>
          </w:p>
        </w:tc>
        <w:tc>
          <w:tcPr>
            <w:tcW w:w="6806" w:type="dxa"/>
            <w:vMerge w:val="restart"/>
            <w:vAlign w:val="center"/>
          </w:tcPr>
          <w:p w14:paraId="2B18E55B" w14:textId="77777777" w:rsidR="001E412B" w:rsidRPr="00E6597C" w:rsidRDefault="001E412B" w:rsidP="00EF3662">
            <w:pPr>
              <w:pStyle w:val="BodyTextIndent2"/>
              <w:spacing w:line="240" w:lineRule="auto"/>
              <w:ind w:firstLine="0"/>
              <w:jc w:val="center"/>
              <w:rPr>
                <w:rFonts w:ascii="GHEA Grapalat" w:hAnsi="GHEA Grapalat"/>
                <w:b/>
                <w:bCs/>
                <w:i/>
                <w:iCs/>
              </w:rPr>
            </w:pPr>
            <w:r w:rsidRPr="00E6597C">
              <w:rPr>
                <w:rFonts w:ascii="GHEA Grapalat" w:hAnsi="GHEA Grapalat"/>
                <w:b/>
                <w:bCs/>
                <w:i/>
                <w:iCs/>
              </w:rPr>
              <w:t>Название дозы</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BodyTextIndent2"/>
              <w:spacing w:line="240" w:lineRule="auto"/>
              <w:jc w:val="center"/>
              <w:rPr>
                <w:rFonts w:ascii="GHEA Grapalat" w:hAnsi="GHEA Grapalat"/>
                <w:b/>
                <w:bCs/>
                <w:i/>
                <w:iCs/>
                <w:sz w:val="14"/>
                <w:szCs w:val="14"/>
              </w:rPr>
            </w:pPr>
            <w:r w:rsidRPr="00E6597C">
              <w:rPr>
                <w:rFonts w:ascii="GHEA Grapalat" w:hAnsi="GHEA Grapalat"/>
                <w:b/>
                <w:bCs/>
                <w:i/>
                <w:iCs/>
                <w:sz w:val="14"/>
                <w:szCs w:val="14"/>
              </w:rPr>
              <w:t>цифры</w:t>
            </w:r>
          </w:p>
        </w:tc>
        <w:tc>
          <w:tcPr>
            <w:tcW w:w="1701" w:type="dxa"/>
            <w:vAlign w:val="center"/>
          </w:tcPr>
          <w:p w14:paraId="1414C18E" w14:textId="77777777" w:rsidR="001E412B" w:rsidRPr="00E6597C" w:rsidRDefault="00DD1CC5"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покупка</w:t>
            </w:r>
            <w:r>
              <w:rPr>
                <w:rFonts w:ascii="GHEA Grapalat" w:hAnsi="GHEA Grapalat"/>
                <w:b/>
                <w:bCs/>
                <w:i/>
                <w:iCs/>
                <w:sz w:val="14"/>
                <w:szCs w:val="14"/>
                <w:lang w:val="en-US"/>
              </w:rPr>
              <w:t xml:space="preserve"> </w:t>
            </w:r>
            <w:r>
              <w:rPr>
                <w:rFonts w:ascii="GHEA Grapalat" w:hAnsi="GHEA Grapalat"/>
                <w:b/>
                <w:bCs/>
                <w:i/>
                <w:iCs/>
                <w:sz w:val="14"/>
                <w:szCs w:val="14"/>
                <w:lang w:val="hy-AM"/>
              </w:rPr>
              <w:t>цена</w:t>
            </w:r>
          </w:p>
        </w:tc>
        <w:tc>
          <w:tcPr>
            <w:tcW w:w="6806" w:type="dxa"/>
            <w:vMerge/>
            <w:vAlign w:val="center"/>
          </w:tcPr>
          <w:p w14:paraId="7B522F23" w14:textId="77777777" w:rsidR="001E412B" w:rsidRPr="00E6597C" w:rsidRDefault="001E412B" w:rsidP="00EF3662">
            <w:pPr>
              <w:pStyle w:val="BodyTextIndent2"/>
              <w:spacing w:line="240" w:lineRule="auto"/>
              <w:ind w:firstLine="0"/>
              <w:jc w:val="center"/>
              <w:rPr>
                <w:rFonts w:ascii="GHEA Grapalat" w:hAnsi="GHEA Grapalat"/>
                <w:b/>
                <w:bCs/>
                <w:i/>
                <w:iCs/>
              </w:rPr>
            </w:pPr>
          </w:p>
        </w:tc>
      </w:tr>
      <w:tr w:rsidR="00F97F13" w:rsidRPr="00C02571" w14:paraId="5E891B7B" w14:textId="77777777" w:rsidTr="000D7AAF">
        <w:trPr>
          <w:trHeight w:val="555"/>
        </w:trPr>
        <w:tc>
          <w:tcPr>
            <w:tcW w:w="1843" w:type="dxa"/>
            <w:vAlign w:val="center"/>
          </w:tcPr>
          <w:p w14:paraId="35B4A7E9" w14:textId="2C737186" w:rsidR="00F97F13" w:rsidRPr="003E4D14" w:rsidRDefault="00F97F13" w:rsidP="00EF3662">
            <w:pPr>
              <w:pStyle w:val="BodyTextIndent2"/>
              <w:spacing w:line="240" w:lineRule="auto"/>
              <w:ind w:firstLine="0"/>
              <w:jc w:val="center"/>
              <w:rPr>
                <w:rFonts w:ascii="GHEA Grapalat" w:hAnsi="GHEA Grapalat"/>
                <w:b/>
                <w:sz w:val="22"/>
                <w:szCs w:val="22"/>
                <w:lang w:val="hy-AM"/>
              </w:rPr>
            </w:pPr>
            <w:r w:rsidRPr="00E41429">
              <w:rPr>
                <w:rFonts w:ascii="GHEA Grapalat" w:hAnsi="GHEA Grapalat"/>
                <w:b/>
                <w:sz w:val="22"/>
                <w:szCs w:val="22"/>
              </w:rPr>
              <w:t>1</w:t>
            </w:r>
          </w:p>
        </w:tc>
        <w:tc>
          <w:tcPr>
            <w:tcW w:w="1701" w:type="dxa"/>
            <w:vAlign w:val="center"/>
          </w:tcPr>
          <w:p w14:paraId="6E9A721B" w14:textId="1B696909" w:rsidR="00F97F13" w:rsidRPr="00F97F13" w:rsidRDefault="00F97F13" w:rsidP="003E1680">
            <w:pPr>
              <w:pStyle w:val="BodyTextIndent2"/>
              <w:spacing w:line="240" w:lineRule="auto"/>
              <w:ind w:firstLine="0"/>
              <w:rPr>
                <w:rFonts w:ascii="GHEA Grapalat" w:hAnsi="GHEA Grapalat"/>
                <w:b/>
                <w:sz w:val="22"/>
                <w:szCs w:val="22"/>
                <w:lang w:val="en-US"/>
              </w:rPr>
            </w:pPr>
            <w:r>
              <w:rPr>
                <w:rFonts w:ascii="GHEA Grapalat" w:hAnsi="GHEA Grapalat"/>
                <w:b/>
                <w:sz w:val="22"/>
                <w:szCs w:val="22"/>
                <w:lang w:val="en-US"/>
              </w:rPr>
              <w:t>23 168 000</w:t>
            </w:r>
          </w:p>
        </w:tc>
        <w:tc>
          <w:tcPr>
            <w:tcW w:w="6806" w:type="dxa"/>
            <w:vAlign w:val="center"/>
          </w:tcPr>
          <w:p w14:paraId="36185531" w14:textId="36E93230" w:rsidR="00F97F13" w:rsidRPr="00E41429" w:rsidRDefault="00F97F13" w:rsidP="00E41429">
            <w:pPr>
              <w:pStyle w:val="BodyTextIndent2"/>
              <w:spacing w:line="240" w:lineRule="auto"/>
              <w:ind w:firstLine="0"/>
              <w:rPr>
                <w:rFonts w:ascii="GHEA Grapalat" w:hAnsi="GHEA Grapalat"/>
                <w:b/>
                <w:sz w:val="22"/>
                <w:szCs w:val="22"/>
                <w:u w:val="single"/>
                <w:vertAlign w:val="subscript"/>
              </w:rPr>
            </w:pPr>
            <w:r>
              <w:rPr>
                <w:rFonts w:ascii="GHEA Grapalat" w:hAnsi="GHEA Grapalat"/>
                <w:b/>
              </w:rPr>
              <w:t>Строительные работы по газопроводу и системе отопления.</w:t>
            </w:r>
          </w:p>
        </w:tc>
      </w:tr>
    </w:tbl>
    <w:p w14:paraId="0D7A0EDB" w14:textId="77777777" w:rsidR="00096865" w:rsidRPr="00D70570" w:rsidRDefault="00816505" w:rsidP="00EF3662">
      <w:pPr>
        <w:pStyle w:val="BodyTextIndent2"/>
        <w:spacing w:line="240" w:lineRule="auto"/>
        <w:ind w:firstLine="567"/>
        <w:rPr>
          <w:rFonts w:ascii="GHEA Grapalat" w:hAnsi="GHEA Grapalat"/>
        </w:rPr>
      </w:pPr>
      <w:r w:rsidRPr="00E6597C">
        <w:rPr>
          <w:rFonts w:ascii="GHEA Grapalat" w:hAnsi="GHEA Grapalat"/>
        </w:rPr>
        <w:t>Техническое описание работы, а также спецификация, технические данные и полное и адекватное описание иных неценовых условий являются неотъемлемой частью заключаемого договора, проект которого представлен в приложении № 6 к это приглашение.</w:t>
      </w:r>
    </w:p>
    <w:p w14:paraId="1C2711E4" w14:textId="77777777" w:rsidR="00096865" w:rsidRPr="00E6597C" w:rsidRDefault="00096865" w:rsidP="00EF3662">
      <w:pPr>
        <w:ind w:firstLine="567"/>
        <w:rPr>
          <w:rFonts w:ascii="GHEA Grapalat" w:hAnsi="GHEA Grapalat" w:cs="Sylfaen"/>
          <w:i/>
          <w:sz w:val="20"/>
          <w:lang w:val="es-ES"/>
        </w:rPr>
      </w:pPr>
    </w:p>
    <w:p w14:paraId="21E60743" w14:textId="77777777" w:rsidR="00845AA5" w:rsidRPr="00E6597C" w:rsidRDefault="00845AA5" w:rsidP="00EF3662">
      <w:pPr>
        <w:ind w:firstLine="567"/>
        <w:rPr>
          <w:rFonts w:ascii="GHEA Grapalat" w:hAnsi="GHEA Grapalat" w:cs="Sylfaen"/>
          <w:i/>
          <w:sz w:val="20"/>
          <w:lang w:val="es-ES"/>
        </w:rPr>
      </w:pPr>
    </w:p>
    <w:p w14:paraId="10B147FF" w14:textId="77777777" w:rsidR="00096865" w:rsidRPr="00E6597C" w:rsidRDefault="002B32D6" w:rsidP="00EF3662">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УЧАСТНИК</w:t>
      </w:r>
      <w:r w:rsidRPr="00E6597C">
        <w:rPr>
          <w:rFonts w:ascii="GHEA Grapalat" w:hAnsi="GHEA Grapalat"/>
          <w:b/>
          <w:sz w:val="20"/>
          <w:lang w:val="es-ES"/>
        </w:rPr>
        <w:t xml:space="preserve"> </w:t>
      </w:r>
      <w:r w:rsidRPr="00E6597C">
        <w:rPr>
          <w:rFonts w:ascii="GHEA Grapalat" w:hAnsi="GHEA Grapalat" w:cs="Sylfaen"/>
          <w:b/>
          <w:sz w:val="20"/>
        </w:rPr>
        <w:t>УЧАСТИЕ</w:t>
      </w:r>
      <w:r w:rsidRPr="00E6597C">
        <w:rPr>
          <w:rFonts w:ascii="GHEA Grapalat" w:hAnsi="GHEA Grapalat"/>
          <w:b/>
          <w:sz w:val="20"/>
          <w:lang w:val="es-ES"/>
        </w:rPr>
        <w:t xml:space="preserve"> </w:t>
      </w:r>
      <w:r w:rsidRPr="00E6597C">
        <w:rPr>
          <w:rFonts w:ascii="GHEA Grapalat" w:hAnsi="GHEA Grapalat" w:cs="Sylfaen"/>
          <w:b/>
          <w:sz w:val="20"/>
        </w:rPr>
        <w:t>ВЕРНО</w:t>
      </w:r>
      <w:r w:rsidRPr="00E6597C">
        <w:rPr>
          <w:rFonts w:ascii="GHEA Grapalat" w:hAnsi="GHEA Grapalat"/>
          <w:b/>
          <w:sz w:val="20"/>
          <w:lang w:val="es-ES"/>
        </w:rPr>
        <w:t xml:space="preserve"> КВАЛИФИКАЦИОННЫЕ </w:t>
      </w:r>
      <w:r w:rsidRPr="00E6597C">
        <w:rPr>
          <w:rFonts w:ascii="GHEA Grapalat" w:hAnsi="GHEA Grapalat" w:cs="Sylfaen"/>
          <w:b/>
          <w:sz w:val="20"/>
        </w:rPr>
        <w:t>ТРЕБОВАНИЯ</w:t>
      </w:r>
      <w:r w:rsidRPr="00E6597C">
        <w:rPr>
          <w:rFonts w:ascii="GHEA Grapalat" w:hAnsi="GHEA Grapalat"/>
          <w:b/>
          <w:sz w:val="20"/>
          <w:lang w:val="es-ES"/>
        </w:rPr>
        <w:t xml:space="preserve"> </w:t>
      </w:r>
      <w:r w:rsidRPr="00E6597C">
        <w:rPr>
          <w:rFonts w:ascii="GHEA Grapalat" w:hAnsi="GHEA Grapalat" w:cs="Sylfaen"/>
          <w:b/>
          <w:sz w:val="20"/>
        </w:rPr>
        <w:t xml:space="preserve">СТАНДАРТЫ </w:t>
      </w:r>
      <w:r w:rsidRPr="00E6597C">
        <w:rPr>
          <w:rFonts w:ascii="GHEA Grapalat" w:hAnsi="GHEA Grapalat"/>
          <w:b/>
          <w:sz w:val="20"/>
          <w:lang w:val="es-ES"/>
        </w:rPr>
        <w:t xml:space="preserve">И </w:t>
      </w:r>
      <w:r w:rsidRPr="00E6597C">
        <w:rPr>
          <w:rFonts w:ascii="GHEA Grapalat" w:hAnsi="GHEA Grapalat" w:cs="Sylfaen"/>
          <w:b/>
          <w:sz w:val="20"/>
        </w:rPr>
        <w:t>ОНИ</w:t>
      </w:r>
      <w:r w:rsidRPr="00E6597C">
        <w:rPr>
          <w:rFonts w:ascii="GHEA Grapalat" w:hAnsi="GHEA Grapalat"/>
          <w:b/>
          <w:sz w:val="20"/>
          <w:lang w:val="es-ES"/>
        </w:rPr>
        <w:t xml:space="preserve"> </w:t>
      </w:r>
      <w:r w:rsidRPr="00E6597C">
        <w:rPr>
          <w:rFonts w:ascii="GHEA Grapalat" w:hAnsi="GHEA Grapalat" w:cs="Sylfaen"/>
          <w:b/>
          <w:sz w:val="20"/>
          <w:lang w:val="es-ES"/>
        </w:rPr>
        <w:t xml:space="preserve">С </w:t>
      </w:r>
      <w:r w:rsidRPr="00E6597C">
        <w:rPr>
          <w:rFonts w:ascii="GHEA Grapalat" w:hAnsi="GHEA Grapalat" w:cs="Sylfaen"/>
          <w:b/>
          <w:sz w:val="20"/>
        </w:rPr>
        <w:t>НАХАТМАН</w:t>
      </w:r>
      <w:r w:rsidRPr="00E6597C">
        <w:rPr>
          <w:rFonts w:ascii="GHEA Grapalat" w:hAnsi="GHEA Grapalat"/>
          <w:b/>
          <w:sz w:val="20"/>
          <w:lang w:val="es-ES"/>
        </w:rPr>
        <w:t xml:space="preserve"> </w:t>
      </w:r>
      <w:r w:rsidRPr="00E6597C">
        <w:rPr>
          <w:rFonts w:ascii="GHEA Grapalat" w:hAnsi="GHEA Grapalat" w:cs="Sylfaen"/>
          <w:b/>
          <w:sz w:val="20"/>
        </w:rPr>
        <w:t xml:space="preserve">Там был </w:t>
      </w:r>
      <w:r w:rsidRPr="00E6597C">
        <w:rPr>
          <w:rFonts w:ascii="GHEA Grapalat" w:hAnsi="GHEA Grapalat" w:cs="Sylfaen"/>
          <w:b/>
          <w:sz w:val="20"/>
          <w:lang w:val="es-ES"/>
        </w:rPr>
        <w:t>Г</w:t>
      </w:r>
      <w:r w:rsidRPr="00E6597C">
        <w:rPr>
          <w:rFonts w:ascii="GHEA Grapalat" w:hAnsi="GHEA Grapalat"/>
          <w:b/>
          <w:sz w:val="20"/>
          <w:lang w:val="es-ES"/>
        </w:rPr>
        <w:t xml:space="preserve"> </w:t>
      </w:r>
    </w:p>
    <w:p w14:paraId="7C23AD04" w14:textId="77777777" w:rsidR="00096865" w:rsidRPr="00E6597C" w:rsidRDefault="00096865" w:rsidP="00EF3662">
      <w:pPr>
        <w:ind w:firstLine="567"/>
        <w:jc w:val="both"/>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 xml:space="preserve">Для участия в данной </w:t>
      </w:r>
      <w:r w:rsidR="00753E6E" w:rsidRPr="00E6597C">
        <w:rPr>
          <w:rFonts w:ascii="GHEA Grapalat" w:hAnsi="GHEA Grapalat" w:cs="Arial Armenian"/>
          <w:sz w:val="20"/>
          <w:lang w:val="es-ES"/>
        </w:rPr>
        <w:t xml:space="preserve">процедуре </w:t>
      </w:r>
      <w:r w:rsidR="00753E6E" w:rsidRPr="00E6597C">
        <w:rPr>
          <w:rFonts w:ascii="GHEA Grapalat" w:hAnsi="GHEA Grapalat" w:cs="Sylfaen"/>
          <w:sz w:val="20"/>
          <w:lang w:val="ru-RU"/>
        </w:rPr>
        <w:t>верно</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у них нет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 xml:space="preserve">лица </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какие?</w:t>
      </w:r>
      <w:r w:rsidRPr="00E6597C">
        <w:rPr>
          <w:rFonts w:ascii="GHEA Grapalat" w:hAnsi="GHEA Grapalat" w:cs="Sylfaen"/>
          <w:sz w:val="20"/>
          <w:szCs w:val="20"/>
          <w:lang w:val="es-ES"/>
        </w:rPr>
        <w:t xml:space="preserve"> </w:t>
      </w:r>
      <w:r w:rsidRPr="00E6597C">
        <w:rPr>
          <w:rFonts w:ascii="GHEA Grapalat" w:hAnsi="GHEA Grapalat" w:cs="Sylfaen"/>
          <w:sz w:val="20"/>
          <w:szCs w:val="20"/>
        </w:rPr>
        <w:t>приложение</w:t>
      </w:r>
      <w:r w:rsidRPr="00E6597C">
        <w:rPr>
          <w:rFonts w:ascii="GHEA Grapalat" w:hAnsi="GHEA Grapalat" w:cs="Sylfaen"/>
          <w:sz w:val="20"/>
          <w:szCs w:val="20"/>
          <w:lang w:val="es-ES"/>
        </w:rPr>
        <w:t xml:space="preserve"> </w:t>
      </w:r>
      <w:r w:rsidRPr="00E6597C">
        <w:rPr>
          <w:rFonts w:ascii="GHEA Grapalat" w:hAnsi="GHEA Grapalat" w:cs="Sylfaen"/>
          <w:sz w:val="20"/>
          <w:szCs w:val="20"/>
        </w:rPr>
        <w:t>представить</w:t>
      </w:r>
      <w:r w:rsidRPr="00E6597C">
        <w:rPr>
          <w:rFonts w:ascii="GHEA Grapalat" w:hAnsi="GHEA Grapalat" w:cs="Sylfaen"/>
          <w:sz w:val="20"/>
          <w:szCs w:val="20"/>
          <w:lang w:val="es-ES"/>
        </w:rPr>
        <w:t xml:space="preserve"> </w:t>
      </w:r>
      <w:r w:rsidRPr="00E6597C">
        <w:rPr>
          <w:rFonts w:ascii="GHEA Grapalat" w:hAnsi="GHEA Grapalat" w:cs="Sylfaen"/>
          <w:sz w:val="20"/>
          <w:szCs w:val="20"/>
        </w:rPr>
        <w:t>дня</w:t>
      </w:r>
      <w:r w:rsidRPr="00E6597C">
        <w:rPr>
          <w:rFonts w:ascii="GHEA Grapalat" w:hAnsi="GHEA Grapalat" w:cs="Sylfaen"/>
          <w:sz w:val="20"/>
          <w:szCs w:val="20"/>
          <w:lang w:val="es-ES"/>
        </w:rPr>
        <w:t xml:space="preserve"> </w:t>
      </w:r>
      <w:r w:rsidRPr="00E6597C">
        <w:rPr>
          <w:rFonts w:ascii="GHEA Grapalat" w:hAnsi="GHEA Grapalat" w:cs="Sylfaen"/>
          <w:sz w:val="20"/>
          <w:szCs w:val="20"/>
        </w:rPr>
        <w:t>по состоянию на</w:t>
      </w:r>
      <w:r w:rsidRPr="00E6597C">
        <w:rPr>
          <w:rFonts w:ascii="GHEA Grapalat" w:hAnsi="GHEA Grapalat" w:cs="Sylfaen"/>
          <w:sz w:val="20"/>
          <w:szCs w:val="20"/>
          <w:lang w:val="es-ES"/>
        </w:rPr>
        <w:t xml:space="preserve"> </w:t>
      </w:r>
      <w:r w:rsidRPr="00E6597C">
        <w:rPr>
          <w:rFonts w:ascii="GHEA Grapalat" w:hAnsi="GHEA Grapalat" w:cs="Sylfaen"/>
          <w:sz w:val="20"/>
          <w:szCs w:val="20"/>
        </w:rPr>
        <w:t>судебный</w:t>
      </w:r>
      <w:r w:rsidRPr="00E6597C">
        <w:rPr>
          <w:rFonts w:ascii="GHEA Grapalat" w:hAnsi="GHEA Grapalat"/>
          <w:sz w:val="20"/>
          <w:szCs w:val="20"/>
          <w:lang w:val="es-ES"/>
        </w:rPr>
        <w:t xml:space="preserve"> </w:t>
      </w:r>
      <w:r w:rsidRPr="00E6597C">
        <w:rPr>
          <w:rFonts w:ascii="GHEA Grapalat" w:hAnsi="GHEA Grapalat" w:cs="Sylfaen"/>
          <w:sz w:val="20"/>
          <w:szCs w:val="20"/>
        </w:rPr>
        <w:t>чтобы</w:t>
      </w:r>
      <w:r w:rsidRPr="00E6597C">
        <w:rPr>
          <w:rFonts w:ascii="GHEA Grapalat" w:hAnsi="GHEA Grapalat"/>
          <w:sz w:val="20"/>
          <w:szCs w:val="20"/>
          <w:lang w:val="es-ES"/>
        </w:rPr>
        <w:t xml:space="preserve"> </w:t>
      </w:r>
      <w:r w:rsidRPr="00E6597C">
        <w:rPr>
          <w:rFonts w:ascii="GHEA Grapalat" w:hAnsi="GHEA Grapalat" w:cs="Sylfaen"/>
          <w:sz w:val="20"/>
          <w:szCs w:val="20"/>
        </w:rPr>
        <w:t>признанный</w:t>
      </w:r>
      <w:r w:rsidRPr="00E6597C">
        <w:rPr>
          <w:rFonts w:ascii="GHEA Grapalat" w:hAnsi="GHEA Grapalat"/>
          <w:sz w:val="20"/>
          <w:szCs w:val="20"/>
          <w:lang w:val="es-ES"/>
        </w:rPr>
        <w:t xml:space="preserve"> </w:t>
      </w:r>
      <w:r w:rsidRPr="00E6597C">
        <w:rPr>
          <w:rFonts w:ascii="GHEA Grapalat" w:hAnsi="GHEA Grapalat" w:cs="Sylfaen"/>
          <w:sz w:val="20"/>
          <w:szCs w:val="20"/>
        </w:rPr>
        <w:t>являются</w:t>
      </w:r>
      <w:r w:rsidRPr="00E6597C">
        <w:rPr>
          <w:rFonts w:ascii="GHEA Grapalat" w:hAnsi="GHEA Grapalat"/>
          <w:sz w:val="20"/>
          <w:szCs w:val="20"/>
          <w:lang w:val="es-ES"/>
        </w:rPr>
        <w:t xml:space="preserve"> </w:t>
      </w:r>
      <w:r w:rsidRPr="00E6597C">
        <w:rPr>
          <w:rFonts w:ascii="GHEA Grapalat" w:hAnsi="GHEA Grapalat" w:cs="Sylfaen"/>
          <w:sz w:val="20"/>
          <w:szCs w:val="20"/>
        </w:rPr>
        <w:t xml:space="preserve">банкрот </w:t>
      </w:r>
      <w:r w:rsidRPr="00E6597C">
        <w:rPr>
          <w:rFonts w:ascii="GHEA Grapalat" w:hAnsi="GHEA Grapalat"/>
          <w:sz w:val="20"/>
          <w:szCs w:val="20"/>
          <w:lang w:val="es-ES"/>
        </w:rPr>
        <w:t>.</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какие?</w:t>
      </w:r>
      <w:r w:rsidRPr="00E6597C">
        <w:rPr>
          <w:rFonts w:ascii="GHEA Grapalat" w:hAnsi="GHEA Grapalat"/>
          <w:sz w:val="20"/>
          <w:szCs w:val="20"/>
          <w:lang w:val="es-ES"/>
        </w:rPr>
        <w:t xml:space="preserve"> </w:t>
      </w:r>
      <w:r w:rsidRPr="00E6597C">
        <w:rPr>
          <w:rFonts w:ascii="GHEA Grapalat" w:hAnsi="GHEA Grapalat"/>
          <w:sz w:val="20"/>
          <w:szCs w:val="20"/>
        </w:rPr>
        <w:t>или</w:t>
      </w:r>
      <w:r w:rsidRPr="00E6597C">
        <w:rPr>
          <w:rFonts w:ascii="GHEA Grapalat" w:hAnsi="GHEA Grapalat"/>
          <w:sz w:val="20"/>
          <w:szCs w:val="20"/>
          <w:lang w:val="es-ES"/>
        </w:rPr>
        <w:t xml:space="preserve"> </w:t>
      </w:r>
      <w:r w:rsidRPr="00E6597C">
        <w:rPr>
          <w:rFonts w:ascii="GHEA Grapalat" w:hAnsi="GHEA Grapalat"/>
          <w:sz w:val="20"/>
          <w:szCs w:val="20"/>
        </w:rPr>
        <w:t>кому</w:t>
      </w:r>
      <w:r w:rsidRPr="00E6597C">
        <w:rPr>
          <w:rFonts w:ascii="GHEA Grapalat" w:hAnsi="GHEA Grapalat"/>
          <w:sz w:val="20"/>
          <w:szCs w:val="20"/>
          <w:lang w:val="es-ES"/>
        </w:rPr>
        <w:t xml:space="preserve"> </w:t>
      </w:r>
      <w:r w:rsidRPr="00E6597C">
        <w:rPr>
          <w:rFonts w:ascii="GHEA Grapalat" w:hAnsi="GHEA Grapalat" w:cs="Sylfaen"/>
          <w:sz w:val="20"/>
          <w:szCs w:val="20"/>
        </w:rPr>
        <w:t>исполнительный</w:t>
      </w:r>
      <w:r w:rsidRPr="00E6597C">
        <w:rPr>
          <w:rFonts w:ascii="GHEA Grapalat" w:hAnsi="GHEA Grapalat"/>
          <w:sz w:val="20"/>
          <w:szCs w:val="20"/>
          <w:lang w:val="es-ES"/>
        </w:rPr>
        <w:t xml:space="preserve"> </w:t>
      </w:r>
      <w:r w:rsidRPr="00E6597C">
        <w:rPr>
          <w:rFonts w:ascii="GHEA Grapalat" w:hAnsi="GHEA Grapalat" w:cs="Sylfaen"/>
          <w:sz w:val="20"/>
          <w:szCs w:val="20"/>
        </w:rPr>
        <w:t>тела</w:t>
      </w:r>
      <w:r w:rsidRPr="00E6597C">
        <w:rPr>
          <w:rFonts w:ascii="GHEA Grapalat" w:hAnsi="GHEA Grapalat"/>
          <w:sz w:val="20"/>
          <w:szCs w:val="20"/>
          <w:lang w:val="es-ES"/>
        </w:rPr>
        <w:t xml:space="preserve"> </w:t>
      </w:r>
      <w:r w:rsidRPr="00E6597C">
        <w:rPr>
          <w:rFonts w:ascii="GHEA Grapalat" w:hAnsi="GHEA Grapalat" w:cs="Sylfaen"/>
          <w:sz w:val="20"/>
          <w:szCs w:val="20"/>
        </w:rPr>
        <w:t>представитель</w:t>
      </w:r>
      <w:r w:rsidRPr="00E6597C">
        <w:rPr>
          <w:rFonts w:ascii="GHEA Grapalat" w:hAnsi="GHEA Grapalat"/>
          <w:sz w:val="20"/>
          <w:szCs w:val="20"/>
          <w:lang w:val="es-ES"/>
        </w:rPr>
        <w:t xml:space="preserve"> </w:t>
      </w:r>
      <w:r w:rsidRPr="00E6597C">
        <w:rPr>
          <w:rFonts w:ascii="GHEA Grapalat" w:hAnsi="GHEA Grapalat" w:cs="Sylfaen"/>
          <w:sz w:val="20"/>
          <w:szCs w:val="20"/>
        </w:rPr>
        <w:t>приложение</w:t>
      </w:r>
      <w:r w:rsidRPr="00E6597C">
        <w:rPr>
          <w:rFonts w:ascii="GHEA Grapalat" w:hAnsi="GHEA Grapalat"/>
          <w:sz w:val="20"/>
          <w:szCs w:val="20"/>
          <w:lang w:val="es-ES"/>
        </w:rPr>
        <w:t xml:space="preserve"> </w:t>
      </w:r>
      <w:r w:rsidRPr="00E6597C">
        <w:rPr>
          <w:rFonts w:ascii="GHEA Grapalat" w:hAnsi="GHEA Grapalat" w:cs="Sylfaen"/>
          <w:sz w:val="20"/>
          <w:szCs w:val="20"/>
        </w:rPr>
        <w:t>представить</w:t>
      </w:r>
      <w:r w:rsidRPr="00E6597C">
        <w:rPr>
          <w:rFonts w:ascii="GHEA Grapalat" w:hAnsi="GHEA Grapalat"/>
          <w:sz w:val="20"/>
          <w:szCs w:val="20"/>
          <w:lang w:val="es-ES"/>
        </w:rPr>
        <w:t xml:space="preserve"> </w:t>
      </w:r>
      <w:r w:rsidRPr="00E6597C">
        <w:rPr>
          <w:rFonts w:ascii="GHEA Grapalat" w:hAnsi="GHEA Grapalat" w:cs="Sylfaen"/>
          <w:sz w:val="20"/>
          <w:szCs w:val="20"/>
        </w:rPr>
        <w:t>в день</w:t>
      </w:r>
      <w:r w:rsidRPr="00E6597C">
        <w:rPr>
          <w:rFonts w:ascii="GHEA Grapalat" w:hAnsi="GHEA Grapalat"/>
          <w:sz w:val="20"/>
          <w:szCs w:val="20"/>
          <w:lang w:val="es-ES"/>
        </w:rPr>
        <w:t xml:space="preserve"> </w:t>
      </w:r>
      <w:r w:rsidRPr="00E6597C">
        <w:rPr>
          <w:rFonts w:ascii="GHEA Grapalat" w:hAnsi="GHEA Grapalat" w:cs="Sylfaen"/>
          <w:sz w:val="20"/>
          <w:szCs w:val="20"/>
        </w:rPr>
        <w:t>предшествующий</w:t>
      </w:r>
      <w:r w:rsidRPr="00E6597C">
        <w:rPr>
          <w:rFonts w:ascii="GHEA Grapalat" w:hAnsi="GHEA Grapalat"/>
          <w:sz w:val="20"/>
          <w:szCs w:val="20"/>
          <w:lang w:val="es-ES"/>
        </w:rPr>
        <w:t xml:space="preserve"> </w:t>
      </w:r>
      <w:r w:rsidR="006F3F15">
        <w:rPr>
          <w:rFonts w:ascii="GHEA Grapalat" w:hAnsi="GHEA Grapalat"/>
          <w:sz w:val="20"/>
          <w:szCs w:val="20"/>
          <w:lang w:val="hy-AM"/>
        </w:rPr>
        <w:t xml:space="preserve">пять </w:t>
      </w:r>
      <w:r w:rsidRPr="00E6597C">
        <w:rPr>
          <w:rFonts w:ascii="GHEA Grapalat" w:hAnsi="GHEA Grapalat" w:cs="Sylfaen"/>
          <w:sz w:val="20"/>
          <w:szCs w:val="20"/>
        </w:rPr>
        <w:t>лет</w:t>
      </w:r>
      <w:r w:rsidRPr="00E6597C">
        <w:rPr>
          <w:rFonts w:ascii="GHEA Grapalat" w:hAnsi="GHEA Grapalat"/>
          <w:sz w:val="20"/>
          <w:szCs w:val="20"/>
          <w:lang w:val="es-ES"/>
        </w:rPr>
        <w:t xml:space="preserve"> </w:t>
      </w:r>
      <w:r w:rsidRPr="00E6597C">
        <w:rPr>
          <w:rFonts w:ascii="GHEA Grapalat" w:hAnsi="GHEA Grapalat" w:cs="Sylfaen"/>
          <w:sz w:val="20"/>
          <w:szCs w:val="20"/>
        </w:rPr>
        <w:t>в течение</w:t>
      </w:r>
      <w:r w:rsidRPr="00E6597C">
        <w:rPr>
          <w:rFonts w:ascii="GHEA Grapalat" w:hAnsi="GHEA Grapalat"/>
          <w:sz w:val="20"/>
          <w:szCs w:val="20"/>
          <w:lang w:val="es-ES"/>
        </w:rPr>
        <w:t xml:space="preserve"> </w:t>
      </w:r>
      <w:r w:rsidRPr="00E6597C">
        <w:rPr>
          <w:rFonts w:ascii="GHEA Grapalat" w:hAnsi="GHEA Grapalat" w:cs="Sylfaen"/>
          <w:sz w:val="20"/>
          <w:szCs w:val="20"/>
        </w:rPr>
        <w:t>осужден</w:t>
      </w:r>
      <w:r w:rsidRPr="00E6597C">
        <w:rPr>
          <w:rFonts w:ascii="GHEA Grapalat" w:hAnsi="GHEA Grapalat"/>
          <w:sz w:val="20"/>
          <w:szCs w:val="20"/>
          <w:lang w:val="es-ES"/>
        </w:rPr>
        <w:t xml:space="preserve"> </w:t>
      </w:r>
      <w:r w:rsidRPr="00E6597C">
        <w:rPr>
          <w:rFonts w:ascii="GHEA Grapalat" w:hAnsi="GHEA Grapalat" w:cs="Sylfaen"/>
          <w:sz w:val="20"/>
          <w:szCs w:val="20"/>
        </w:rPr>
        <w:t>является</w:t>
      </w:r>
      <w:r w:rsidRPr="00E6597C">
        <w:rPr>
          <w:rFonts w:ascii="GHEA Grapalat" w:hAnsi="GHEA Grapalat"/>
          <w:sz w:val="20"/>
          <w:szCs w:val="20"/>
          <w:lang w:val="es-ES"/>
        </w:rPr>
        <w:t xml:space="preserve"> </w:t>
      </w:r>
      <w:r w:rsidRPr="00E6597C">
        <w:rPr>
          <w:rFonts w:ascii="GHEA Grapalat" w:hAnsi="GHEA Grapalat" w:cs="Sylfaen"/>
          <w:sz w:val="20"/>
          <w:szCs w:val="20"/>
        </w:rPr>
        <w:t>был</w:t>
      </w:r>
      <w:r w:rsidRPr="00E6597C">
        <w:rPr>
          <w:rFonts w:ascii="GHEA Grapalat" w:hAnsi="GHEA Grapalat"/>
          <w:sz w:val="20"/>
          <w:szCs w:val="20"/>
          <w:lang w:val="es-ES"/>
        </w:rPr>
        <w:t xml:space="preserve"> </w:t>
      </w:r>
      <w:r w:rsidRPr="00E6597C">
        <w:rPr>
          <w:rFonts w:ascii="GHEA Grapalat" w:hAnsi="GHEA Grapalat"/>
          <w:sz w:val="20"/>
          <w:szCs w:val="20"/>
        </w:rPr>
        <w:t>терроризма</w:t>
      </w:r>
      <w:r w:rsidRPr="00E6597C">
        <w:rPr>
          <w:rFonts w:ascii="GHEA Grapalat" w:hAnsi="GHEA Grapalat"/>
          <w:sz w:val="20"/>
          <w:szCs w:val="20"/>
          <w:lang w:val="es-ES"/>
        </w:rPr>
        <w:t xml:space="preserve"> </w:t>
      </w:r>
      <w:r w:rsidRPr="00E6597C">
        <w:rPr>
          <w:rFonts w:ascii="GHEA Grapalat" w:hAnsi="GHEA Grapalat"/>
          <w:sz w:val="20"/>
          <w:szCs w:val="20"/>
        </w:rPr>
        <w:t xml:space="preserve">финансирование </w:t>
      </w:r>
      <w:r w:rsidRPr="00E6597C">
        <w:rPr>
          <w:rFonts w:ascii="GHEA Grapalat" w:hAnsi="GHEA Grapalat"/>
          <w:sz w:val="20"/>
          <w:szCs w:val="20"/>
          <w:lang w:val="es-ES"/>
        </w:rPr>
        <w:t xml:space="preserve">, </w:t>
      </w:r>
      <w:r w:rsidRPr="00E6597C">
        <w:rPr>
          <w:rFonts w:ascii="GHEA Grapalat" w:hAnsi="GHEA Grapalat"/>
          <w:sz w:val="20"/>
          <w:szCs w:val="20"/>
        </w:rPr>
        <w:t>ребенок</w:t>
      </w:r>
      <w:r w:rsidRPr="00E6597C">
        <w:rPr>
          <w:rFonts w:ascii="GHEA Grapalat" w:hAnsi="GHEA Grapalat"/>
          <w:sz w:val="20"/>
          <w:szCs w:val="20"/>
          <w:lang w:val="es-ES"/>
        </w:rPr>
        <w:t xml:space="preserve"> </w:t>
      </w:r>
      <w:r w:rsidRPr="00E6597C">
        <w:rPr>
          <w:rFonts w:ascii="GHEA Grapalat" w:hAnsi="GHEA Grapalat"/>
          <w:sz w:val="20"/>
          <w:szCs w:val="20"/>
        </w:rPr>
        <w:t>операция</w:t>
      </w:r>
      <w:r w:rsidRPr="00E6597C">
        <w:rPr>
          <w:rFonts w:ascii="GHEA Grapalat" w:hAnsi="GHEA Grapalat"/>
          <w:sz w:val="20"/>
          <w:szCs w:val="20"/>
          <w:lang w:val="es-ES"/>
        </w:rPr>
        <w:t xml:space="preserve"> </w:t>
      </w:r>
      <w:r w:rsidRPr="00E6597C">
        <w:rPr>
          <w:rFonts w:ascii="GHEA Grapalat" w:hAnsi="GHEA Grapalat"/>
          <w:sz w:val="20"/>
          <w:szCs w:val="20"/>
        </w:rPr>
        <w:t>или</w:t>
      </w:r>
      <w:r w:rsidRPr="00E6597C">
        <w:rPr>
          <w:rFonts w:ascii="GHEA Grapalat" w:hAnsi="GHEA Grapalat"/>
          <w:sz w:val="20"/>
          <w:szCs w:val="20"/>
          <w:lang w:val="es-ES"/>
        </w:rPr>
        <w:t xml:space="preserve"> </w:t>
      </w:r>
      <w:r w:rsidRPr="00E6597C">
        <w:rPr>
          <w:rFonts w:ascii="GHEA Grapalat" w:hAnsi="GHEA Grapalat"/>
          <w:sz w:val="20"/>
          <w:szCs w:val="20"/>
        </w:rPr>
        <w:t>человек</w:t>
      </w:r>
      <w:r w:rsidRPr="00E6597C">
        <w:rPr>
          <w:rFonts w:ascii="GHEA Grapalat" w:hAnsi="GHEA Grapalat"/>
          <w:sz w:val="20"/>
          <w:szCs w:val="20"/>
          <w:lang w:val="es-ES"/>
        </w:rPr>
        <w:t xml:space="preserve"> </w:t>
      </w:r>
      <w:r w:rsidRPr="00E6597C">
        <w:rPr>
          <w:rFonts w:ascii="GHEA Grapalat" w:hAnsi="GHEA Grapalat"/>
          <w:sz w:val="20"/>
          <w:szCs w:val="20"/>
        </w:rPr>
        <w:t>торговля людьми</w:t>
      </w:r>
      <w:r w:rsidRPr="00E6597C">
        <w:rPr>
          <w:rFonts w:ascii="GHEA Grapalat" w:hAnsi="GHEA Grapalat"/>
          <w:sz w:val="20"/>
          <w:szCs w:val="20"/>
          <w:lang w:val="es-ES"/>
        </w:rPr>
        <w:t xml:space="preserve"> </w:t>
      </w:r>
      <w:r w:rsidRPr="00E6597C">
        <w:rPr>
          <w:rFonts w:ascii="GHEA Grapalat" w:hAnsi="GHEA Grapalat"/>
          <w:sz w:val="20"/>
          <w:szCs w:val="20"/>
        </w:rPr>
        <w:t>включая</w:t>
      </w:r>
      <w:r w:rsidRPr="00E6597C">
        <w:rPr>
          <w:rFonts w:ascii="GHEA Grapalat" w:hAnsi="GHEA Grapalat"/>
          <w:sz w:val="20"/>
          <w:szCs w:val="20"/>
          <w:lang w:val="es-ES"/>
        </w:rPr>
        <w:t xml:space="preserve"> </w:t>
      </w:r>
      <w:r w:rsidRPr="00E6597C">
        <w:rPr>
          <w:rFonts w:ascii="GHEA Grapalat" w:hAnsi="GHEA Grapalat"/>
          <w:sz w:val="20"/>
          <w:szCs w:val="20"/>
        </w:rPr>
        <w:t xml:space="preserve">преступление </w:t>
      </w:r>
      <w:r w:rsidRPr="00E6597C">
        <w:rPr>
          <w:rFonts w:ascii="GHEA Grapalat" w:hAnsi="GHEA Grapalat"/>
          <w:sz w:val="20"/>
          <w:szCs w:val="20"/>
          <w:lang w:val="es-ES"/>
        </w:rPr>
        <w:t xml:space="preserve">, </w:t>
      </w:r>
      <w:r w:rsidRPr="00E6597C">
        <w:rPr>
          <w:rFonts w:ascii="GHEA Grapalat" w:hAnsi="GHEA Grapalat" w:cs="Sylfaen"/>
          <w:sz w:val="20"/>
          <w:szCs w:val="20"/>
        </w:rPr>
        <w:t>преступник</w:t>
      </w:r>
      <w:r w:rsidRPr="00E6597C">
        <w:rPr>
          <w:rFonts w:ascii="GHEA Grapalat" w:hAnsi="GHEA Grapalat" w:cs="Sylfaen"/>
          <w:sz w:val="20"/>
          <w:szCs w:val="20"/>
          <w:lang w:val="es-ES"/>
        </w:rPr>
        <w:t xml:space="preserve"> </w:t>
      </w:r>
      <w:r w:rsidRPr="00E6597C">
        <w:rPr>
          <w:rFonts w:ascii="GHEA Grapalat" w:hAnsi="GHEA Grapalat" w:cs="Sylfaen"/>
          <w:sz w:val="20"/>
          <w:szCs w:val="20"/>
        </w:rPr>
        <w:t>сотрудничество</w:t>
      </w:r>
      <w:r w:rsidRPr="00E6597C">
        <w:rPr>
          <w:rFonts w:ascii="GHEA Grapalat" w:hAnsi="GHEA Grapalat" w:cs="Sylfaen"/>
          <w:sz w:val="20"/>
          <w:szCs w:val="20"/>
          <w:lang w:val="es-ES"/>
        </w:rPr>
        <w:t xml:space="preserve"> </w:t>
      </w:r>
      <w:r w:rsidRPr="00E6597C">
        <w:rPr>
          <w:rFonts w:ascii="GHEA Grapalat" w:hAnsi="GHEA Grapalat" w:cs="Sylfaen"/>
          <w:sz w:val="20"/>
          <w:szCs w:val="20"/>
        </w:rPr>
        <w:t>создать</w:t>
      </w:r>
      <w:r w:rsidRPr="00E6597C">
        <w:rPr>
          <w:rFonts w:ascii="GHEA Grapalat" w:hAnsi="GHEA Grapalat" w:cs="Sylfaen"/>
          <w:sz w:val="20"/>
          <w:szCs w:val="20"/>
          <w:lang w:val="es-ES"/>
        </w:rPr>
        <w:t xml:space="preserve"> </w:t>
      </w:r>
      <w:r w:rsidRPr="00E6597C">
        <w:rPr>
          <w:rFonts w:ascii="GHEA Grapalat" w:hAnsi="GHEA Grapalat" w:cs="Sylfaen"/>
          <w:sz w:val="20"/>
          <w:szCs w:val="20"/>
        </w:rPr>
        <w:t>или</w:t>
      </w:r>
      <w:r w:rsidRPr="00E6597C">
        <w:rPr>
          <w:rFonts w:ascii="GHEA Grapalat" w:hAnsi="GHEA Grapalat" w:cs="Sylfaen"/>
          <w:sz w:val="20"/>
          <w:szCs w:val="20"/>
          <w:lang w:val="es-ES"/>
        </w:rPr>
        <w:t xml:space="preserve"> </w:t>
      </w:r>
      <w:r w:rsidRPr="00E6597C">
        <w:rPr>
          <w:rFonts w:ascii="GHEA Grapalat" w:hAnsi="GHEA Grapalat" w:cs="Sylfaen"/>
          <w:sz w:val="20"/>
          <w:szCs w:val="20"/>
        </w:rPr>
        <w:t>к этому</w:t>
      </w:r>
      <w:r w:rsidRPr="00E6597C">
        <w:rPr>
          <w:rFonts w:ascii="GHEA Grapalat" w:hAnsi="GHEA Grapalat" w:cs="Sylfaen"/>
          <w:sz w:val="20"/>
          <w:szCs w:val="20"/>
          <w:lang w:val="es-ES"/>
        </w:rPr>
        <w:t xml:space="preserve"> </w:t>
      </w:r>
      <w:r w:rsidRPr="00E6597C">
        <w:rPr>
          <w:rFonts w:ascii="GHEA Grapalat" w:hAnsi="GHEA Grapalat" w:cs="Sylfaen"/>
          <w:sz w:val="20"/>
          <w:szCs w:val="20"/>
        </w:rPr>
        <w:t xml:space="preserve">участвовать </w:t>
      </w:r>
      <w:r w:rsidRPr="00E6597C">
        <w:rPr>
          <w:rFonts w:ascii="GHEA Grapalat" w:hAnsi="GHEA Grapalat" w:cs="Sylfaen"/>
          <w:sz w:val="20"/>
          <w:szCs w:val="20"/>
          <w:lang w:val="es-ES"/>
        </w:rPr>
        <w:t xml:space="preserve">, </w:t>
      </w:r>
      <w:r w:rsidRPr="00E6597C">
        <w:rPr>
          <w:rFonts w:ascii="GHEA Grapalat" w:hAnsi="GHEA Grapalat" w:cs="Sylfaen"/>
          <w:sz w:val="20"/>
          <w:szCs w:val="20"/>
        </w:rPr>
        <w:t>давать взятку</w:t>
      </w:r>
      <w:r w:rsidRPr="00E6597C">
        <w:rPr>
          <w:rFonts w:ascii="GHEA Grapalat" w:hAnsi="GHEA Grapalat" w:cs="Sylfaen"/>
          <w:sz w:val="20"/>
          <w:szCs w:val="20"/>
          <w:lang w:val="es-ES"/>
        </w:rPr>
        <w:t xml:space="preserve"> </w:t>
      </w:r>
      <w:r w:rsidRPr="00E6597C">
        <w:rPr>
          <w:rFonts w:ascii="GHEA Grapalat" w:hAnsi="GHEA Grapalat" w:cs="Sylfaen"/>
          <w:sz w:val="20"/>
          <w:szCs w:val="20"/>
        </w:rPr>
        <w:t xml:space="preserve">получить </w:t>
      </w:r>
      <w:r w:rsidRPr="00E6597C">
        <w:rPr>
          <w:rFonts w:ascii="GHEA Grapalat" w:hAnsi="GHEA Grapalat"/>
          <w:sz w:val="20"/>
          <w:szCs w:val="20"/>
          <w:lang w:val="es-ES"/>
        </w:rPr>
        <w:t>взятку</w:t>
      </w:r>
      <w:r w:rsidRPr="00E6597C">
        <w:rPr>
          <w:rFonts w:ascii="GHEA Grapalat" w:hAnsi="GHEA Grapalat"/>
          <w:sz w:val="20"/>
          <w:szCs w:val="20"/>
        </w:rPr>
        <w:t>​</w:t>
      </w:r>
      <w:r w:rsidRPr="00E6597C">
        <w:rPr>
          <w:rFonts w:ascii="GHEA Grapalat" w:hAnsi="GHEA Grapalat"/>
          <w:sz w:val="20"/>
          <w:szCs w:val="20"/>
          <w:lang w:val="es-ES"/>
        </w:rPr>
        <w:t xml:space="preserve"> </w:t>
      </w:r>
      <w:r w:rsidRPr="00E6597C">
        <w:rPr>
          <w:rFonts w:ascii="GHEA Grapalat" w:hAnsi="GHEA Grapalat"/>
          <w:sz w:val="20"/>
          <w:szCs w:val="20"/>
        </w:rPr>
        <w:t>дать</w:t>
      </w:r>
      <w:r w:rsidRPr="00E6597C">
        <w:rPr>
          <w:rFonts w:ascii="GHEA Grapalat" w:hAnsi="GHEA Grapalat"/>
          <w:sz w:val="20"/>
          <w:szCs w:val="20"/>
          <w:lang w:val="es-ES"/>
        </w:rPr>
        <w:t xml:space="preserve"> </w:t>
      </w:r>
      <w:r w:rsidRPr="00E6597C">
        <w:rPr>
          <w:rFonts w:ascii="GHEA Grapalat" w:hAnsi="GHEA Grapalat"/>
          <w:sz w:val="20"/>
          <w:szCs w:val="20"/>
        </w:rPr>
        <w:t>или</w:t>
      </w:r>
      <w:r w:rsidRPr="00E6597C">
        <w:rPr>
          <w:rFonts w:ascii="GHEA Grapalat" w:hAnsi="GHEA Grapalat"/>
          <w:sz w:val="20"/>
          <w:szCs w:val="20"/>
          <w:lang w:val="es-ES"/>
        </w:rPr>
        <w:t xml:space="preserve"> </w:t>
      </w:r>
      <w:r w:rsidRPr="00E6597C">
        <w:rPr>
          <w:rFonts w:ascii="GHEA Grapalat" w:hAnsi="GHEA Grapalat"/>
          <w:sz w:val="20"/>
          <w:szCs w:val="20"/>
        </w:rPr>
        <w:t>взяточничества</w:t>
      </w:r>
      <w:r w:rsidRPr="00E6597C">
        <w:rPr>
          <w:rFonts w:ascii="GHEA Grapalat" w:hAnsi="GHEA Grapalat"/>
          <w:sz w:val="20"/>
          <w:szCs w:val="20"/>
          <w:lang w:val="es-ES"/>
        </w:rPr>
        <w:t xml:space="preserve"> </w:t>
      </w:r>
      <w:r w:rsidRPr="00E6597C">
        <w:rPr>
          <w:rFonts w:ascii="GHEA Grapalat" w:hAnsi="GHEA Grapalat"/>
          <w:sz w:val="20"/>
          <w:szCs w:val="20"/>
        </w:rPr>
        <w:t>посредничество</w:t>
      </w:r>
      <w:r w:rsidRPr="00E6597C">
        <w:rPr>
          <w:rFonts w:ascii="GHEA Grapalat" w:hAnsi="GHEA Grapalat"/>
          <w:sz w:val="20"/>
          <w:szCs w:val="20"/>
          <w:lang w:val="es-ES"/>
        </w:rPr>
        <w:t xml:space="preserve"> </w:t>
      </w:r>
      <w:r w:rsidRPr="00E6597C">
        <w:rPr>
          <w:rFonts w:ascii="GHEA Grapalat" w:hAnsi="GHEA Grapalat"/>
          <w:sz w:val="20"/>
          <w:szCs w:val="20"/>
        </w:rPr>
        <w:t>и:</w:t>
      </w:r>
      <w:r w:rsidRPr="00E6597C">
        <w:rPr>
          <w:rFonts w:ascii="GHEA Grapalat" w:hAnsi="GHEA Grapalat"/>
          <w:sz w:val="20"/>
          <w:szCs w:val="20"/>
          <w:lang w:val="es-ES"/>
        </w:rPr>
        <w:t xml:space="preserve"> </w:t>
      </w:r>
      <w:r w:rsidRPr="00E6597C">
        <w:rPr>
          <w:rFonts w:ascii="GHEA Grapalat" w:hAnsi="GHEA Grapalat"/>
          <w:sz w:val="20"/>
          <w:szCs w:val="20"/>
        </w:rPr>
        <w:t>по закону</w:t>
      </w:r>
      <w:r w:rsidRPr="00E6597C">
        <w:rPr>
          <w:rFonts w:ascii="GHEA Grapalat" w:hAnsi="GHEA Grapalat"/>
          <w:sz w:val="20"/>
          <w:szCs w:val="20"/>
          <w:lang w:val="es-ES"/>
        </w:rPr>
        <w:t xml:space="preserve"> </w:t>
      </w:r>
      <w:r w:rsidRPr="00E6597C">
        <w:rPr>
          <w:rFonts w:ascii="GHEA Grapalat" w:hAnsi="GHEA Grapalat"/>
          <w:sz w:val="20"/>
          <w:szCs w:val="20"/>
        </w:rPr>
        <w:t>запланировано</w:t>
      </w:r>
      <w:r w:rsidRPr="00E6597C">
        <w:rPr>
          <w:rFonts w:ascii="GHEA Grapalat" w:hAnsi="GHEA Grapalat"/>
          <w:sz w:val="20"/>
          <w:szCs w:val="20"/>
          <w:lang w:val="es-ES"/>
        </w:rPr>
        <w:t xml:space="preserve"> </w:t>
      </w:r>
      <w:r w:rsidRPr="00E6597C">
        <w:rPr>
          <w:rFonts w:ascii="GHEA Grapalat" w:hAnsi="GHEA Grapalat"/>
          <w:sz w:val="20"/>
          <w:szCs w:val="20"/>
        </w:rPr>
        <w:t>экономический</w:t>
      </w:r>
      <w:r w:rsidRPr="00E6597C">
        <w:rPr>
          <w:rFonts w:ascii="GHEA Grapalat" w:hAnsi="GHEA Grapalat"/>
          <w:sz w:val="20"/>
          <w:szCs w:val="20"/>
          <w:lang w:val="es-ES"/>
        </w:rPr>
        <w:t xml:space="preserve"> </w:t>
      </w:r>
      <w:r w:rsidRPr="00E6597C">
        <w:rPr>
          <w:rFonts w:ascii="GHEA Grapalat" w:hAnsi="GHEA Grapalat"/>
          <w:sz w:val="20"/>
          <w:szCs w:val="20"/>
        </w:rPr>
        <w:t>активность</w:t>
      </w:r>
      <w:r w:rsidRPr="00E6597C">
        <w:rPr>
          <w:rFonts w:ascii="GHEA Grapalat" w:hAnsi="GHEA Grapalat"/>
          <w:sz w:val="20"/>
          <w:szCs w:val="20"/>
          <w:lang w:val="es-ES"/>
        </w:rPr>
        <w:t xml:space="preserve"> </w:t>
      </w:r>
      <w:r w:rsidRPr="00E6597C">
        <w:rPr>
          <w:rFonts w:ascii="GHEA Grapalat" w:hAnsi="GHEA Grapalat"/>
          <w:sz w:val="20"/>
          <w:szCs w:val="20"/>
        </w:rPr>
        <w:t>против</w:t>
      </w:r>
      <w:r w:rsidRPr="00E6597C">
        <w:rPr>
          <w:rFonts w:ascii="GHEA Grapalat" w:hAnsi="GHEA Grapalat"/>
          <w:sz w:val="20"/>
          <w:szCs w:val="20"/>
          <w:lang w:val="es-ES"/>
        </w:rPr>
        <w:t xml:space="preserve"> </w:t>
      </w:r>
      <w:r w:rsidRPr="00E6597C">
        <w:rPr>
          <w:rFonts w:ascii="GHEA Grapalat" w:hAnsi="GHEA Grapalat"/>
          <w:sz w:val="20"/>
          <w:szCs w:val="20"/>
        </w:rPr>
        <w:t>направленный</w:t>
      </w:r>
      <w:r w:rsidRPr="00E6597C">
        <w:rPr>
          <w:rFonts w:ascii="GHEA Grapalat" w:hAnsi="GHEA Grapalat"/>
          <w:sz w:val="20"/>
          <w:szCs w:val="20"/>
          <w:lang w:val="es-ES"/>
        </w:rPr>
        <w:t xml:space="preserve"> </w:t>
      </w:r>
      <w:r w:rsidRPr="00E6597C">
        <w:rPr>
          <w:rFonts w:ascii="GHEA Grapalat" w:hAnsi="GHEA Grapalat"/>
          <w:sz w:val="20"/>
          <w:szCs w:val="20"/>
        </w:rPr>
        <w:t>преступления</w:t>
      </w:r>
      <w:r w:rsidRPr="00E6597C">
        <w:rPr>
          <w:rFonts w:ascii="GHEA Grapalat" w:hAnsi="GHEA Grapalat"/>
          <w:sz w:val="20"/>
          <w:szCs w:val="20"/>
          <w:lang w:val="es-ES"/>
        </w:rPr>
        <w:t xml:space="preserve"> </w:t>
      </w:r>
      <w:r w:rsidRPr="00E6597C">
        <w:rPr>
          <w:rFonts w:ascii="GHEA Grapalat" w:hAnsi="GHEA Grapalat"/>
          <w:sz w:val="20"/>
          <w:szCs w:val="20"/>
        </w:rPr>
        <w:t>для</w:t>
      </w:r>
      <w:r w:rsidRPr="00E6597C">
        <w:rPr>
          <w:rFonts w:ascii="GHEA Grapalat" w:hAnsi="GHEA Grapalat" w:cs="Sylfaen"/>
          <w:sz w:val="20"/>
          <w:szCs w:val="20"/>
          <w:lang w:val="es-ES"/>
        </w:rPr>
        <w:t xml:space="preserve"> </w:t>
      </w:r>
      <w:r w:rsidRPr="00E6597C">
        <w:rPr>
          <w:rFonts w:ascii="GHEA Grapalat" w:hAnsi="GHEA Grapalat" w:cs="Sylfaen"/>
          <w:sz w:val="20"/>
          <w:szCs w:val="20"/>
        </w:rPr>
        <w:t>кроме</w:t>
      </w:r>
      <w:r w:rsidRPr="00E6597C">
        <w:rPr>
          <w:rFonts w:ascii="GHEA Grapalat" w:hAnsi="GHEA Grapalat"/>
          <w:sz w:val="20"/>
          <w:szCs w:val="20"/>
          <w:lang w:val="es-ES"/>
        </w:rPr>
        <w:t xml:space="preserve"> </w:t>
      </w:r>
      <w:r w:rsidRPr="00E6597C">
        <w:rPr>
          <w:rFonts w:ascii="GHEA Grapalat" w:hAnsi="GHEA Grapalat" w:cs="Sylfaen"/>
          <w:sz w:val="20"/>
          <w:szCs w:val="20"/>
        </w:rPr>
        <w:t>это</w:t>
      </w:r>
      <w:r w:rsidRPr="00E6597C">
        <w:rPr>
          <w:rFonts w:ascii="GHEA Grapalat" w:hAnsi="GHEA Grapalat"/>
          <w:sz w:val="20"/>
          <w:szCs w:val="20"/>
          <w:lang w:val="es-ES"/>
        </w:rPr>
        <w:t xml:space="preserve"> </w:t>
      </w:r>
      <w:r w:rsidRPr="00E6597C">
        <w:rPr>
          <w:rFonts w:ascii="GHEA Grapalat" w:hAnsi="GHEA Grapalat" w:cs="Sylfaen"/>
          <w:sz w:val="20"/>
          <w:szCs w:val="20"/>
        </w:rPr>
        <w:t xml:space="preserve">случаи </w:t>
      </w:r>
      <w:r w:rsidRPr="00E6597C">
        <w:rPr>
          <w:rFonts w:ascii="GHEA Grapalat" w:hAnsi="GHEA Grapalat"/>
          <w:sz w:val="20"/>
          <w:szCs w:val="20"/>
          <w:lang w:val="es-ES"/>
        </w:rPr>
        <w:t xml:space="preserve">, когда </w:t>
      </w:r>
      <w:r w:rsidRPr="00E6597C">
        <w:rPr>
          <w:rFonts w:ascii="GHEA Grapalat" w:hAnsi="GHEA Grapalat" w:cs="Sylfaen"/>
          <w:sz w:val="20"/>
          <w:szCs w:val="20"/>
        </w:rPr>
        <w:t>убеждение</w:t>
      </w:r>
      <w:r w:rsidRPr="00E6597C">
        <w:rPr>
          <w:rFonts w:ascii="GHEA Grapalat" w:hAnsi="GHEA Grapalat"/>
          <w:sz w:val="20"/>
          <w:szCs w:val="20"/>
          <w:lang w:val="es-ES"/>
        </w:rPr>
        <w:t xml:space="preserve"> </w:t>
      </w:r>
      <w:r w:rsidRPr="00E6597C">
        <w:rPr>
          <w:rFonts w:ascii="GHEA Grapalat" w:hAnsi="GHEA Grapalat" w:cs="Sylfaen"/>
          <w:sz w:val="20"/>
          <w:szCs w:val="20"/>
        </w:rPr>
        <w:t>по закону</w:t>
      </w:r>
      <w:r w:rsidRPr="00E6597C">
        <w:rPr>
          <w:rFonts w:ascii="GHEA Grapalat" w:hAnsi="GHEA Grapalat"/>
          <w:sz w:val="20"/>
          <w:szCs w:val="20"/>
          <w:lang w:val="es-ES"/>
        </w:rPr>
        <w:t xml:space="preserve"> </w:t>
      </w:r>
      <w:r w:rsidRPr="00E6597C">
        <w:rPr>
          <w:rFonts w:ascii="GHEA Grapalat" w:hAnsi="GHEA Grapalat" w:cs="Sylfaen"/>
          <w:sz w:val="20"/>
          <w:szCs w:val="20"/>
        </w:rPr>
        <w:t>определенный</w:t>
      </w:r>
      <w:r w:rsidRPr="00E6597C">
        <w:rPr>
          <w:rFonts w:ascii="GHEA Grapalat" w:hAnsi="GHEA Grapalat"/>
          <w:sz w:val="20"/>
          <w:szCs w:val="20"/>
          <w:lang w:val="es-ES"/>
        </w:rPr>
        <w:t xml:space="preserve"> </w:t>
      </w:r>
      <w:r w:rsidRPr="00E6597C">
        <w:rPr>
          <w:rFonts w:ascii="GHEA Grapalat" w:hAnsi="GHEA Grapalat" w:cs="Sylfaen"/>
          <w:sz w:val="20"/>
          <w:szCs w:val="20"/>
        </w:rPr>
        <w:t>чтобы</w:t>
      </w:r>
      <w:r w:rsidRPr="00E6597C">
        <w:rPr>
          <w:rFonts w:ascii="GHEA Grapalat" w:hAnsi="GHEA Grapalat"/>
          <w:sz w:val="20"/>
          <w:szCs w:val="20"/>
          <w:lang w:val="es-ES"/>
        </w:rPr>
        <w:t xml:space="preserve"> </w:t>
      </w:r>
      <w:r w:rsidRPr="00E6597C">
        <w:rPr>
          <w:rFonts w:ascii="GHEA Grapalat" w:hAnsi="GHEA Grapalat" w:cs="Sylfaen"/>
          <w:sz w:val="20"/>
          <w:szCs w:val="20"/>
        </w:rPr>
        <w:t>оплачено</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или </w:t>
      </w:r>
      <w:r w:rsidRPr="00E6597C">
        <w:rPr>
          <w:rFonts w:ascii="GHEA Grapalat" w:hAnsi="GHEA Grapalat" w:cs="Sylfaen"/>
          <w:sz w:val="20"/>
          <w:szCs w:val="20"/>
        </w:rPr>
        <w:t xml:space="preserve">устраняется </w:t>
      </w:r>
      <w:r w:rsidRPr="00E6597C">
        <w:rPr>
          <w:rFonts w:ascii="GHEA Grapalat" w:hAnsi="GHEA Grapalat"/>
          <w:sz w:val="20"/>
          <w:szCs w:val="20"/>
          <w:lang w:val="es-ES"/>
        </w:rPr>
        <w:t>.</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4) </w:t>
      </w:r>
      <w:r w:rsidR="006F3F15" w:rsidRPr="00BA41C0">
        <w:rPr>
          <w:rFonts w:ascii="GHEA Grapalat" w:hAnsi="GHEA Grapalat" w:cs="Sylfaen"/>
          <w:sz w:val="20"/>
          <w:szCs w:val="20"/>
        </w:rPr>
        <w:t>кому?</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касательно</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шоппинг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в поле</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антиконкурентный</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 xml:space="preserve">согласия </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доминирующий</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позиция</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злоупотреблений</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или</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беспринципный</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соревнование</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для</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ответственность</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определение</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административный</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акт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приложение</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быть представленным</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в день</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предшествующий</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три</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года</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в течение</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стал</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является</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 xml:space="preserve">непривлекательно </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да?</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подал апелляцию</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быть</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случай</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быть оставленным</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является</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 xml:space="preserve">без изменений </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какие?</w:t>
      </w:r>
      <w:r w:rsidRPr="00E6597C">
        <w:rPr>
          <w:rFonts w:ascii="GHEA Grapalat" w:hAnsi="GHEA Grapalat" w:cs="Sylfaen"/>
          <w:sz w:val="20"/>
          <w:szCs w:val="20"/>
          <w:lang w:val="es-ES"/>
        </w:rPr>
        <w:t xml:space="preserve"> </w:t>
      </w:r>
      <w:r w:rsidRPr="00E6597C">
        <w:rPr>
          <w:rFonts w:ascii="GHEA Grapalat" w:hAnsi="GHEA Grapalat" w:cs="Sylfaen"/>
          <w:sz w:val="20"/>
          <w:szCs w:val="20"/>
        </w:rPr>
        <w:t>приложение</w:t>
      </w:r>
      <w:r w:rsidRPr="00E6597C">
        <w:rPr>
          <w:rFonts w:ascii="GHEA Grapalat" w:hAnsi="GHEA Grapalat" w:cs="Sylfaen"/>
          <w:sz w:val="20"/>
          <w:szCs w:val="20"/>
          <w:lang w:val="es-ES"/>
        </w:rPr>
        <w:t xml:space="preserve"> </w:t>
      </w:r>
      <w:r w:rsidRPr="00E6597C">
        <w:rPr>
          <w:rFonts w:ascii="GHEA Grapalat" w:hAnsi="GHEA Grapalat" w:cs="Sylfaen"/>
          <w:sz w:val="20"/>
          <w:szCs w:val="20"/>
        </w:rPr>
        <w:t>представить</w:t>
      </w:r>
      <w:r w:rsidRPr="00E6597C">
        <w:rPr>
          <w:rFonts w:ascii="GHEA Grapalat" w:hAnsi="GHEA Grapalat" w:cs="Sylfaen"/>
          <w:sz w:val="20"/>
          <w:szCs w:val="20"/>
          <w:lang w:val="es-ES"/>
        </w:rPr>
        <w:t xml:space="preserve"> </w:t>
      </w:r>
      <w:r w:rsidRPr="00E6597C">
        <w:rPr>
          <w:rFonts w:ascii="GHEA Grapalat" w:hAnsi="GHEA Grapalat" w:cs="Sylfaen"/>
          <w:sz w:val="20"/>
          <w:szCs w:val="20"/>
        </w:rPr>
        <w:t>дня</w:t>
      </w:r>
      <w:r w:rsidRPr="00E6597C">
        <w:rPr>
          <w:rFonts w:ascii="GHEA Grapalat" w:hAnsi="GHEA Grapalat" w:cs="Sylfaen"/>
          <w:sz w:val="20"/>
          <w:szCs w:val="20"/>
          <w:lang w:val="es-ES"/>
        </w:rPr>
        <w:t xml:space="preserve"> </w:t>
      </w:r>
      <w:r w:rsidRPr="00E6597C">
        <w:rPr>
          <w:rFonts w:ascii="GHEA Grapalat" w:hAnsi="GHEA Grapalat" w:cs="Sylfaen"/>
          <w:sz w:val="20"/>
          <w:szCs w:val="20"/>
        </w:rPr>
        <w:t>по состоянию на</w:t>
      </w:r>
      <w:r w:rsidRPr="00E6597C">
        <w:rPr>
          <w:rFonts w:ascii="GHEA Grapalat" w:hAnsi="GHEA Grapalat" w:cs="Sylfaen"/>
          <w:sz w:val="20"/>
          <w:szCs w:val="20"/>
          <w:lang w:val="es-ES"/>
        </w:rPr>
        <w:t xml:space="preserve"> </w:t>
      </w:r>
      <w:r w:rsidRPr="00E6597C">
        <w:rPr>
          <w:rFonts w:ascii="GHEA Grapalat" w:hAnsi="GHEA Grapalat" w:cs="Sylfaen"/>
          <w:sz w:val="20"/>
          <w:szCs w:val="20"/>
        </w:rPr>
        <w:t>включено</w:t>
      </w:r>
      <w:r w:rsidRPr="00E6597C">
        <w:rPr>
          <w:rFonts w:ascii="GHEA Grapalat" w:hAnsi="GHEA Grapalat" w:cs="Sylfaen"/>
          <w:sz w:val="20"/>
          <w:szCs w:val="20"/>
          <w:lang w:val="es-ES"/>
        </w:rPr>
        <w:t xml:space="preserve"> </w:t>
      </w:r>
      <w:r w:rsidRPr="00E6597C">
        <w:rPr>
          <w:rFonts w:ascii="GHEA Grapalat" w:hAnsi="GHEA Grapalat" w:cs="Sylfaen"/>
          <w:sz w:val="20"/>
          <w:szCs w:val="20"/>
        </w:rPr>
        <w:t>являются</w:t>
      </w:r>
      <w:r w:rsidRPr="00E6597C">
        <w:rPr>
          <w:rFonts w:ascii="GHEA Grapalat" w:hAnsi="GHEA Grapalat" w:cs="Sylfaen"/>
          <w:sz w:val="20"/>
          <w:szCs w:val="20"/>
          <w:lang w:val="es-ES"/>
        </w:rPr>
        <w:t xml:space="preserve"> </w:t>
      </w:r>
      <w:r w:rsidRPr="00E6597C">
        <w:rPr>
          <w:rFonts w:ascii="GHEA Grapalat" w:hAnsi="GHEA Grapalat" w:cs="Sylfaen"/>
          <w:sz w:val="20"/>
          <w:szCs w:val="20"/>
        </w:rPr>
        <w:t>Евразийский</w:t>
      </w:r>
      <w:r w:rsidRPr="00E6597C">
        <w:rPr>
          <w:rFonts w:ascii="GHEA Grapalat" w:hAnsi="GHEA Grapalat" w:cs="Sylfaen"/>
          <w:sz w:val="20"/>
          <w:szCs w:val="20"/>
          <w:lang w:val="es-ES"/>
        </w:rPr>
        <w:t xml:space="preserve"> </w:t>
      </w:r>
      <w:r w:rsidRPr="00E6597C">
        <w:rPr>
          <w:rFonts w:ascii="GHEA Grapalat" w:hAnsi="GHEA Grapalat" w:cs="Sylfaen"/>
          <w:sz w:val="20"/>
          <w:szCs w:val="20"/>
        </w:rPr>
        <w:t>экономический</w:t>
      </w:r>
      <w:r w:rsidRPr="00E6597C">
        <w:rPr>
          <w:rFonts w:ascii="GHEA Grapalat" w:hAnsi="GHEA Grapalat" w:cs="Sylfaen"/>
          <w:sz w:val="20"/>
          <w:szCs w:val="20"/>
          <w:lang w:val="es-ES"/>
        </w:rPr>
        <w:t xml:space="preserve"> </w:t>
      </w:r>
      <w:r w:rsidRPr="00E6597C">
        <w:rPr>
          <w:rFonts w:ascii="GHEA Grapalat" w:hAnsi="GHEA Grapalat" w:cs="Sylfaen"/>
          <w:sz w:val="20"/>
          <w:szCs w:val="20"/>
        </w:rPr>
        <w:t>в профсоюз</w:t>
      </w:r>
      <w:r w:rsidRPr="00E6597C">
        <w:rPr>
          <w:rFonts w:ascii="GHEA Grapalat" w:hAnsi="GHEA Grapalat" w:cs="Sylfaen"/>
          <w:sz w:val="20"/>
          <w:szCs w:val="20"/>
          <w:lang w:val="es-ES"/>
        </w:rPr>
        <w:t xml:space="preserve"> </w:t>
      </w:r>
      <w:r w:rsidRPr="00E6597C">
        <w:rPr>
          <w:rFonts w:ascii="GHEA Grapalat" w:hAnsi="GHEA Grapalat" w:cs="Sylfaen"/>
          <w:sz w:val="20"/>
          <w:szCs w:val="20"/>
        </w:rPr>
        <w:t>член</w:t>
      </w:r>
      <w:r w:rsidRPr="00E6597C">
        <w:rPr>
          <w:rFonts w:ascii="GHEA Grapalat" w:hAnsi="GHEA Grapalat" w:cs="Sylfaen"/>
          <w:sz w:val="20"/>
          <w:szCs w:val="20"/>
          <w:lang w:val="es-ES"/>
        </w:rPr>
        <w:t xml:space="preserve"> </w:t>
      </w:r>
      <w:r w:rsidRPr="00E6597C">
        <w:rPr>
          <w:rFonts w:ascii="GHEA Grapalat" w:hAnsi="GHEA Grapalat" w:cs="Sylfaen"/>
          <w:sz w:val="20"/>
          <w:szCs w:val="20"/>
        </w:rPr>
        <w:t>страны</w:t>
      </w:r>
      <w:r w:rsidRPr="00E6597C">
        <w:rPr>
          <w:rFonts w:ascii="GHEA Grapalat" w:hAnsi="GHEA Grapalat" w:cs="Sylfaen"/>
          <w:sz w:val="20"/>
          <w:szCs w:val="20"/>
          <w:lang w:val="es-ES"/>
        </w:rPr>
        <w:t xml:space="preserve"> </w:t>
      </w:r>
      <w:r w:rsidRPr="00E6597C">
        <w:rPr>
          <w:rFonts w:ascii="GHEA Grapalat" w:hAnsi="GHEA Grapalat" w:cs="Sylfaen"/>
          <w:sz w:val="20"/>
          <w:szCs w:val="20"/>
        </w:rPr>
        <w:t>шоппинг</w:t>
      </w:r>
      <w:r w:rsidRPr="00E6597C">
        <w:rPr>
          <w:rFonts w:ascii="GHEA Grapalat" w:hAnsi="GHEA Grapalat" w:cs="Sylfaen"/>
          <w:sz w:val="20"/>
          <w:szCs w:val="20"/>
          <w:lang w:val="es-ES"/>
        </w:rPr>
        <w:t xml:space="preserve"> </w:t>
      </w:r>
      <w:r w:rsidRPr="00E6597C">
        <w:rPr>
          <w:rFonts w:ascii="GHEA Grapalat" w:hAnsi="GHEA Grapalat" w:cs="Sylfaen"/>
          <w:sz w:val="20"/>
          <w:szCs w:val="20"/>
        </w:rPr>
        <w:t>о</w:t>
      </w:r>
      <w:r w:rsidRPr="00E6597C">
        <w:rPr>
          <w:rFonts w:ascii="GHEA Grapalat" w:hAnsi="GHEA Grapalat" w:cs="Sylfaen"/>
          <w:sz w:val="20"/>
          <w:szCs w:val="20"/>
          <w:lang w:val="es-ES"/>
        </w:rPr>
        <w:t xml:space="preserve"> </w:t>
      </w:r>
      <w:r w:rsidRPr="00E6597C">
        <w:rPr>
          <w:rFonts w:ascii="GHEA Grapalat" w:hAnsi="GHEA Grapalat" w:cs="Sylfaen"/>
          <w:sz w:val="20"/>
          <w:szCs w:val="20"/>
        </w:rPr>
        <w:t>законодательство</w:t>
      </w:r>
      <w:r w:rsidRPr="00E6597C">
        <w:rPr>
          <w:rFonts w:ascii="GHEA Grapalat" w:hAnsi="GHEA Grapalat" w:cs="Sylfaen"/>
          <w:sz w:val="20"/>
          <w:szCs w:val="20"/>
          <w:lang w:val="es-ES"/>
        </w:rPr>
        <w:t xml:space="preserve"> </w:t>
      </w:r>
      <w:r w:rsidRPr="00E6597C">
        <w:rPr>
          <w:rFonts w:ascii="GHEA Grapalat" w:hAnsi="GHEA Grapalat" w:cs="Sylfaen"/>
          <w:sz w:val="20"/>
          <w:szCs w:val="20"/>
        </w:rPr>
        <w:t>в соответствии с</w:t>
      </w:r>
      <w:r w:rsidRPr="00E6597C">
        <w:rPr>
          <w:rFonts w:ascii="GHEA Grapalat" w:hAnsi="GHEA Grapalat" w:cs="Sylfaen"/>
          <w:sz w:val="20"/>
          <w:szCs w:val="20"/>
          <w:lang w:val="es-ES"/>
        </w:rPr>
        <w:t xml:space="preserve"> </w:t>
      </w:r>
      <w:r w:rsidRPr="00E6597C">
        <w:rPr>
          <w:rFonts w:ascii="GHEA Grapalat" w:hAnsi="GHEA Grapalat" w:cs="Sylfaen"/>
          <w:sz w:val="20"/>
          <w:szCs w:val="20"/>
        </w:rPr>
        <w:t>опубликовано</w:t>
      </w:r>
      <w:r w:rsidRPr="00E6597C">
        <w:rPr>
          <w:rFonts w:ascii="GHEA Grapalat" w:hAnsi="GHEA Grapalat" w:cs="Sylfaen"/>
          <w:sz w:val="20"/>
          <w:szCs w:val="20"/>
          <w:lang w:val="es-ES"/>
        </w:rPr>
        <w:t xml:space="preserve"> </w:t>
      </w:r>
      <w:r w:rsidRPr="00E6597C">
        <w:rPr>
          <w:rFonts w:ascii="GHEA Grapalat" w:hAnsi="GHEA Grapalat" w:cs="Sylfaen"/>
          <w:sz w:val="20"/>
          <w:szCs w:val="20"/>
        </w:rPr>
        <w:t>шоппинг</w:t>
      </w:r>
      <w:r w:rsidRPr="00E6597C">
        <w:rPr>
          <w:rFonts w:ascii="GHEA Grapalat" w:hAnsi="GHEA Grapalat" w:cs="Sylfaen"/>
          <w:sz w:val="20"/>
          <w:szCs w:val="20"/>
          <w:lang w:val="es-ES"/>
        </w:rPr>
        <w:t xml:space="preserve"> </w:t>
      </w:r>
      <w:r w:rsidRPr="00E6597C">
        <w:rPr>
          <w:rFonts w:ascii="GHEA Grapalat" w:hAnsi="GHEA Grapalat" w:cs="Sylfaen"/>
          <w:sz w:val="20"/>
          <w:szCs w:val="20"/>
        </w:rPr>
        <w:t>к процессу</w:t>
      </w:r>
      <w:r w:rsidRPr="00E6597C">
        <w:rPr>
          <w:rFonts w:ascii="GHEA Grapalat" w:hAnsi="GHEA Grapalat"/>
          <w:sz w:val="20"/>
          <w:szCs w:val="20"/>
          <w:lang w:val="es-ES"/>
        </w:rPr>
        <w:t xml:space="preserve"> </w:t>
      </w:r>
      <w:r w:rsidRPr="00E6597C">
        <w:rPr>
          <w:rFonts w:ascii="GHEA Grapalat" w:hAnsi="GHEA Grapalat" w:cs="Sylfaen"/>
          <w:sz w:val="20"/>
          <w:szCs w:val="20"/>
        </w:rPr>
        <w:t>участвовать</w:t>
      </w:r>
      <w:r w:rsidRPr="00E6597C">
        <w:rPr>
          <w:rFonts w:ascii="GHEA Grapalat" w:hAnsi="GHEA Grapalat"/>
          <w:sz w:val="20"/>
          <w:szCs w:val="20"/>
          <w:lang w:val="es-ES"/>
        </w:rPr>
        <w:t xml:space="preserve"> </w:t>
      </w:r>
      <w:r w:rsidRPr="00E6597C">
        <w:rPr>
          <w:rFonts w:ascii="GHEA Grapalat" w:hAnsi="GHEA Grapalat" w:cs="Sylfaen"/>
          <w:sz w:val="20"/>
          <w:szCs w:val="20"/>
        </w:rPr>
        <w:t>верно</w:t>
      </w:r>
      <w:r w:rsidRPr="00E6597C">
        <w:rPr>
          <w:rFonts w:ascii="GHEA Grapalat" w:hAnsi="GHEA Grapalat"/>
          <w:sz w:val="20"/>
          <w:szCs w:val="20"/>
          <w:lang w:val="es-ES"/>
        </w:rPr>
        <w:t xml:space="preserve"> </w:t>
      </w:r>
      <w:r w:rsidRPr="00E6597C">
        <w:rPr>
          <w:rFonts w:ascii="GHEA Grapalat" w:hAnsi="GHEA Grapalat" w:cs="Sylfaen"/>
          <w:sz w:val="20"/>
          <w:szCs w:val="20"/>
        </w:rPr>
        <w:t>без</w:t>
      </w:r>
      <w:r w:rsidRPr="00E6597C">
        <w:rPr>
          <w:rFonts w:ascii="GHEA Grapalat" w:hAnsi="GHEA Grapalat"/>
          <w:sz w:val="20"/>
          <w:szCs w:val="20"/>
          <w:lang w:val="es-ES"/>
        </w:rPr>
        <w:t xml:space="preserve"> </w:t>
      </w:r>
      <w:r w:rsidRPr="00E6597C">
        <w:rPr>
          <w:rFonts w:ascii="GHEA Grapalat" w:hAnsi="GHEA Grapalat" w:cs="Sylfaen"/>
          <w:sz w:val="20"/>
          <w:szCs w:val="20"/>
        </w:rPr>
        <w:t>участники</w:t>
      </w:r>
      <w:r w:rsidRPr="00E6597C">
        <w:rPr>
          <w:rFonts w:ascii="GHEA Grapalat" w:hAnsi="GHEA Grapalat"/>
          <w:sz w:val="20"/>
          <w:szCs w:val="20"/>
          <w:lang w:val="es-ES"/>
        </w:rPr>
        <w:t xml:space="preserve"> </w:t>
      </w:r>
      <w:r w:rsidRPr="00E6597C">
        <w:rPr>
          <w:rFonts w:ascii="GHEA Grapalat" w:hAnsi="GHEA Grapalat" w:cs="Sylfaen"/>
          <w:sz w:val="20"/>
          <w:szCs w:val="20"/>
        </w:rPr>
        <w:t xml:space="preserve">в списке </w:t>
      </w:r>
      <w:r w:rsidRPr="00E6597C">
        <w:rPr>
          <w:rFonts w:ascii="GHEA Grapalat" w:hAnsi="GHEA Grapalat" w:cs="Sylfaen"/>
          <w:sz w:val="20"/>
          <w:szCs w:val="20"/>
          <w:lang w:val="es-ES"/>
        </w:rPr>
        <w:t>.</w:t>
      </w:r>
    </w:p>
    <w:p w14:paraId="63DCBD40" w14:textId="77777777"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6) </w:t>
      </w:r>
      <w:r w:rsidRPr="00E6597C">
        <w:rPr>
          <w:rFonts w:ascii="GHEA Grapalat" w:hAnsi="GHEA Grapalat"/>
          <w:sz w:val="20"/>
          <w:szCs w:val="20"/>
        </w:rPr>
        <w:t>какие?</w:t>
      </w:r>
      <w:r w:rsidRPr="00E6597C">
        <w:rPr>
          <w:rFonts w:ascii="GHEA Grapalat" w:hAnsi="GHEA Grapalat"/>
          <w:sz w:val="20"/>
          <w:szCs w:val="20"/>
          <w:lang w:val="es-ES"/>
        </w:rPr>
        <w:t xml:space="preserve"> </w:t>
      </w:r>
      <w:r w:rsidRPr="00E6597C">
        <w:rPr>
          <w:rFonts w:ascii="GHEA Grapalat" w:hAnsi="GHEA Grapalat"/>
          <w:sz w:val="20"/>
          <w:szCs w:val="20"/>
        </w:rPr>
        <w:t>приложение</w:t>
      </w:r>
      <w:r w:rsidRPr="00E6597C">
        <w:rPr>
          <w:rFonts w:ascii="GHEA Grapalat" w:hAnsi="GHEA Grapalat"/>
          <w:sz w:val="20"/>
          <w:szCs w:val="20"/>
          <w:lang w:val="es-ES"/>
        </w:rPr>
        <w:t xml:space="preserve"> </w:t>
      </w:r>
      <w:r w:rsidRPr="00E6597C">
        <w:rPr>
          <w:rFonts w:ascii="GHEA Grapalat" w:hAnsi="GHEA Grapalat"/>
          <w:sz w:val="20"/>
          <w:szCs w:val="20"/>
        </w:rPr>
        <w:t>представить</w:t>
      </w:r>
      <w:r w:rsidRPr="00E6597C">
        <w:rPr>
          <w:rFonts w:ascii="GHEA Grapalat" w:hAnsi="GHEA Grapalat"/>
          <w:sz w:val="20"/>
          <w:szCs w:val="20"/>
          <w:lang w:val="es-ES"/>
        </w:rPr>
        <w:t xml:space="preserve"> </w:t>
      </w:r>
      <w:r w:rsidRPr="00E6597C">
        <w:rPr>
          <w:rFonts w:ascii="GHEA Grapalat" w:hAnsi="GHEA Grapalat"/>
          <w:sz w:val="20"/>
          <w:szCs w:val="20"/>
        </w:rPr>
        <w:t>дня</w:t>
      </w:r>
      <w:r w:rsidRPr="00E6597C">
        <w:rPr>
          <w:rFonts w:ascii="GHEA Grapalat" w:hAnsi="GHEA Grapalat"/>
          <w:sz w:val="20"/>
          <w:szCs w:val="20"/>
          <w:lang w:val="es-ES"/>
        </w:rPr>
        <w:t xml:space="preserve"> </w:t>
      </w:r>
      <w:r w:rsidRPr="00E6597C">
        <w:rPr>
          <w:rFonts w:ascii="GHEA Grapalat" w:hAnsi="GHEA Grapalat"/>
          <w:sz w:val="20"/>
          <w:szCs w:val="20"/>
        </w:rPr>
        <w:t>по состоянию на</w:t>
      </w:r>
      <w:r w:rsidRPr="00E6597C">
        <w:rPr>
          <w:rFonts w:ascii="GHEA Grapalat" w:hAnsi="GHEA Grapalat"/>
          <w:sz w:val="20"/>
          <w:szCs w:val="20"/>
          <w:lang w:val="es-ES"/>
        </w:rPr>
        <w:t xml:space="preserve"> </w:t>
      </w:r>
      <w:r w:rsidRPr="00E6597C">
        <w:rPr>
          <w:rFonts w:ascii="GHEA Grapalat" w:hAnsi="GHEA Grapalat" w:cs="Sylfaen"/>
          <w:sz w:val="20"/>
          <w:szCs w:val="20"/>
        </w:rPr>
        <w:t>включено</w:t>
      </w:r>
      <w:r w:rsidRPr="00E6597C">
        <w:rPr>
          <w:rFonts w:ascii="GHEA Grapalat" w:hAnsi="GHEA Grapalat"/>
          <w:sz w:val="20"/>
          <w:szCs w:val="20"/>
          <w:lang w:val="es-ES"/>
        </w:rPr>
        <w:t xml:space="preserve"> </w:t>
      </w:r>
      <w:r w:rsidRPr="00E6597C">
        <w:rPr>
          <w:rFonts w:ascii="GHEA Grapalat" w:hAnsi="GHEA Grapalat" w:cs="Sylfaen"/>
          <w:sz w:val="20"/>
          <w:szCs w:val="20"/>
        </w:rPr>
        <w:t>являются</w:t>
      </w:r>
      <w:r w:rsidRPr="00E6597C">
        <w:rPr>
          <w:rFonts w:ascii="GHEA Grapalat" w:hAnsi="GHEA Grapalat"/>
          <w:sz w:val="20"/>
          <w:szCs w:val="20"/>
          <w:lang w:val="es-ES"/>
        </w:rPr>
        <w:t xml:space="preserve"> </w:t>
      </w:r>
      <w:r w:rsidRPr="00E6597C">
        <w:rPr>
          <w:rFonts w:ascii="GHEA Grapalat" w:hAnsi="GHEA Grapalat" w:cs="Sylfaen"/>
          <w:sz w:val="20"/>
          <w:szCs w:val="20"/>
        </w:rPr>
        <w:t>шоппинг</w:t>
      </w:r>
      <w:r w:rsidRPr="00E6597C">
        <w:rPr>
          <w:rFonts w:ascii="GHEA Grapalat" w:hAnsi="GHEA Grapalat" w:cs="Sylfaen"/>
          <w:sz w:val="20"/>
          <w:szCs w:val="20"/>
          <w:lang w:val="es-ES"/>
        </w:rPr>
        <w:t xml:space="preserve"> </w:t>
      </w:r>
      <w:r w:rsidRPr="00E6597C">
        <w:rPr>
          <w:rFonts w:ascii="GHEA Grapalat" w:hAnsi="GHEA Grapalat" w:cs="Sylfaen"/>
          <w:sz w:val="20"/>
          <w:szCs w:val="20"/>
        </w:rPr>
        <w:t>к процессу</w:t>
      </w:r>
      <w:r w:rsidRPr="00E6597C">
        <w:rPr>
          <w:rFonts w:ascii="GHEA Grapalat" w:hAnsi="GHEA Grapalat"/>
          <w:sz w:val="20"/>
          <w:szCs w:val="20"/>
          <w:lang w:val="es-ES"/>
        </w:rPr>
        <w:t xml:space="preserve"> </w:t>
      </w:r>
      <w:r w:rsidRPr="00E6597C">
        <w:rPr>
          <w:rFonts w:ascii="GHEA Grapalat" w:hAnsi="GHEA Grapalat" w:cs="Sylfaen"/>
          <w:sz w:val="20"/>
          <w:szCs w:val="20"/>
        </w:rPr>
        <w:t>участвовать</w:t>
      </w:r>
      <w:r w:rsidRPr="00E6597C">
        <w:rPr>
          <w:rFonts w:ascii="GHEA Grapalat" w:hAnsi="GHEA Grapalat"/>
          <w:sz w:val="20"/>
          <w:szCs w:val="20"/>
          <w:lang w:val="es-ES"/>
        </w:rPr>
        <w:t xml:space="preserve"> </w:t>
      </w:r>
      <w:r w:rsidRPr="00E6597C">
        <w:rPr>
          <w:rFonts w:ascii="GHEA Grapalat" w:hAnsi="GHEA Grapalat" w:cs="Sylfaen"/>
          <w:sz w:val="20"/>
          <w:szCs w:val="20"/>
        </w:rPr>
        <w:t>верно</w:t>
      </w:r>
      <w:r w:rsidRPr="00E6597C">
        <w:rPr>
          <w:rFonts w:ascii="GHEA Grapalat" w:hAnsi="GHEA Grapalat"/>
          <w:sz w:val="20"/>
          <w:szCs w:val="20"/>
          <w:lang w:val="es-ES"/>
        </w:rPr>
        <w:t xml:space="preserve"> </w:t>
      </w:r>
      <w:r w:rsidRPr="00E6597C">
        <w:rPr>
          <w:rFonts w:ascii="GHEA Grapalat" w:hAnsi="GHEA Grapalat" w:cs="Sylfaen"/>
          <w:sz w:val="20"/>
          <w:szCs w:val="20"/>
        </w:rPr>
        <w:t>без</w:t>
      </w:r>
      <w:r w:rsidRPr="00E6597C">
        <w:rPr>
          <w:rFonts w:ascii="GHEA Grapalat" w:hAnsi="GHEA Grapalat"/>
          <w:sz w:val="20"/>
          <w:szCs w:val="20"/>
          <w:lang w:val="es-ES"/>
        </w:rPr>
        <w:t xml:space="preserve"> </w:t>
      </w:r>
      <w:r w:rsidRPr="00015CC3">
        <w:rPr>
          <w:rFonts w:ascii="GHEA Grapalat" w:hAnsi="GHEA Grapalat" w:cs="Sylfaen"/>
          <w:sz w:val="20"/>
          <w:szCs w:val="20"/>
        </w:rPr>
        <w:t>участники</w:t>
      </w:r>
      <w:r w:rsidRPr="00015CC3">
        <w:rPr>
          <w:rFonts w:ascii="GHEA Grapalat" w:hAnsi="GHEA Grapalat"/>
          <w:sz w:val="20"/>
          <w:szCs w:val="20"/>
          <w:lang w:val="es-ES"/>
        </w:rPr>
        <w:t xml:space="preserve"> </w:t>
      </w:r>
      <w:r w:rsidRPr="00015CC3">
        <w:rPr>
          <w:rFonts w:ascii="GHEA Grapalat" w:hAnsi="GHEA Grapalat" w:cs="Sylfaen"/>
          <w:sz w:val="20"/>
          <w:szCs w:val="20"/>
        </w:rPr>
        <w:t xml:space="preserve">в списке </w:t>
      </w:r>
      <w:r w:rsidRPr="00015CC3">
        <w:rPr>
          <w:rFonts w:ascii="GHEA Grapalat" w:hAnsi="GHEA Grapalat"/>
          <w:sz w:val="20"/>
          <w:szCs w:val="20"/>
          <w:lang w:val="es-ES"/>
        </w:rPr>
        <w:t>.</w:t>
      </w:r>
    </w:p>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При этом если участник был включен в списки, предусмотренные подпунктами 5 и 6 настоящего пункта, после даты подачи заявки, то данная его заявка не подлежит отклонению.</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Участник включается в список участников, не имеющих права участвовать в процессе закупки (далее также список), если:</w:t>
      </w:r>
    </w:p>
    <w:p w14:paraId="12C3F4B7"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нарушило обязательство, предусмотренное договором или принятое в рамках процесса закупки, что привело к одностороннему расторжению договора заказчиком или прекращению дальнейшего участия данного участника в процессе закупки, а участник не произвел оплату размер заявки, контракта и/или квалификационного обеспечения в течение срока, определенного приглашением и/или контрактом;</w:t>
      </w:r>
    </w:p>
    <w:p w14:paraId="028FD27F"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поскольку выбранный участник отказался или был лишен права на заключение договора.</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Для оценки права на участие участнику необходимо предоставить вместе с заявкой утвержденные им:</w:t>
      </w:r>
      <w:r w:rsidRPr="00E6597C">
        <w:rPr>
          <w:rFonts w:ascii="GHEA Grapalat" w:hAnsi="GHEA Grapalat" w:cs="Arial"/>
          <w:sz w:val="20"/>
          <w:lang w:val="es-ES"/>
        </w:rPr>
        <w:t xml:space="preserve"> 2. </w:t>
      </w:r>
      <w:r w:rsidR="005D30FC">
        <w:rPr>
          <w:rFonts w:ascii="GHEA Grapalat" w:hAnsi="GHEA Grapalat" w:cs="Arial"/>
          <w:sz w:val="20"/>
          <w:lang w:val="hy-AM"/>
        </w:rPr>
        <w:t xml:space="preserve">1 </w:t>
      </w:r>
      <w:r w:rsidRPr="00E6597C">
        <w:rPr>
          <w:rFonts w:ascii="GHEA Grapalat" w:hAnsi="GHEA Grapalat" w:cs="Arial"/>
          <w:sz w:val="20"/>
          <w:lang w:val="es-ES"/>
        </w:rPr>
        <w:t xml:space="preserve">2-я </w:t>
      </w:r>
      <w:r w:rsidRPr="00E6597C">
        <w:rPr>
          <w:rFonts w:ascii="GHEA Grapalat" w:hAnsi="GHEA Grapalat" w:cs="Sylfaen"/>
          <w:sz w:val="20"/>
          <w:lang w:val="es-ES"/>
        </w:rPr>
        <w:t>часть приглашения</w:t>
      </w:r>
      <w:r w:rsidRPr="00E6597C">
        <w:rPr>
          <w:rFonts w:ascii="GHEA Grapalat" w:hAnsi="GHEA Grapalat" w:cs="Arial"/>
          <w:sz w:val="20"/>
          <w:lang w:val="es-ES"/>
        </w:rPr>
        <w:t xml:space="preserve"> </w:t>
      </w:r>
      <w:r w:rsidRPr="00E6597C">
        <w:rPr>
          <w:rFonts w:ascii="GHEA Grapalat" w:hAnsi="GHEA Grapalat" w:cs="Sylfaen"/>
          <w:sz w:val="20"/>
          <w:lang w:val="es-ES"/>
        </w:rPr>
        <w:t>с точкой</w:t>
      </w:r>
      <w:r w:rsidRPr="00E6597C">
        <w:rPr>
          <w:rFonts w:ascii="GHEA Grapalat" w:hAnsi="GHEA Grapalat" w:cs="Arial"/>
          <w:sz w:val="20"/>
          <w:lang w:val="es-ES"/>
        </w:rPr>
        <w:t xml:space="preserve"> </w:t>
      </w:r>
      <w:r w:rsidRPr="00E6597C">
        <w:rPr>
          <w:rFonts w:ascii="GHEA Grapalat" w:hAnsi="GHEA Grapalat" w:cs="Sylfaen"/>
          <w:sz w:val="20"/>
          <w:lang w:val="es-ES"/>
        </w:rPr>
        <w:t>запланировано</w:t>
      </w:r>
      <w:r w:rsidRPr="00E6597C">
        <w:rPr>
          <w:rFonts w:ascii="GHEA Grapalat" w:hAnsi="GHEA Grapalat" w:cs="Arial"/>
          <w:sz w:val="20"/>
          <w:lang w:val="es-ES"/>
        </w:rPr>
        <w:t xml:space="preserve"> </w:t>
      </w:r>
      <w:r w:rsidRPr="00E6597C">
        <w:rPr>
          <w:rFonts w:ascii="GHEA Grapalat" w:hAnsi="GHEA Grapalat" w:cs="Sylfaen"/>
          <w:sz w:val="20"/>
          <w:lang w:val="es-ES"/>
        </w:rPr>
        <w:t>в письменной форме</w:t>
      </w:r>
      <w:r w:rsidRPr="00E6597C">
        <w:rPr>
          <w:rFonts w:ascii="GHEA Grapalat" w:hAnsi="GHEA Grapalat" w:cs="Arial"/>
          <w:sz w:val="20"/>
          <w:lang w:val="es-ES"/>
        </w:rPr>
        <w:t xml:space="preserve"> </w:t>
      </w:r>
      <w:r w:rsidRPr="00E6597C">
        <w:rPr>
          <w:rFonts w:ascii="GHEA Grapalat" w:hAnsi="GHEA Grapalat" w:cs="Sylfaen"/>
          <w:sz w:val="20"/>
          <w:lang w:val="es-ES"/>
        </w:rPr>
        <w:t xml:space="preserve">заявление. </w:t>
      </w:r>
      <w:r w:rsidR="00EB487B" w:rsidRPr="00E6597C">
        <w:rPr>
          <w:rFonts w:ascii="GHEA Grapalat" w:hAnsi="GHEA Grapalat" w:cs="Sylfaen"/>
          <w:sz w:val="20"/>
        </w:rPr>
        <w:t>Кроме</w:t>
      </w:r>
      <w:r w:rsidR="00EB487B" w:rsidRPr="00E6597C">
        <w:rPr>
          <w:rFonts w:ascii="GHEA Grapalat" w:hAnsi="GHEA Grapalat" w:cs="Sylfaen"/>
          <w:sz w:val="20"/>
          <w:lang w:val="es-ES"/>
        </w:rPr>
        <w:t xml:space="preserve"> </w:t>
      </w:r>
      <w:r w:rsidR="00EB487B" w:rsidRPr="00E6597C">
        <w:rPr>
          <w:rFonts w:ascii="GHEA Grapalat" w:hAnsi="GHEA Grapalat" w:cs="Sylfaen"/>
          <w:sz w:val="20"/>
        </w:rPr>
        <w:t>настоящим</w:t>
      </w:r>
      <w:r w:rsidR="00EB487B" w:rsidRPr="00E6597C">
        <w:rPr>
          <w:rFonts w:ascii="GHEA Grapalat" w:hAnsi="GHEA Grapalat" w:cs="Sylfaen"/>
          <w:sz w:val="20"/>
          <w:lang w:val="es-ES"/>
        </w:rPr>
        <w:t xml:space="preserve"> </w:t>
      </w:r>
      <w:r w:rsidR="00EB487B" w:rsidRPr="00E6597C">
        <w:rPr>
          <w:rFonts w:ascii="GHEA Grapalat" w:hAnsi="GHEA Grapalat" w:cs="Sylfaen"/>
          <w:sz w:val="20"/>
        </w:rPr>
        <w:t>с точкой</w:t>
      </w:r>
      <w:r w:rsidR="00EB487B" w:rsidRPr="00E6597C">
        <w:rPr>
          <w:rFonts w:ascii="GHEA Grapalat" w:hAnsi="GHEA Grapalat" w:cs="Sylfaen"/>
          <w:sz w:val="20"/>
          <w:lang w:val="es-ES"/>
        </w:rPr>
        <w:t xml:space="preserve"> </w:t>
      </w:r>
      <w:r w:rsidR="00EB487B" w:rsidRPr="00E6597C">
        <w:rPr>
          <w:rFonts w:ascii="GHEA Grapalat" w:hAnsi="GHEA Grapalat" w:cs="Sylfaen"/>
          <w:sz w:val="20"/>
        </w:rPr>
        <w:t>запланировано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из объявления</w:t>
      </w:r>
      <w:r w:rsidR="00EB487B" w:rsidRPr="00E6597C">
        <w:rPr>
          <w:rFonts w:ascii="GHEA Grapalat" w:hAnsi="GHEA Grapalat" w:cs="Sylfaen"/>
          <w:sz w:val="20"/>
          <w:lang w:val="es-ES"/>
        </w:rPr>
        <w:t xml:space="preserve"> </w:t>
      </w:r>
      <w:r w:rsidR="00EB487B" w:rsidRPr="00E6597C">
        <w:rPr>
          <w:rFonts w:ascii="GHEA Grapalat" w:hAnsi="GHEA Grapalat" w:cs="Sylfaen"/>
          <w:sz w:val="20"/>
        </w:rPr>
        <w:t>участие</w:t>
      </w:r>
      <w:r w:rsidR="00EB487B" w:rsidRPr="00E6597C">
        <w:rPr>
          <w:rFonts w:ascii="GHEA Grapalat" w:hAnsi="GHEA Grapalat" w:cs="Sylfaen"/>
          <w:sz w:val="20"/>
          <w:lang w:val="es-ES"/>
        </w:rPr>
        <w:t xml:space="preserve"> </w:t>
      </w:r>
      <w:r w:rsidR="00EB487B" w:rsidRPr="00E6597C">
        <w:rPr>
          <w:rFonts w:ascii="GHEA Grapalat" w:hAnsi="GHEA Grapalat" w:cs="Sylfaen"/>
          <w:sz w:val="20"/>
        </w:rPr>
        <w:t>права</w:t>
      </w:r>
      <w:r w:rsidR="00EB487B" w:rsidRPr="00E6597C">
        <w:rPr>
          <w:rFonts w:ascii="GHEA Grapalat" w:hAnsi="GHEA Grapalat" w:cs="Sylfaen"/>
          <w:sz w:val="20"/>
          <w:lang w:val="es-ES"/>
        </w:rPr>
        <w:t xml:space="preserve"> </w:t>
      </w:r>
      <w:r w:rsidR="00EB487B" w:rsidRPr="00E6597C">
        <w:rPr>
          <w:rFonts w:ascii="GHEA Grapalat" w:hAnsi="GHEA Grapalat" w:cs="Sylfaen"/>
          <w:sz w:val="20"/>
        </w:rPr>
        <w:t>оценка</w:t>
      </w:r>
      <w:r w:rsidR="00EB487B" w:rsidRPr="00E6597C">
        <w:rPr>
          <w:rFonts w:ascii="GHEA Grapalat" w:hAnsi="GHEA Grapalat" w:cs="Sylfaen"/>
          <w:sz w:val="20"/>
          <w:lang w:val="es-ES"/>
        </w:rPr>
        <w:t xml:space="preserve"> </w:t>
      </w:r>
      <w:r w:rsidR="00EB487B" w:rsidRPr="00E6597C">
        <w:rPr>
          <w:rFonts w:ascii="GHEA Grapalat" w:hAnsi="GHEA Grapalat" w:cs="Sylfaen"/>
          <w:sz w:val="20"/>
        </w:rPr>
        <w:t>для</w:t>
      </w:r>
      <w:r w:rsidR="00EB487B" w:rsidRPr="00E6597C">
        <w:rPr>
          <w:rFonts w:ascii="GHEA Grapalat" w:hAnsi="GHEA Grapalat" w:cs="Sylfaen"/>
          <w:sz w:val="20"/>
          <w:lang w:val="es-ES"/>
        </w:rPr>
        <w:t xml:space="preserve"> </w:t>
      </w:r>
      <w:r w:rsidR="00EB487B" w:rsidRPr="00E6597C">
        <w:rPr>
          <w:rFonts w:ascii="GHEA Grapalat" w:hAnsi="GHEA Grapalat" w:cs="Sylfaen"/>
          <w:sz w:val="20"/>
        </w:rPr>
        <w:t xml:space="preserve">от участника </w:t>
      </w:r>
      <w:r w:rsidR="00EB487B" w:rsidRPr="00E6597C">
        <w:rPr>
          <w:rFonts w:ascii="GHEA Grapalat" w:hAnsi="GHEA Grapalat" w:cs="Sylfaen"/>
          <w:sz w:val="20"/>
          <w:lang w:val="es-ES"/>
        </w:rPr>
        <w:t xml:space="preserve">, </w:t>
      </w:r>
      <w:r w:rsidR="00EB487B" w:rsidRPr="00E6597C">
        <w:rPr>
          <w:rFonts w:ascii="GHEA Grapalat" w:hAnsi="GHEA Grapalat" w:cs="Sylfaen"/>
          <w:sz w:val="20"/>
        </w:rPr>
        <w:t>что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кажется</w:t>
      </w:r>
      <w:r w:rsidR="00EB487B" w:rsidRPr="00E6597C">
        <w:rPr>
          <w:rFonts w:ascii="GHEA Grapalat" w:hAnsi="GHEA Grapalat" w:cs="Sylfaen"/>
          <w:sz w:val="20"/>
          <w:lang w:val="es-ES"/>
        </w:rPr>
        <w:t xml:space="preserve"> </w:t>
      </w:r>
      <w:r w:rsidR="00EB487B" w:rsidRPr="00E6597C">
        <w:rPr>
          <w:rFonts w:ascii="GHEA Grapalat" w:hAnsi="GHEA Grapalat" w:cs="Sylfaen"/>
          <w:sz w:val="20"/>
        </w:rPr>
        <w:t>выбрано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от участника</w:t>
      </w:r>
      <w:r w:rsidR="00EB487B" w:rsidRPr="00E6597C">
        <w:rPr>
          <w:rFonts w:ascii="GHEA Grapalat" w:hAnsi="GHEA Grapalat" w:cs="Sylfaen"/>
          <w:sz w:val="20"/>
          <w:lang w:val="es-ES"/>
        </w:rPr>
        <w:t xml:space="preserve"> </w:t>
      </w:r>
      <w:r w:rsidR="00EB487B" w:rsidRPr="00E6597C">
        <w:rPr>
          <w:rFonts w:ascii="GHEA Grapalat" w:hAnsi="GHEA Grapalat" w:cs="Sylfaen"/>
          <w:sz w:val="20"/>
        </w:rPr>
        <w:t>другой</w:t>
      </w:r>
      <w:r w:rsidR="00EB487B" w:rsidRPr="00E6597C">
        <w:rPr>
          <w:rFonts w:ascii="GHEA Grapalat" w:hAnsi="GHEA Grapalat" w:cs="Sylfaen"/>
          <w:sz w:val="20"/>
          <w:lang w:val="es-ES"/>
        </w:rPr>
        <w:t xml:space="preserve"> </w:t>
      </w:r>
      <w:r w:rsidR="00EB487B" w:rsidRPr="00E6597C">
        <w:rPr>
          <w:rFonts w:ascii="GHEA Grapalat" w:hAnsi="GHEA Grapalat" w:cs="Sylfaen"/>
          <w:sz w:val="20"/>
        </w:rPr>
        <w:t>документы</w:t>
      </w:r>
      <w:r w:rsidR="00EB487B" w:rsidRPr="00E6597C">
        <w:rPr>
          <w:rFonts w:ascii="GHEA Grapalat" w:hAnsi="GHEA Grapalat" w:cs="Sylfaen"/>
          <w:sz w:val="20"/>
          <w:lang w:val="es-ES"/>
        </w:rPr>
        <w:t xml:space="preserve"> </w:t>
      </w:r>
      <w:r w:rsidR="00EB487B" w:rsidRPr="00E6597C">
        <w:rPr>
          <w:rFonts w:ascii="GHEA Grapalat" w:hAnsi="GHEA Grapalat" w:cs="Sylfaen"/>
          <w:sz w:val="20"/>
        </w:rPr>
        <w:t>или</w:t>
      </w:r>
      <w:r w:rsidR="00EB487B" w:rsidRPr="00E6597C">
        <w:rPr>
          <w:rFonts w:ascii="GHEA Grapalat" w:hAnsi="GHEA Grapalat" w:cs="Sylfaen"/>
          <w:sz w:val="20"/>
          <w:lang w:val="es-ES"/>
        </w:rPr>
        <w:t xml:space="preserve"> </w:t>
      </w:r>
      <w:r w:rsidR="00EB487B" w:rsidRPr="00E6597C">
        <w:rPr>
          <w:rFonts w:ascii="GHEA Grapalat" w:hAnsi="GHEA Grapalat" w:cs="Sylfaen"/>
          <w:sz w:val="20"/>
        </w:rPr>
        <w:t>оправдания</w:t>
      </w:r>
      <w:r w:rsidR="00EB487B" w:rsidRPr="00E6597C">
        <w:rPr>
          <w:rFonts w:ascii="GHEA Grapalat" w:hAnsi="GHEA Grapalat" w:cs="Sylfaen"/>
          <w:sz w:val="20"/>
          <w:lang w:val="es-ES"/>
        </w:rPr>
        <w:t xml:space="preserve"> </w:t>
      </w:r>
      <w:r w:rsidR="00EB487B" w:rsidRPr="00E6597C">
        <w:rPr>
          <w:rFonts w:ascii="GHEA Grapalat" w:hAnsi="GHEA Grapalat" w:cs="Sylfaen"/>
          <w:sz w:val="20"/>
        </w:rPr>
        <w:t>они не</w:t>
      </w:r>
      <w:r w:rsidR="00EB487B" w:rsidRPr="00E6597C">
        <w:rPr>
          <w:rFonts w:ascii="GHEA Grapalat" w:hAnsi="GHEA Grapalat" w:cs="Sylfaen"/>
          <w:sz w:val="20"/>
          <w:lang w:val="es-ES"/>
        </w:rPr>
        <w:t xml:space="preserve"> </w:t>
      </w:r>
      <w:r w:rsidR="00EB487B" w:rsidRPr="00E6597C">
        <w:rPr>
          <w:rFonts w:ascii="GHEA Grapalat" w:hAnsi="GHEA Grapalat" w:cs="Sylfaen"/>
          <w:sz w:val="20"/>
        </w:rPr>
        <w:t>может</w:t>
      </w:r>
      <w:r w:rsidR="00EB487B" w:rsidRPr="00E6597C">
        <w:rPr>
          <w:rFonts w:ascii="GHEA Grapalat" w:hAnsi="GHEA Grapalat" w:cs="Sylfaen"/>
          <w:sz w:val="20"/>
          <w:lang w:val="es-ES"/>
        </w:rPr>
        <w:t xml:space="preserve"> быть </w:t>
      </w:r>
      <w:r w:rsidR="00EB487B" w:rsidRPr="00E6597C">
        <w:rPr>
          <w:rFonts w:ascii="GHEA Grapalat" w:hAnsi="GHEA Grapalat" w:cs="Sylfaen"/>
          <w:sz w:val="20"/>
        </w:rPr>
        <w:t>востребованным</w:t>
      </w:r>
      <w:r w:rsidRPr="00E6597C">
        <w:rPr>
          <w:rFonts w:ascii="GHEA Grapalat" w:hAnsi="GHEA Grapalat" w:cs="Tahoma"/>
          <w:sz w:val="20"/>
          <w:lang w:val="hy-AM"/>
        </w:rPr>
        <w:t xml:space="preserve"> </w:t>
      </w:r>
      <w:r w:rsidR="007A4BB9" w:rsidRPr="00E6597C">
        <w:rPr>
          <w:rFonts w:ascii="GHEA Grapalat" w:hAnsi="GHEA Grapalat" w:cs="Tahoma"/>
          <w:sz w:val="20"/>
        </w:rPr>
        <w:t>Принять участие</w:t>
      </w:r>
      <w:r w:rsidR="007A4BB9" w:rsidRPr="00E6597C">
        <w:rPr>
          <w:rFonts w:ascii="GHEA Grapalat" w:hAnsi="GHEA Grapalat" w:cs="Tahoma"/>
          <w:sz w:val="20"/>
          <w:lang w:val="es-ES"/>
        </w:rPr>
        <w:t xml:space="preserve"> </w:t>
      </w:r>
      <w:r w:rsidR="007A4BB9" w:rsidRPr="00E6597C">
        <w:rPr>
          <w:rFonts w:ascii="GHEA Grapalat" w:hAnsi="GHEA Grapalat" w:cs="Tahoma"/>
          <w:sz w:val="20"/>
        </w:rPr>
        <w:t>заявление</w:t>
      </w:r>
      <w:r w:rsidR="007A4BB9" w:rsidRPr="00E6597C">
        <w:rPr>
          <w:rFonts w:ascii="GHEA Grapalat" w:hAnsi="GHEA Grapalat" w:cs="Tahoma"/>
          <w:sz w:val="20"/>
          <w:lang w:val="es-ES"/>
        </w:rPr>
        <w:t xml:space="preserve"> </w:t>
      </w:r>
      <w:r w:rsidR="007A4BB9" w:rsidRPr="00E6597C">
        <w:rPr>
          <w:rFonts w:ascii="GHEA Grapalat" w:hAnsi="GHEA Grapalat" w:cs="Tahoma"/>
          <w:sz w:val="20"/>
        </w:rPr>
        <w:t>подлинность</w:t>
      </w:r>
      <w:r w:rsidR="007A4BB9" w:rsidRPr="00E6597C">
        <w:rPr>
          <w:rFonts w:ascii="GHEA Grapalat" w:hAnsi="GHEA Grapalat" w:cs="Tahoma"/>
          <w:sz w:val="20"/>
          <w:lang w:val="es-ES"/>
        </w:rPr>
        <w:t xml:space="preserve"> </w:t>
      </w:r>
      <w:r w:rsidR="007A4BB9" w:rsidRPr="00E6597C">
        <w:rPr>
          <w:rFonts w:ascii="GHEA Grapalat" w:hAnsi="GHEA Grapalat" w:cs="Tahoma"/>
          <w:sz w:val="20"/>
        </w:rPr>
        <w:t>оценщик</w:t>
      </w:r>
      <w:r w:rsidR="007A4BB9" w:rsidRPr="00E6597C">
        <w:rPr>
          <w:rFonts w:ascii="GHEA Grapalat" w:hAnsi="GHEA Grapalat" w:cs="Tahoma"/>
          <w:sz w:val="20"/>
          <w:lang w:val="es-ES"/>
        </w:rPr>
        <w:t xml:space="preserve"> </w:t>
      </w:r>
      <w:r w:rsidR="007A4BB9" w:rsidRPr="00E6597C">
        <w:rPr>
          <w:rFonts w:ascii="GHEA Grapalat" w:hAnsi="GHEA Grapalat" w:cs="Tahoma"/>
          <w:sz w:val="20"/>
        </w:rPr>
        <w:t xml:space="preserve">комиссионная </w:t>
      </w:r>
      <w:r w:rsidR="007A4BB9" w:rsidRPr="00E6597C">
        <w:rPr>
          <w:rFonts w:ascii="GHEA Grapalat" w:hAnsi="GHEA Grapalat" w:cs="Tahoma"/>
          <w:sz w:val="20"/>
          <w:lang w:val="es-ES"/>
        </w:rPr>
        <w:t xml:space="preserve">( </w:t>
      </w:r>
      <w:r w:rsidR="007A4BB9" w:rsidRPr="00E6597C">
        <w:rPr>
          <w:rFonts w:ascii="GHEA Grapalat" w:hAnsi="GHEA Grapalat" w:cs="Tahoma"/>
          <w:sz w:val="20"/>
        </w:rPr>
        <w:t xml:space="preserve">далее </w:t>
      </w:r>
      <w:r w:rsidR="007A4BB9" w:rsidRPr="00E6597C">
        <w:rPr>
          <w:rFonts w:ascii="GHEA Grapalat" w:hAnsi="GHEA Grapalat" w:cs="Tahoma"/>
          <w:sz w:val="20"/>
          <w:lang w:val="es-ES"/>
        </w:rPr>
        <w:t xml:space="preserve">: </w:t>
      </w:r>
      <w:r w:rsidR="007A4BB9" w:rsidRPr="00E6597C">
        <w:rPr>
          <w:rFonts w:ascii="GHEA Grapalat" w:hAnsi="GHEA Grapalat" w:cs="Tahoma"/>
          <w:sz w:val="20"/>
        </w:rPr>
        <w:t xml:space="preserve">комиссия </w:t>
      </w:r>
      <w:r w:rsidR="007A4BB9" w:rsidRPr="00E6597C">
        <w:rPr>
          <w:rFonts w:ascii="GHEA Grapalat" w:hAnsi="GHEA Grapalat" w:cs="Tahoma"/>
          <w:sz w:val="20"/>
          <w:lang w:val="es-ES"/>
        </w:rPr>
        <w:t xml:space="preserve">) </w:t>
      </w:r>
      <w:r w:rsidR="007A4BB9" w:rsidRPr="00E6597C">
        <w:rPr>
          <w:rFonts w:ascii="GHEA Grapalat" w:hAnsi="GHEA Grapalat" w:cs="Tahoma"/>
          <w:sz w:val="20"/>
        </w:rPr>
        <w:t>оценка</w:t>
      </w:r>
      <w:r w:rsidR="007A4BB9" w:rsidRPr="00E6597C">
        <w:rPr>
          <w:rFonts w:ascii="GHEA Grapalat" w:hAnsi="GHEA Grapalat" w:cs="Tahoma"/>
          <w:sz w:val="20"/>
          <w:lang w:val="es-ES"/>
        </w:rPr>
        <w:t xml:space="preserve"> </w:t>
      </w:r>
      <w:r w:rsidR="007A4BB9" w:rsidRPr="00E6597C">
        <w:rPr>
          <w:rFonts w:ascii="GHEA Grapalat" w:hAnsi="GHEA Grapalat" w:cs="Tahoma"/>
          <w:sz w:val="20"/>
        </w:rPr>
        <w:t>является</w:t>
      </w:r>
      <w:r w:rsidR="007A4BB9" w:rsidRPr="00E6597C">
        <w:rPr>
          <w:rFonts w:ascii="GHEA Grapalat" w:hAnsi="GHEA Grapalat" w:cs="Tahoma"/>
          <w:sz w:val="20"/>
          <w:lang w:val="es-ES"/>
        </w:rPr>
        <w:t xml:space="preserve"> </w:t>
      </w:r>
      <w:r w:rsidR="007A4BB9" w:rsidRPr="00E6597C">
        <w:rPr>
          <w:rFonts w:ascii="GHEA Grapalat" w:hAnsi="GHEA Grapalat" w:cs="Tahoma"/>
          <w:sz w:val="20"/>
        </w:rPr>
        <w:t>настоящим</w:t>
      </w:r>
      <w:r w:rsidR="007A4BB9" w:rsidRPr="00E6597C">
        <w:rPr>
          <w:rFonts w:ascii="GHEA Grapalat" w:hAnsi="GHEA Grapalat" w:cs="Tahoma"/>
          <w:sz w:val="20"/>
          <w:lang w:val="es-ES"/>
        </w:rPr>
        <w:t xml:space="preserve"> </w:t>
      </w:r>
      <w:r w:rsidR="007A4BB9" w:rsidRPr="00E6597C">
        <w:rPr>
          <w:rFonts w:ascii="GHEA Grapalat" w:hAnsi="GHEA Grapalat" w:cs="Tahoma"/>
          <w:sz w:val="20"/>
        </w:rPr>
        <w:t>по приглашению</w:t>
      </w:r>
      <w:r w:rsidR="007A4BB9" w:rsidRPr="00E6597C">
        <w:rPr>
          <w:rFonts w:ascii="GHEA Grapalat" w:hAnsi="GHEA Grapalat" w:cs="Tahoma"/>
          <w:sz w:val="20"/>
          <w:lang w:val="es-ES"/>
        </w:rPr>
        <w:t xml:space="preserve"> </w:t>
      </w:r>
      <w:r w:rsidR="007A4BB9" w:rsidRPr="00E6597C">
        <w:rPr>
          <w:rFonts w:ascii="GHEA Grapalat" w:hAnsi="GHEA Grapalat" w:cs="Tahoma"/>
          <w:sz w:val="20"/>
        </w:rPr>
        <w:t>определенный</w:t>
      </w:r>
      <w:r w:rsidR="007A4BB9" w:rsidRPr="00E6597C">
        <w:rPr>
          <w:rFonts w:ascii="GHEA Grapalat" w:hAnsi="GHEA Grapalat" w:cs="Tahoma"/>
          <w:sz w:val="20"/>
          <w:lang w:val="es-ES"/>
        </w:rPr>
        <w:t xml:space="preserve"> </w:t>
      </w:r>
      <w:r w:rsidR="007A4BB9" w:rsidRPr="00E6597C">
        <w:rPr>
          <w:rFonts w:ascii="GHEA Grapalat" w:hAnsi="GHEA Grapalat" w:cs="Tahoma"/>
          <w:sz w:val="20"/>
        </w:rPr>
        <w:t xml:space="preserve">с условиями </w:t>
      </w:r>
      <w:r w:rsidR="007A4BB9" w:rsidRPr="00E6597C">
        <w:rPr>
          <w:rFonts w:ascii="GHEA Grapalat" w:hAnsi="GHEA Grapalat" w:cs="Tahoma"/>
          <w:sz w:val="20"/>
          <w:lang w:val="es-ES"/>
        </w:rPr>
        <w:t>.</w:t>
      </w:r>
    </w:p>
    <w:p w14:paraId="68151F4C" w14:textId="77777777"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t xml:space="preserve">2.3 </w:t>
      </w:r>
      <w:r w:rsidR="007367D4" w:rsidRPr="00BA7559">
        <w:rPr>
          <w:rFonts w:ascii="GHEA Grapalat" w:hAnsi="GHEA Grapalat" w:cs="Sylfaen"/>
          <w:sz w:val="20"/>
          <w:szCs w:val="20"/>
        </w:rPr>
        <w:t>Участник:</w:t>
      </w:r>
      <w:r w:rsidR="007367D4" w:rsidRPr="00BA7559">
        <w:rPr>
          <w:rFonts w:ascii="GHEA Grapalat" w:hAnsi="GHEA Grapalat" w:cs="Sylfaen"/>
          <w:sz w:val="20"/>
          <w:szCs w:val="20"/>
          <w:lang w:val="es-ES"/>
        </w:rPr>
        <w:t xml:space="preserve"> 6- </w:t>
      </w:r>
      <w:r w:rsidR="007367D4" w:rsidRPr="00BA7559">
        <w:rPr>
          <w:rFonts w:ascii="GHEA Grapalat" w:hAnsi="GHEA Grapalat" w:cs="Sylfaen"/>
          <w:sz w:val="20"/>
          <w:szCs w:val="20"/>
        </w:rPr>
        <w:t xml:space="preserve">е число </w:t>
      </w:r>
      <w:r w:rsidR="007367D4" w:rsidRPr="00BA7559">
        <w:rPr>
          <w:rFonts w:ascii="GHEA Grapalat" w:hAnsi="GHEA Grapalat" w:cs="Sylfaen"/>
          <w:sz w:val="20"/>
          <w:szCs w:val="20"/>
          <w:lang w:val="hy-AM"/>
        </w:rPr>
        <w:t>Оренка</w:t>
      </w:r>
      <w:r w:rsidR="007367D4" w:rsidRPr="00BA7559">
        <w:rPr>
          <w:rFonts w:ascii="GHEA Grapalat" w:hAnsi="GHEA Grapalat" w:cs="Sylfaen"/>
          <w:sz w:val="20"/>
          <w:szCs w:val="20"/>
          <w:lang w:val="es-ES"/>
        </w:rPr>
        <w:t xml:space="preserve"> 1 </w:t>
      </w:r>
      <w:r w:rsidR="007367D4" w:rsidRPr="00BA7559">
        <w:rPr>
          <w:rFonts w:ascii="GHEA Grapalat" w:hAnsi="GHEA Grapalat" w:cs="Sylfaen"/>
          <w:sz w:val="20"/>
          <w:szCs w:val="20"/>
        </w:rPr>
        <w:t>статьи​</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 xml:space="preserve">часть </w:t>
      </w:r>
      <w:r w:rsidR="007367D4" w:rsidRPr="00BA7559">
        <w:rPr>
          <w:rFonts w:ascii="GHEA Grapalat" w:hAnsi="GHEA Grapalat" w:cs="Sylfaen"/>
          <w:sz w:val="20"/>
          <w:szCs w:val="20"/>
          <w:lang w:val="es-ES"/>
        </w:rPr>
        <w:t xml:space="preserve">6 </w:t>
      </w:r>
      <w:r w:rsidR="007367D4" w:rsidRPr="00BA7559">
        <w:rPr>
          <w:rFonts w:ascii="GHEA Grapalat" w:hAnsi="GHEA Grapalat" w:cs="Sylfaen"/>
          <w:sz w:val="20"/>
          <w:szCs w:val="20"/>
        </w:rPr>
        <w:t>с точкой</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запланировано</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в списке</w:t>
      </w:r>
      <w:r w:rsidR="007367D4" w:rsidRPr="00BA7559">
        <w:rPr>
          <w:rFonts w:ascii="GHEA Grapalat" w:hAnsi="GHEA Grapalat" w:cs="Sylfaen"/>
          <w:sz w:val="20"/>
          <w:szCs w:val="20"/>
          <w:lang w:val="es-ES"/>
        </w:rPr>
        <w:t xml:space="preserve"> быть </w:t>
      </w:r>
      <w:r w:rsidR="007367D4" w:rsidRPr="00BA7559">
        <w:rPr>
          <w:rFonts w:ascii="GHEA Grapalat" w:hAnsi="GHEA Grapalat" w:cs="Sylfaen"/>
          <w:sz w:val="20"/>
          <w:szCs w:val="20"/>
        </w:rPr>
        <w:t>включенным в него</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расположение</w:t>
      </w:r>
      <w:r w:rsidR="007367D4" w:rsidRPr="00BA7559">
        <w:rPr>
          <w:rFonts w:ascii="GHEA Grapalat" w:hAnsi="GHEA Grapalat" w:cs="Sylfaen"/>
          <w:sz w:val="20"/>
          <w:szCs w:val="20"/>
          <w:lang w:val="es-ES"/>
        </w:rPr>
        <w:t xml:space="preserve"> в </w:t>
      </w:r>
      <w:r w:rsidR="007367D4" w:rsidRPr="00BA7559">
        <w:rPr>
          <w:rFonts w:ascii="GHEA Grapalat" w:hAnsi="GHEA Grapalat" w:cs="Sylfaen"/>
          <w:sz w:val="20"/>
          <w:szCs w:val="20"/>
        </w:rPr>
        <w:t xml:space="preserve">течение периода </w:t>
      </w:r>
      <w:r w:rsidR="007367D4" w:rsidRPr="00BA7559">
        <w:rPr>
          <w:rFonts w:ascii="GHEA Grapalat" w:hAnsi="GHEA Grapalat" w:cs="Sylfaen"/>
          <w:sz w:val="20"/>
          <w:szCs w:val="20"/>
          <w:lang w:val="es-ES"/>
        </w:rPr>
        <w:t xml:space="preserve">автоматически </w:t>
      </w:r>
      <w:r w:rsidR="007367D4" w:rsidRPr="00BA7559">
        <w:rPr>
          <w:rFonts w:ascii="GHEA Grapalat" w:hAnsi="GHEA Grapalat" w:cs="Sylfaen"/>
          <w:sz w:val="20"/>
          <w:szCs w:val="20"/>
        </w:rPr>
        <w:t>приводит к</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является</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последний</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с</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взаимосвязаны</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люди</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шоппинг</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к процессу</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участие</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права</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 xml:space="preserve">ограничения </w:t>
      </w:r>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t>Запрещенный</w:t>
      </w:r>
      <w:r w:rsidRPr="00E6597C">
        <w:rPr>
          <w:rFonts w:ascii="GHEA Grapalat" w:hAnsi="GHEA Grapalat"/>
          <w:sz w:val="20"/>
          <w:szCs w:val="20"/>
          <w:lang w:val="es-ES"/>
        </w:rPr>
        <w:t xml:space="preserve"> </w:t>
      </w:r>
      <w:r w:rsidRPr="00E6597C">
        <w:rPr>
          <w:rFonts w:ascii="GHEA Grapalat" w:hAnsi="GHEA Grapalat" w:cs="Sylfaen"/>
          <w:sz w:val="20"/>
          <w:szCs w:val="20"/>
        </w:rPr>
        <w:t>является</w:t>
      </w:r>
      <w:r w:rsidRPr="00E6597C">
        <w:rPr>
          <w:rFonts w:ascii="GHEA Grapalat" w:hAnsi="GHEA Grapalat"/>
          <w:sz w:val="20"/>
          <w:szCs w:val="20"/>
          <w:lang w:val="es-ES"/>
        </w:rPr>
        <w:t xml:space="preserve"> </w:t>
      </w:r>
      <w:r w:rsidRPr="00E6597C">
        <w:rPr>
          <w:rFonts w:ascii="GHEA Grapalat" w:hAnsi="GHEA Grapalat"/>
          <w:sz w:val="20"/>
          <w:szCs w:val="20"/>
        </w:rPr>
        <w:t>настоящим</w:t>
      </w:r>
      <w:r w:rsidRPr="00E6597C">
        <w:rPr>
          <w:rFonts w:ascii="GHEA Grapalat" w:hAnsi="GHEA Grapalat"/>
          <w:sz w:val="20"/>
          <w:szCs w:val="20"/>
          <w:lang w:val="es-ES"/>
        </w:rPr>
        <w:t xml:space="preserve"> </w:t>
      </w:r>
      <w:r w:rsidRPr="00E6597C">
        <w:rPr>
          <w:rFonts w:ascii="GHEA Grapalat" w:hAnsi="GHEA Grapalat"/>
          <w:sz w:val="20"/>
          <w:szCs w:val="20"/>
        </w:rPr>
        <w:t>с точкой</w:t>
      </w:r>
      <w:r w:rsidRPr="00E6597C">
        <w:rPr>
          <w:rFonts w:ascii="GHEA Grapalat" w:hAnsi="GHEA Grapalat"/>
          <w:sz w:val="20"/>
          <w:szCs w:val="20"/>
          <w:lang w:val="es-ES"/>
        </w:rPr>
        <w:t xml:space="preserve"> </w:t>
      </w:r>
      <w:r w:rsidRPr="00E6597C">
        <w:rPr>
          <w:rFonts w:ascii="GHEA Grapalat" w:hAnsi="GHEA Grapalat"/>
          <w:sz w:val="20"/>
          <w:szCs w:val="20"/>
        </w:rPr>
        <w:t>определенный</w:t>
      </w:r>
      <w:r w:rsidRPr="00E6597C">
        <w:rPr>
          <w:rFonts w:ascii="GHEA Grapalat" w:hAnsi="GHEA Grapalat"/>
          <w:sz w:val="20"/>
          <w:szCs w:val="20"/>
          <w:lang w:val="es-ES"/>
        </w:rPr>
        <w:t xml:space="preserve"> </w:t>
      </w:r>
      <w:r w:rsidRPr="00E6597C">
        <w:rPr>
          <w:rFonts w:ascii="GHEA Grapalat" w:hAnsi="GHEA Grapalat"/>
          <w:sz w:val="20"/>
          <w:szCs w:val="20"/>
        </w:rPr>
        <w:t>взаимосвязаны</w:t>
      </w:r>
      <w:r w:rsidRPr="00E6597C">
        <w:rPr>
          <w:rFonts w:ascii="GHEA Grapalat" w:hAnsi="GHEA Grapalat"/>
          <w:sz w:val="20"/>
          <w:szCs w:val="20"/>
          <w:lang w:val="es-ES"/>
        </w:rPr>
        <w:t xml:space="preserve"> </w:t>
      </w:r>
      <w:r w:rsidRPr="00E6597C">
        <w:rPr>
          <w:rFonts w:ascii="GHEA Grapalat" w:hAnsi="GHEA Grapalat"/>
          <w:sz w:val="20"/>
          <w:szCs w:val="20"/>
        </w:rPr>
        <w:t>люди</w:t>
      </w:r>
      <w:r w:rsidRPr="00E6597C">
        <w:rPr>
          <w:rFonts w:ascii="GHEA Grapalat" w:hAnsi="GHEA Grapalat"/>
          <w:sz w:val="20"/>
          <w:szCs w:val="20"/>
          <w:lang w:val="es-ES"/>
        </w:rPr>
        <w:t xml:space="preserve"> </w:t>
      </w:r>
      <w:r w:rsidRPr="00E6597C">
        <w:rPr>
          <w:rFonts w:ascii="GHEA Grapalat" w:hAnsi="GHEA Grapalat"/>
          <w:sz w:val="20"/>
          <w:szCs w:val="20"/>
        </w:rPr>
        <w:t xml:space="preserve">и </w:t>
      </w:r>
      <w:r w:rsidRPr="00E6597C">
        <w:rPr>
          <w:rFonts w:ascii="GHEA Grapalat" w:hAnsi="GHEA Grapalat"/>
          <w:sz w:val="20"/>
          <w:szCs w:val="20"/>
          <w:lang w:val="es-ES"/>
        </w:rPr>
        <w:t xml:space="preserve">( </w:t>
      </w:r>
      <w:r w:rsidRPr="00E6597C">
        <w:rPr>
          <w:rFonts w:ascii="GHEA Grapalat" w:hAnsi="GHEA Grapalat"/>
          <w:sz w:val="20"/>
          <w:szCs w:val="20"/>
        </w:rPr>
        <w:t xml:space="preserve">или </w:t>
      </w:r>
      <w:r w:rsidRPr="00E6597C">
        <w:rPr>
          <w:rFonts w:ascii="GHEA Grapalat" w:hAnsi="GHEA Grapalat"/>
          <w:sz w:val="20"/>
          <w:szCs w:val="20"/>
          <w:lang w:val="es-ES"/>
        </w:rPr>
        <w:t xml:space="preserve">) </w:t>
      </w:r>
      <w:r w:rsidRPr="00E6597C">
        <w:rPr>
          <w:rFonts w:ascii="GHEA Grapalat" w:hAnsi="GHEA Grapalat" w:cs="Sylfaen"/>
          <w:sz w:val="20"/>
          <w:szCs w:val="20"/>
        </w:rPr>
        <w:t>то же самое</w:t>
      </w:r>
      <w:r w:rsidRPr="00E6597C">
        <w:rPr>
          <w:rFonts w:ascii="GHEA Grapalat" w:hAnsi="GHEA Grapalat"/>
          <w:sz w:val="20"/>
          <w:szCs w:val="20"/>
          <w:lang w:val="es-ES"/>
        </w:rPr>
        <w:t xml:space="preserve"> </w:t>
      </w:r>
      <w:r w:rsidRPr="00E6597C">
        <w:rPr>
          <w:rFonts w:ascii="GHEA Grapalat" w:hAnsi="GHEA Grapalat" w:cs="Sylfaen"/>
          <w:sz w:val="20"/>
          <w:szCs w:val="20"/>
        </w:rPr>
        <w:t xml:space="preserve">по человеку </w:t>
      </w:r>
      <w:r w:rsidRPr="00E6597C">
        <w:rPr>
          <w:rFonts w:ascii="GHEA Grapalat" w:hAnsi="GHEA Grapalat"/>
          <w:sz w:val="20"/>
          <w:szCs w:val="20"/>
          <w:lang w:val="es-ES"/>
        </w:rPr>
        <w:t xml:space="preserve">( </w:t>
      </w:r>
      <w:r w:rsidRPr="00E6597C">
        <w:rPr>
          <w:rFonts w:ascii="GHEA Grapalat" w:hAnsi="GHEA Grapalat" w:cs="Sylfaen"/>
          <w:sz w:val="20"/>
          <w:szCs w:val="20"/>
        </w:rPr>
        <w:t xml:space="preserve">ам </w:t>
      </w:r>
      <w:r w:rsidRPr="00E6597C">
        <w:rPr>
          <w:rFonts w:ascii="GHEA Grapalat" w:hAnsi="GHEA Grapalat"/>
          <w:sz w:val="20"/>
          <w:szCs w:val="20"/>
          <w:lang w:val="es-ES"/>
        </w:rPr>
        <w:t xml:space="preserve">) . </w:t>
      </w:r>
      <w:r w:rsidRPr="00E6597C">
        <w:rPr>
          <w:rFonts w:ascii="GHEA Grapalat" w:hAnsi="GHEA Grapalat" w:cs="Sylfaen"/>
          <w:sz w:val="20"/>
          <w:szCs w:val="20"/>
        </w:rPr>
        <w:t>учредил</w:t>
      </w:r>
      <w:r w:rsidRPr="00E6597C">
        <w:rPr>
          <w:rFonts w:ascii="GHEA Grapalat" w:hAnsi="GHEA Grapalat"/>
          <w:sz w:val="20"/>
          <w:szCs w:val="20"/>
          <w:lang w:val="es-ES"/>
        </w:rPr>
        <w:t xml:space="preserve"> </w:t>
      </w:r>
      <w:r w:rsidRPr="00E6597C">
        <w:rPr>
          <w:rFonts w:ascii="GHEA Grapalat" w:hAnsi="GHEA Grapalat" w:cs="Sylfaen"/>
          <w:sz w:val="20"/>
          <w:szCs w:val="20"/>
        </w:rPr>
        <w:t>или</w:t>
      </w:r>
      <w:r w:rsidRPr="00E6597C">
        <w:rPr>
          <w:rFonts w:ascii="GHEA Grapalat" w:hAnsi="GHEA Grapalat"/>
          <w:sz w:val="20"/>
          <w:szCs w:val="20"/>
          <w:lang w:val="es-ES"/>
        </w:rPr>
        <w:t xml:space="preserve"> </w:t>
      </w:r>
      <w:r w:rsidRPr="00E6597C">
        <w:rPr>
          <w:rFonts w:ascii="GHEA Grapalat" w:hAnsi="GHEA Grapalat" w:cs="Sylfaen"/>
          <w:sz w:val="20"/>
          <w:szCs w:val="20"/>
        </w:rPr>
        <w:t>более</w:t>
      </w:r>
      <w:r w:rsidRPr="00E6597C">
        <w:rPr>
          <w:rFonts w:ascii="GHEA Grapalat" w:hAnsi="GHEA Grapalat"/>
          <w:sz w:val="20"/>
          <w:szCs w:val="20"/>
          <w:lang w:val="es-ES"/>
        </w:rPr>
        <w:t xml:space="preserve"> </w:t>
      </w:r>
      <w:r w:rsidRPr="00E6597C">
        <w:rPr>
          <w:rFonts w:ascii="GHEA Grapalat" w:hAnsi="GHEA Grapalat" w:cs="Sylfaen"/>
          <w:sz w:val="20"/>
          <w:szCs w:val="20"/>
        </w:rPr>
        <w:t>чем</w:t>
      </w:r>
      <w:r w:rsidRPr="00E6597C">
        <w:rPr>
          <w:rFonts w:ascii="GHEA Grapalat" w:hAnsi="GHEA Grapalat"/>
          <w:sz w:val="20"/>
          <w:szCs w:val="20"/>
          <w:lang w:val="es-ES"/>
        </w:rPr>
        <w:t xml:space="preserve"> </w:t>
      </w:r>
      <w:r w:rsidRPr="00E6597C">
        <w:rPr>
          <w:rFonts w:ascii="GHEA Grapalat" w:hAnsi="GHEA Grapalat" w:cs="Sylfaen"/>
          <w:sz w:val="20"/>
          <w:szCs w:val="20"/>
        </w:rPr>
        <w:t>пятьдесят</w:t>
      </w:r>
      <w:r w:rsidRPr="00E6597C">
        <w:rPr>
          <w:rFonts w:ascii="GHEA Grapalat" w:hAnsi="GHEA Grapalat"/>
          <w:sz w:val="20"/>
          <w:szCs w:val="20"/>
          <w:lang w:val="es-ES"/>
        </w:rPr>
        <w:t xml:space="preserve"> </w:t>
      </w:r>
      <w:r w:rsidRPr="00E6597C">
        <w:rPr>
          <w:rFonts w:ascii="GHEA Grapalat" w:hAnsi="GHEA Grapalat" w:cs="Sylfaen"/>
          <w:sz w:val="20"/>
          <w:szCs w:val="20"/>
        </w:rPr>
        <w:t>процент</w:t>
      </w:r>
      <w:r w:rsidRPr="00E6597C">
        <w:rPr>
          <w:rFonts w:ascii="GHEA Grapalat" w:hAnsi="GHEA Grapalat"/>
          <w:sz w:val="20"/>
          <w:szCs w:val="20"/>
          <w:lang w:val="es-ES"/>
        </w:rPr>
        <w:t xml:space="preserve"> </w:t>
      </w:r>
      <w:r w:rsidRPr="00E6597C">
        <w:rPr>
          <w:rFonts w:ascii="GHEA Grapalat" w:hAnsi="GHEA Grapalat" w:cs="Sylfaen"/>
          <w:sz w:val="20"/>
          <w:szCs w:val="20"/>
        </w:rPr>
        <w:t>в то же время</w:t>
      </w:r>
      <w:r w:rsidRPr="00E6597C">
        <w:rPr>
          <w:rFonts w:ascii="GHEA Grapalat" w:hAnsi="GHEA Grapalat"/>
          <w:sz w:val="20"/>
          <w:szCs w:val="20"/>
          <w:lang w:val="es-ES"/>
        </w:rPr>
        <w:t xml:space="preserve"> </w:t>
      </w:r>
      <w:r w:rsidRPr="00E6597C">
        <w:rPr>
          <w:rFonts w:ascii="GHEA Grapalat" w:hAnsi="GHEA Grapalat" w:cs="Sylfaen"/>
          <w:sz w:val="20"/>
          <w:szCs w:val="20"/>
        </w:rPr>
        <w:t xml:space="preserve">принадлежащий лицу </w:t>
      </w:r>
      <w:r w:rsidRPr="00E6597C">
        <w:rPr>
          <w:rFonts w:ascii="GHEA Grapalat" w:hAnsi="GHEA Grapalat"/>
          <w:sz w:val="20"/>
          <w:szCs w:val="20"/>
          <w:lang w:val="es-ES"/>
        </w:rPr>
        <w:t xml:space="preserve">( </w:t>
      </w:r>
      <w:r w:rsidRPr="00E6597C">
        <w:rPr>
          <w:rFonts w:ascii="GHEA Grapalat" w:hAnsi="GHEA Grapalat" w:cs="Sylfaen"/>
          <w:sz w:val="20"/>
          <w:szCs w:val="20"/>
        </w:rPr>
        <w:t xml:space="preserve">ам </w:t>
      </w:r>
      <w:r w:rsidRPr="00E6597C">
        <w:rPr>
          <w:rFonts w:ascii="GHEA Grapalat" w:hAnsi="GHEA Grapalat"/>
          <w:sz w:val="20"/>
          <w:szCs w:val="20"/>
          <w:lang w:val="es-ES"/>
        </w:rPr>
        <w:t xml:space="preserve">). </w:t>
      </w:r>
      <w:r w:rsidRPr="00E6597C">
        <w:rPr>
          <w:rFonts w:ascii="GHEA Grapalat" w:hAnsi="GHEA Grapalat" w:cs="Sylfaen"/>
          <w:sz w:val="20"/>
          <w:szCs w:val="20"/>
        </w:rPr>
        <w:t>иметь долю</w:t>
      </w:r>
      <w:r w:rsidRPr="00E6597C">
        <w:rPr>
          <w:rFonts w:ascii="GHEA Grapalat" w:hAnsi="GHEA Grapalat"/>
          <w:sz w:val="20"/>
          <w:szCs w:val="20"/>
          <w:lang w:val="es-ES"/>
        </w:rPr>
        <w:t xml:space="preserve">​ </w:t>
      </w:r>
      <w:r w:rsidRPr="00E6597C">
        <w:rPr>
          <w:rFonts w:ascii="GHEA Grapalat" w:hAnsi="GHEA Grapalat" w:cs="Sylfaen"/>
          <w:sz w:val="20"/>
          <w:szCs w:val="20"/>
        </w:rPr>
        <w:lastRenderedPageBreak/>
        <w:t>организации</w:t>
      </w:r>
      <w:r w:rsidRPr="00E6597C">
        <w:rPr>
          <w:rFonts w:ascii="GHEA Grapalat" w:hAnsi="GHEA Grapalat"/>
          <w:sz w:val="20"/>
          <w:szCs w:val="20"/>
          <w:lang w:val="es-ES"/>
        </w:rPr>
        <w:t xml:space="preserve"> </w:t>
      </w:r>
      <w:r w:rsidRPr="00E6597C">
        <w:rPr>
          <w:rFonts w:ascii="GHEA Grapalat" w:hAnsi="GHEA Grapalat" w:cs="Sylfaen"/>
          <w:sz w:val="20"/>
          <w:szCs w:val="20"/>
        </w:rPr>
        <w:t>одновременный</w:t>
      </w:r>
      <w:r w:rsidRPr="00E6597C">
        <w:rPr>
          <w:rFonts w:ascii="GHEA Grapalat" w:hAnsi="GHEA Grapalat"/>
          <w:sz w:val="20"/>
          <w:szCs w:val="20"/>
          <w:lang w:val="es-ES"/>
        </w:rPr>
        <w:t xml:space="preserve"> </w:t>
      </w:r>
      <w:r w:rsidRPr="00E6597C">
        <w:rPr>
          <w:rFonts w:ascii="GHEA Grapalat" w:hAnsi="GHEA Grapalat" w:cs="Sylfaen"/>
          <w:sz w:val="20"/>
          <w:szCs w:val="20"/>
        </w:rPr>
        <w:t>участие</w:t>
      </w:r>
      <w:r w:rsidRPr="00E6597C">
        <w:rPr>
          <w:rFonts w:ascii="GHEA Grapalat" w:hAnsi="GHEA Grapalat"/>
          <w:sz w:val="20"/>
          <w:szCs w:val="20"/>
          <w:lang w:val="es-ES"/>
        </w:rPr>
        <w:t xml:space="preserve"> </w:t>
      </w:r>
      <w:r w:rsidR="00EB487B" w:rsidRPr="00E6597C">
        <w:rPr>
          <w:rFonts w:ascii="GHEA Grapalat" w:hAnsi="GHEA Grapalat"/>
          <w:sz w:val="20"/>
          <w:szCs w:val="20"/>
        </w:rPr>
        <w:t>настоящим</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к процедуре</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в то же время</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 xml:space="preserve">доза </w:t>
      </w:r>
      <w:r w:rsidR="008628EC" w:rsidRPr="00E6597C">
        <w:rPr>
          <w:rFonts w:ascii="GHEA Grapalat" w:hAnsi="GHEA Grapalat" w:cs="Sylfaen"/>
          <w:sz w:val="20"/>
          <w:szCs w:val="20"/>
          <w:lang w:val="es-ES"/>
        </w:rPr>
        <w:t xml:space="preserve">), </w:t>
      </w:r>
      <w:r w:rsidRPr="00E6597C">
        <w:rPr>
          <w:rFonts w:ascii="GHEA Grapalat" w:hAnsi="GHEA Grapalat" w:cs="Sylfaen"/>
          <w:sz w:val="20"/>
          <w:szCs w:val="20"/>
        </w:rPr>
        <w:t>за исключением</w:t>
      </w:r>
      <w:r w:rsidRPr="00E6597C">
        <w:rPr>
          <w:rFonts w:ascii="GHEA Grapalat" w:hAnsi="GHEA Grapalat"/>
          <w:sz w:val="20"/>
          <w:szCs w:val="20"/>
          <w:lang w:val="es-ES"/>
        </w:rPr>
        <w:t xml:space="preserve"> </w:t>
      </w:r>
      <w:r w:rsidRPr="00E6597C">
        <w:rPr>
          <w:rFonts w:ascii="GHEA Grapalat" w:hAnsi="GHEA Grapalat" w:cs="Sylfaen"/>
          <w:sz w:val="20"/>
          <w:szCs w:val="20"/>
        </w:rPr>
        <w:t>государства</w:t>
      </w:r>
      <w:r w:rsidRPr="00E6597C">
        <w:rPr>
          <w:rFonts w:ascii="GHEA Grapalat" w:hAnsi="GHEA Grapalat"/>
          <w:sz w:val="20"/>
          <w:szCs w:val="20"/>
          <w:lang w:val="es-ES"/>
        </w:rPr>
        <w:t xml:space="preserve"> </w:t>
      </w:r>
      <w:r w:rsidRPr="00E6597C">
        <w:rPr>
          <w:rFonts w:ascii="GHEA Grapalat" w:hAnsi="GHEA Grapalat" w:cs="Sylfaen"/>
          <w:sz w:val="20"/>
          <w:szCs w:val="20"/>
        </w:rPr>
        <w:t>или</w:t>
      </w:r>
      <w:r w:rsidRPr="00E6597C">
        <w:rPr>
          <w:rFonts w:ascii="GHEA Grapalat" w:hAnsi="GHEA Grapalat"/>
          <w:sz w:val="20"/>
          <w:szCs w:val="20"/>
          <w:lang w:val="es-ES"/>
        </w:rPr>
        <w:t xml:space="preserve"> </w:t>
      </w:r>
      <w:r w:rsidRPr="00E6597C">
        <w:rPr>
          <w:rFonts w:ascii="GHEA Grapalat" w:hAnsi="GHEA Grapalat" w:cs="Sylfaen"/>
          <w:sz w:val="20"/>
          <w:szCs w:val="20"/>
        </w:rPr>
        <w:t>сообщества</w:t>
      </w:r>
      <w:r w:rsidRPr="00E6597C">
        <w:rPr>
          <w:rFonts w:ascii="GHEA Grapalat" w:hAnsi="GHEA Grapalat"/>
          <w:sz w:val="20"/>
          <w:szCs w:val="20"/>
          <w:lang w:val="es-ES"/>
        </w:rPr>
        <w:t xml:space="preserve"> </w:t>
      </w:r>
      <w:r w:rsidRPr="00E6597C">
        <w:rPr>
          <w:rFonts w:ascii="GHEA Grapalat" w:hAnsi="GHEA Grapalat" w:cs="Sylfaen"/>
          <w:sz w:val="20"/>
          <w:szCs w:val="20"/>
        </w:rPr>
        <w:t>к</w:t>
      </w:r>
      <w:r w:rsidRPr="00E6597C">
        <w:rPr>
          <w:rFonts w:ascii="GHEA Grapalat" w:hAnsi="GHEA Grapalat"/>
          <w:sz w:val="20"/>
          <w:szCs w:val="20"/>
          <w:lang w:val="es-ES"/>
        </w:rPr>
        <w:t xml:space="preserve"> </w:t>
      </w:r>
      <w:r w:rsidRPr="00E6597C">
        <w:rPr>
          <w:rFonts w:ascii="GHEA Grapalat" w:hAnsi="GHEA Grapalat" w:cs="Sylfaen"/>
          <w:sz w:val="20"/>
          <w:szCs w:val="20"/>
        </w:rPr>
        <w:t>учредил</w:t>
      </w:r>
      <w:r w:rsidRPr="00E6597C">
        <w:rPr>
          <w:rFonts w:ascii="GHEA Grapalat" w:hAnsi="GHEA Grapalat"/>
          <w:sz w:val="20"/>
          <w:szCs w:val="20"/>
          <w:lang w:val="es-ES"/>
        </w:rPr>
        <w:t xml:space="preserve"> </w:t>
      </w:r>
      <w:r w:rsidRPr="00E6597C">
        <w:rPr>
          <w:rFonts w:ascii="GHEA Grapalat" w:hAnsi="GHEA Grapalat" w:cs="Sylfaen"/>
          <w:sz w:val="20"/>
          <w:szCs w:val="20"/>
        </w:rPr>
        <w:t>организации</w:t>
      </w:r>
      <w:r w:rsidRPr="00E6597C">
        <w:rPr>
          <w:rFonts w:ascii="GHEA Grapalat" w:hAnsi="GHEA Grapalat" w:cs="Sylfaen"/>
          <w:sz w:val="20"/>
          <w:szCs w:val="20"/>
          <w:lang w:val="es-ES"/>
        </w:rPr>
        <w:t xml:space="preserve"> </w:t>
      </w:r>
      <w:r w:rsidRPr="00E6597C">
        <w:rPr>
          <w:rFonts w:ascii="GHEA Grapalat" w:hAnsi="GHEA Grapalat" w:cs="Sylfaen"/>
          <w:sz w:val="20"/>
          <w:szCs w:val="20"/>
        </w:rPr>
        <w:t xml:space="preserve">и </w:t>
      </w:r>
      <w:r w:rsidRPr="00E6597C">
        <w:rPr>
          <w:rFonts w:ascii="GHEA Grapalat" w:hAnsi="GHEA Grapalat" w:cs="Sylfaen"/>
          <w:sz w:val="20"/>
          <w:szCs w:val="20"/>
          <w:lang w:val="es-ES"/>
        </w:rPr>
        <w:t xml:space="preserve">( </w:t>
      </w:r>
      <w:r w:rsidRPr="00E6597C">
        <w:rPr>
          <w:rFonts w:ascii="GHEA Grapalat" w:hAnsi="GHEA Grapalat" w:cs="Sylfaen"/>
          <w:sz w:val="20"/>
          <w:szCs w:val="20"/>
        </w:rPr>
        <w:t xml:space="preserve">или </w:t>
      </w:r>
      <w:r w:rsidRPr="00E6597C">
        <w:rPr>
          <w:rFonts w:ascii="GHEA Grapalat" w:hAnsi="GHEA Grapalat" w:cs="Sylfaen"/>
          <w:sz w:val="20"/>
          <w:szCs w:val="20"/>
          <w:lang w:val="es-ES"/>
        </w:rPr>
        <w:t xml:space="preserve">) </w:t>
      </w:r>
      <w:r w:rsidRPr="00E6597C">
        <w:rPr>
          <w:rFonts w:ascii="GHEA Grapalat" w:hAnsi="GHEA Grapalat" w:cs="Sylfaen"/>
          <w:sz w:val="20"/>
        </w:rPr>
        <w:t>совместно</w:t>
      </w:r>
      <w:r w:rsidRPr="00E6597C">
        <w:rPr>
          <w:rFonts w:ascii="GHEA Grapalat" w:hAnsi="GHEA Grapalat" w:cs="Times Armenian"/>
          <w:sz w:val="20"/>
          <w:lang w:val="af-ZA"/>
        </w:rPr>
        <w:t xml:space="preserve"> </w:t>
      </w:r>
      <w:r w:rsidRPr="00E6597C">
        <w:rPr>
          <w:rFonts w:ascii="GHEA Grapalat" w:hAnsi="GHEA Grapalat" w:cs="Times Armenian"/>
          <w:sz w:val="20"/>
        </w:rPr>
        <w:t xml:space="preserve">с </w:t>
      </w:r>
      <w:r w:rsidRPr="00E6597C">
        <w:rPr>
          <w:rFonts w:ascii="GHEA Grapalat" w:hAnsi="GHEA Grapalat" w:cs="Sylfaen"/>
          <w:sz w:val="20"/>
        </w:rPr>
        <w:t>производительность</w:t>
      </w:r>
      <w:r w:rsidRPr="00E6597C">
        <w:rPr>
          <w:rFonts w:ascii="GHEA Grapalat" w:hAnsi="GHEA Grapalat" w:cs="Times Armenian"/>
          <w:sz w:val="20"/>
          <w:lang w:val="af-ZA"/>
        </w:rPr>
        <w:t xml:space="preserve"> </w:t>
      </w:r>
      <w:r w:rsidRPr="00E6597C">
        <w:rPr>
          <w:rFonts w:ascii="GHEA Grapalat" w:hAnsi="GHEA Grapalat" w:cs="Sylfaen"/>
          <w:sz w:val="20"/>
        </w:rPr>
        <w:t xml:space="preserve">там была </w:t>
      </w:r>
      <w:r w:rsidRPr="00E6597C">
        <w:rPr>
          <w:rFonts w:ascii="GHEA Grapalat" w:hAnsi="GHEA Grapalat" w:cs="Times Armenian"/>
          <w:sz w:val="20"/>
        </w:rPr>
        <w:t>корова</w:t>
      </w:r>
      <w:r w:rsidRPr="00E6597C">
        <w:rPr>
          <w:rFonts w:ascii="GHEA Grapalat" w:hAnsi="GHEA Grapalat" w:cs="Sylfaen"/>
          <w:sz w:val="20"/>
          <w:lang w:val="af-ZA"/>
        </w:rPr>
        <w:t xml:space="preserve"> </w:t>
      </w:r>
      <w:r w:rsidRPr="00E6597C">
        <w:rPr>
          <w:rFonts w:ascii="GHEA Grapalat" w:hAnsi="GHEA Grapalat" w:cs="Times Armenian"/>
          <w:sz w:val="20"/>
          <w:lang w:val="af-ZA"/>
        </w:rPr>
        <w:t xml:space="preserve">( </w:t>
      </w:r>
      <w:r w:rsidRPr="00E6597C">
        <w:rPr>
          <w:rFonts w:ascii="GHEA Grapalat" w:hAnsi="GHEA Grapalat" w:cs="Sylfaen"/>
          <w:sz w:val="20"/>
        </w:rPr>
        <w:t xml:space="preserve">с консорциумом </w:t>
      </w:r>
      <w:r w:rsidRPr="00E6597C">
        <w:rPr>
          <w:rFonts w:ascii="GHEA Grapalat" w:hAnsi="GHEA Grapalat" w:cs="Times Armenian"/>
          <w:sz w:val="20"/>
          <w:lang w:val="af-ZA"/>
        </w:rPr>
        <w:t xml:space="preserve">) </w:t>
      </w:r>
      <w:r w:rsidRPr="00E6597C">
        <w:rPr>
          <w:rFonts w:ascii="GHEA Grapalat" w:hAnsi="GHEA Grapalat" w:cs="Times Armenian"/>
          <w:sz w:val="20"/>
        </w:rPr>
        <w:t xml:space="preserve">c </w:t>
      </w:r>
      <w:r w:rsidRPr="00E6597C">
        <w:rPr>
          <w:rFonts w:ascii="GHEA Grapalat" w:hAnsi="GHEA Grapalat" w:cs="Sylfaen"/>
          <w:sz w:val="20"/>
        </w:rPr>
        <w:t>образцами</w:t>
      </w:r>
      <w:r w:rsidRPr="00E6597C">
        <w:rPr>
          <w:rFonts w:ascii="GHEA Grapalat" w:hAnsi="GHEA Grapalat" w:cs="Times Armenian"/>
          <w:sz w:val="20"/>
          <w:lang w:val="af-ZA"/>
        </w:rPr>
        <w:t xml:space="preserve"> </w:t>
      </w:r>
      <w:r w:rsidRPr="00E6597C">
        <w:rPr>
          <w:rFonts w:ascii="GHEA Grapalat" w:hAnsi="GHEA Grapalat" w:cs="Times Armenian"/>
          <w:sz w:val="20"/>
        </w:rPr>
        <w:t xml:space="preserve">c </w:t>
      </w:r>
      <w:r w:rsidRPr="00E6597C">
        <w:rPr>
          <w:rFonts w:ascii="GHEA Grapalat" w:hAnsi="GHEA Grapalat" w:cs="Sylfaen"/>
          <w:sz w:val="20"/>
        </w:rPr>
        <w:t>процесс</w:t>
      </w:r>
      <w:r w:rsidRPr="00E6597C">
        <w:rPr>
          <w:rFonts w:ascii="GHEA Grapalat" w:hAnsi="GHEA Grapalat" w:cs="Sylfaen"/>
          <w:sz w:val="20"/>
          <w:lang w:val="es-ES"/>
        </w:rPr>
        <w:t xml:space="preserve"> </w:t>
      </w:r>
      <w:r w:rsidRPr="00E6597C">
        <w:rPr>
          <w:rFonts w:ascii="GHEA Grapalat" w:hAnsi="GHEA Grapalat" w:cs="Sylfaen"/>
          <w:sz w:val="20"/>
          <w:szCs w:val="20"/>
        </w:rPr>
        <w:t>участие</w:t>
      </w:r>
      <w:r w:rsidRPr="00E6597C">
        <w:rPr>
          <w:rFonts w:ascii="GHEA Grapalat" w:hAnsi="GHEA Grapalat" w:cs="Sylfaen"/>
          <w:sz w:val="20"/>
          <w:szCs w:val="20"/>
          <w:lang w:val="es-ES"/>
        </w:rPr>
        <w:t xml:space="preserve"> </w:t>
      </w:r>
      <w:r w:rsidRPr="00E6597C">
        <w:rPr>
          <w:rFonts w:ascii="GHEA Grapalat" w:hAnsi="GHEA Grapalat" w:cs="Sylfaen"/>
          <w:sz w:val="20"/>
          <w:szCs w:val="20"/>
        </w:rPr>
        <w:t xml:space="preserve">случаев </w:t>
      </w:r>
      <w:r w:rsidRPr="00E6597C">
        <w:rPr>
          <w:rFonts w:ascii="GHEA Grapalat" w:hAnsi="GHEA Grapalat" w:cs="Sylfaen"/>
          <w:sz w:val="20"/>
          <w:szCs w:val="20"/>
          <w:lang w:val="es-ES"/>
        </w:rPr>
        <w:t>.</w:t>
      </w:r>
    </w:p>
    <w:p w14:paraId="32D755BA" w14:textId="77777777" w:rsidR="00D5674E" w:rsidRPr="00E6597C" w:rsidRDefault="009F18D0" w:rsidP="00EF3662">
      <w:pPr>
        <w:pStyle w:val="NormalWeb"/>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lang w:val="es-ES"/>
        </w:rPr>
        <w:t xml:space="preserve">119- </w:t>
      </w:r>
      <w:r w:rsidRPr="00E6597C">
        <w:rPr>
          <w:rFonts w:ascii="GHEA Grapalat" w:hAnsi="GHEA Grapalat"/>
          <w:sz w:val="20"/>
          <w:szCs w:val="20"/>
        </w:rPr>
        <w:t>й приказ</w:t>
      </w:r>
      <w:r w:rsidRPr="00E6597C">
        <w:rPr>
          <w:rFonts w:ascii="GHEA Grapalat" w:hAnsi="GHEA Grapalat"/>
          <w:sz w:val="20"/>
          <w:szCs w:val="20"/>
          <w:lang w:val="es-ES"/>
        </w:rPr>
        <w:t xml:space="preserve"> </w:t>
      </w:r>
      <w:r w:rsidR="00EB487B" w:rsidRPr="00E6597C">
        <w:rPr>
          <w:rFonts w:ascii="GHEA Grapalat" w:hAnsi="GHEA Grapalat"/>
          <w:sz w:val="20"/>
          <w:szCs w:val="20"/>
        </w:rPr>
        <w:t>точка</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в смысле:</w:t>
      </w:r>
    </w:p>
    <w:p w14:paraId="0A008A9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1 </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физические </w:t>
      </w:r>
      <w:r w:rsidRPr="00E6597C">
        <w:rPr>
          <w:rFonts w:ascii="GHEA Grapalat" w:hAnsi="GHEA Grapalat" w:cs="GHEA Grapalat"/>
          <w:color w:val="000000"/>
          <w:sz w:val="20"/>
          <w:szCs w:val="20"/>
          <w:lang w:val="hy-AM"/>
        </w:rPr>
        <w:t xml:space="preserve">лица считаются связанными, </w:t>
      </w:r>
      <w:r w:rsidRPr="00E6597C">
        <w:rPr>
          <w:rFonts w:ascii="GHEA Grapalat" w:hAnsi="GHEA Grapalat"/>
          <w:color w:val="000000"/>
          <w:sz w:val="20"/>
          <w:szCs w:val="20"/>
          <w:lang w:val="hy-AM"/>
        </w:rPr>
        <w:t>если они являются членами одной семьи, либо ведут общее хозяйство, либо совместную предпринимательскую деятельность, либо действовали согласованно на основе общих экономических интересов,</w:t>
      </w:r>
    </w:p>
    <w:p w14:paraId="51D1FB1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физические и юридические лица считаются связанными, если они действовали согласованно на основе общих экономических интересов либо если данное физическое лицо или член его семьи:</w:t>
      </w:r>
    </w:p>
    <w:p w14:paraId="7F9B0762"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14:paraId="79772CDD"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14:paraId="6C011AA3"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коллегиального органа, осуществляющего функции исполнительного органа, член.</w:t>
      </w:r>
    </w:p>
    <w:p w14:paraId="0167BEE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д. работник юридического лица, работающий под непосредственным руководством исполнительного директора или имеющий иное существенное влияние на принятие решений органами управления юридического лица;</w:t>
      </w:r>
    </w:p>
    <w:p w14:paraId="041355C0"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участники, не имеющие статуса физического лица, </w:t>
      </w:r>
      <w:r w:rsidRPr="00E6597C">
        <w:rPr>
          <w:rFonts w:ascii="GHEA Grapalat" w:hAnsi="GHEA Grapalat"/>
          <w:color w:val="000000"/>
          <w:sz w:val="20"/>
          <w:szCs w:val="20"/>
          <w:lang w:val="hy-AM"/>
        </w:rPr>
        <w:t>считаются связанными, если:</w:t>
      </w:r>
    </w:p>
    <w:p w14:paraId="74CD523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а. данное лицо владеет десятью и более процентами голосующих акций (акций, паев, далее - акции) другого лица с правом голоса либо в силу своего участия или в соответствии с договором, заключенным между данными лицами, имеет возможность предопределить решения другого;</w:t>
      </w:r>
    </w:p>
    <w:p w14:paraId="03D7AE1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б. участник (акционеры), владеющий более чем десятью процентами голосующих акций одного из них или имеющий возможность предопределять его решения иным, не запрещенным законом способом, и (или) участники (акционеры) или члены их семей (если участник - физическое лицо) имеют право прямо или косвенно владеть (в том числе на основе продажи, доверительного управления, договора о совместной деятельности, поручения или иных сделок) более чем десятью процентами голосующих акций другого лица или иметь возможность предопределить решения последнего иным способом, не запрещенным законодательством Республики Армения;</w:t>
      </w:r>
    </w:p>
    <w:p w14:paraId="043E025F" w14:textId="77777777" w:rsidR="00D5674E" w:rsidRPr="00E6597C" w:rsidRDefault="00D5674E" w:rsidP="00EF3662">
      <w:pPr>
        <w:pStyle w:val="NormalWeb"/>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в. любой орган управления одного из них или других лиц, выполняющих такие обязанности, а также любой из членов их семей одновременно является членом любого органа управления другого лица или иного лица, выполняющего такие обязанности;</w:t>
      </w:r>
    </w:p>
    <w:p w14:paraId="59EDA67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д. они действуют или действуют согласованно, исходя из общих экономических интересов;</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По смыслу настоящего пункта членами семьи считаются отец, мать, муж, родители мужа, бабушка, дедушка, сестра, брат, дети, внуки, муж и дети сестры или брата.</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 xml:space="preserve">2.4 </w:t>
      </w:r>
      <w:r w:rsidRPr="00E6597C">
        <w:rPr>
          <w:rFonts w:ascii="GHEA Grapalat" w:hAnsi="GHEA Grapalat" w:cs="Arial"/>
          <w:sz w:val="20"/>
          <w:lang w:val="hy-AM"/>
        </w:rPr>
        <w:t xml:space="preserve">Если </w:t>
      </w:r>
      <w:r w:rsidRPr="00E6597C">
        <w:rPr>
          <w:rFonts w:ascii="GHEA Grapalat" w:hAnsi="GHEA Grapalat" w:cs="Sylfaen"/>
          <w:sz w:val="20"/>
          <w:lang w:val="hy-AM"/>
        </w:rPr>
        <w:t xml:space="preserve">участник признан отобранным участником </w:t>
      </w:r>
      <w:r w:rsidR="00217530" w:rsidRPr="00217530">
        <w:rPr>
          <w:rFonts w:ascii="GHEA Grapalat" w:hAnsi="GHEA Grapalat"/>
          <w:color w:val="000000"/>
          <w:sz w:val="20"/>
          <w:szCs w:val="20"/>
          <w:lang w:val="hy-AM"/>
        </w:rPr>
        <w:t>, он представляет квалификационное обеспечение в порядке и размере, указанных в настоящем приглашении.</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2.5 Договор, заключаемый в рамках настоящей процедуры</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 xml:space="preserve">может </w:t>
      </w:r>
      <w:r w:rsidRPr="00E6597C">
        <w:rPr>
          <w:rFonts w:ascii="GHEA Grapalat" w:hAnsi="GHEA Grapalat" w:cs="Sylfaen"/>
          <w:sz w:val="20"/>
          <w:szCs w:val="24"/>
          <w:lang w:val="af-ZA" w:eastAsia="en-US"/>
        </w:rPr>
        <w:t xml:space="preserve">быть </w:t>
      </w:r>
      <w:r w:rsidRPr="004605D7">
        <w:rPr>
          <w:rFonts w:ascii="GHEA Grapalat" w:hAnsi="GHEA Grapalat" w:cs="Sylfaen"/>
          <w:sz w:val="20"/>
          <w:szCs w:val="24"/>
          <w:lang w:val="hy-AM" w:eastAsia="en-US"/>
        </w:rPr>
        <w:t>передан на субподряд</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запечатывать</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 xml:space="preserve">через </w:t>
      </w:r>
      <w:r w:rsidRPr="00E6597C">
        <w:rPr>
          <w:rFonts w:ascii="GHEA Grapalat" w:hAnsi="GHEA Grapalat" w:cs="Sylfaen"/>
          <w:sz w:val="20"/>
          <w:szCs w:val="24"/>
          <w:lang w:val="af-ZA" w:eastAsia="en-US"/>
        </w:rPr>
        <w:t xml:space="preserve">Субподряд </w:t>
      </w:r>
      <w:r w:rsidRPr="00E6597C">
        <w:rPr>
          <w:rFonts w:ascii="GHEA Grapalat" w:hAnsi="GHEA Grapalat" w:cs="Sylfaen"/>
          <w:sz w:val="20"/>
          <w:szCs w:val="24"/>
          <w:lang w:eastAsia="en-US"/>
        </w:rPr>
        <w:t>сторона</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нет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может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быть</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настоящим</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к процедуре</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 xml:space="preserve">( </w:t>
      </w:r>
      <w:r w:rsidR="003A7A32" w:rsidRPr="00E6597C">
        <w:rPr>
          <w:rFonts w:ascii="GHEA Grapalat" w:hAnsi="GHEA Grapalat" w:cs="Sylfaen"/>
          <w:sz w:val="20"/>
        </w:rPr>
        <w:t>в то же время</w:t>
      </w:r>
      <w:r w:rsidR="003A7A32" w:rsidRPr="00E6597C">
        <w:rPr>
          <w:rFonts w:ascii="GHEA Grapalat" w:hAnsi="GHEA Grapalat" w:cs="Sylfaen"/>
          <w:sz w:val="20"/>
          <w:lang w:val="af-ZA"/>
        </w:rPr>
        <w:t xml:space="preserve"> </w:t>
      </w:r>
      <w:r w:rsidR="003A7A32" w:rsidRPr="00E6597C">
        <w:rPr>
          <w:rFonts w:ascii="GHEA Grapalat" w:hAnsi="GHEA Grapalat" w:cs="Sylfaen"/>
          <w:sz w:val="20"/>
        </w:rPr>
        <w:t xml:space="preserve">часть </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принять участие</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цель</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приложение</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представлено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участник</w:t>
      </w:r>
      <w:r w:rsidRPr="00E6597C">
        <w:rPr>
          <w:rFonts w:ascii="GHEA Grapalat" w:hAnsi="GHEA Grapalat" w:cs="Sylfaen"/>
          <w:sz w:val="20"/>
          <w:szCs w:val="24"/>
          <w:lang w:val="af-ZA" w:eastAsia="en-US"/>
        </w:rPr>
        <w:t>​</w:t>
      </w:r>
    </w:p>
    <w:p w14:paraId="695956FB" w14:textId="77777777" w:rsidR="000A6B75" w:rsidRPr="00E6597C" w:rsidRDefault="000A6B75" w:rsidP="00EF3662">
      <w:pPr>
        <w:pStyle w:val="BodyTextIndent2"/>
        <w:spacing w:line="240" w:lineRule="auto"/>
        <w:rPr>
          <w:rFonts w:ascii="GHEA Grapalat" w:hAnsi="GHEA Grapalat" w:cs="Sylfaen"/>
          <w:szCs w:val="24"/>
        </w:rPr>
      </w:pPr>
      <w:r w:rsidRPr="00E6597C">
        <w:rPr>
          <w:rFonts w:ascii="GHEA Grapalat" w:hAnsi="GHEA Grapalat" w:cs="Sylfaen"/>
          <w:szCs w:val="24"/>
        </w:rPr>
        <w:t xml:space="preserve">2 </w:t>
      </w:r>
      <w:r w:rsidRPr="00E6597C">
        <w:rPr>
          <w:rFonts w:ascii="GHEA Grapalat" w:hAnsi="GHEA Grapalat" w:cs="Sylfaen"/>
          <w:szCs w:val="24"/>
          <w:lang w:val="hy-AM"/>
        </w:rPr>
        <w:t xml:space="preserve">. </w:t>
      </w:r>
      <w:r w:rsidR="00E6597C" w:rsidRPr="004605D7">
        <w:rPr>
          <w:rFonts w:ascii="GHEA Grapalat" w:hAnsi="GHEA Grapalat" w:cs="Sylfaen"/>
          <w:szCs w:val="24"/>
        </w:rPr>
        <w:t xml:space="preserve">6 </w:t>
      </w:r>
      <w:r w:rsidRPr="00E6597C">
        <w:rPr>
          <w:rFonts w:ascii="GHEA Grapalat" w:hAnsi="GHEA Grapalat" w:cs="Sylfaen"/>
          <w:szCs w:val="24"/>
          <w:lang w:val="ru-RU"/>
        </w:rPr>
        <w:t>участников</w:t>
      </w:r>
      <w:r w:rsidRPr="00E6597C">
        <w:rPr>
          <w:rFonts w:ascii="GHEA Grapalat" w:hAnsi="GHEA Grapalat" w:cs="Sylfaen"/>
          <w:szCs w:val="24"/>
        </w:rPr>
        <w:t xml:space="preserve"> </w:t>
      </w:r>
      <w:r w:rsidRPr="00E6597C">
        <w:rPr>
          <w:rFonts w:ascii="GHEA Grapalat" w:hAnsi="GHEA Grapalat" w:cs="Sylfaen"/>
          <w:szCs w:val="24"/>
          <w:lang w:val="ru-RU"/>
        </w:rPr>
        <w:t>может</w:t>
      </w:r>
      <w:r w:rsidRPr="00E6597C">
        <w:rPr>
          <w:rFonts w:ascii="GHEA Grapalat" w:hAnsi="GHEA Grapalat" w:cs="Sylfaen"/>
          <w:szCs w:val="24"/>
        </w:rPr>
        <w:t xml:space="preserve"> </w:t>
      </w:r>
      <w:r w:rsidRPr="00E6597C">
        <w:rPr>
          <w:rFonts w:ascii="GHEA Grapalat" w:hAnsi="GHEA Grapalat" w:cs="Sylfaen"/>
          <w:szCs w:val="24"/>
          <w:lang w:val="ru-RU"/>
        </w:rPr>
        <w:t>являются</w:t>
      </w:r>
      <w:r w:rsidRPr="00E6597C">
        <w:rPr>
          <w:rFonts w:ascii="GHEA Grapalat" w:hAnsi="GHEA Grapalat" w:cs="Sylfaen"/>
          <w:szCs w:val="24"/>
        </w:rPr>
        <w:t xml:space="preserve"> </w:t>
      </w:r>
      <w:r w:rsidRPr="00E6597C">
        <w:rPr>
          <w:rFonts w:ascii="GHEA Grapalat" w:hAnsi="GHEA Grapalat" w:cs="Sylfaen"/>
          <w:szCs w:val="24"/>
          <w:lang w:val="ru-RU"/>
        </w:rPr>
        <w:t>настоящим</w:t>
      </w:r>
      <w:r w:rsidRPr="00E6597C">
        <w:rPr>
          <w:rFonts w:ascii="GHEA Grapalat" w:hAnsi="GHEA Grapalat" w:cs="Sylfaen"/>
          <w:szCs w:val="24"/>
        </w:rPr>
        <w:t xml:space="preserve"> </w:t>
      </w:r>
      <w:r w:rsidRPr="00E6597C">
        <w:rPr>
          <w:rFonts w:ascii="GHEA Grapalat" w:hAnsi="GHEA Grapalat" w:cs="Sylfaen"/>
          <w:szCs w:val="24"/>
          <w:lang w:val="ru-RU"/>
        </w:rPr>
        <w:t>к процедуре</w:t>
      </w:r>
      <w:r w:rsidRPr="00E6597C">
        <w:rPr>
          <w:rFonts w:ascii="GHEA Grapalat" w:hAnsi="GHEA Grapalat" w:cs="Sylfaen"/>
          <w:szCs w:val="24"/>
        </w:rPr>
        <w:t xml:space="preserve"> </w:t>
      </w:r>
      <w:r w:rsidRPr="00E6597C">
        <w:rPr>
          <w:rFonts w:ascii="GHEA Grapalat" w:hAnsi="GHEA Grapalat" w:cs="Sylfaen"/>
          <w:szCs w:val="24"/>
          <w:lang w:val="ru-RU"/>
        </w:rPr>
        <w:t>участвовать</w:t>
      </w:r>
      <w:r w:rsidRPr="00E6597C">
        <w:rPr>
          <w:rFonts w:ascii="GHEA Grapalat" w:hAnsi="GHEA Grapalat" w:cs="Sylfaen"/>
          <w:szCs w:val="24"/>
        </w:rPr>
        <w:t xml:space="preserve"> </w:t>
      </w:r>
      <w:r w:rsidRPr="00E6597C">
        <w:rPr>
          <w:rFonts w:ascii="GHEA Grapalat" w:hAnsi="GHEA Grapalat" w:cs="Sylfaen"/>
          <w:szCs w:val="24"/>
          <w:lang w:val="ru-RU"/>
        </w:rPr>
        <w:t>вместе</w:t>
      </w:r>
      <w:r w:rsidRPr="00E6597C">
        <w:rPr>
          <w:rFonts w:ascii="GHEA Grapalat" w:hAnsi="GHEA Grapalat" w:cs="Sylfaen"/>
          <w:szCs w:val="24"/>
        </w:rPr>
        <w:t xml:space="preserve"> </w:t>
      </w:r>
      <w:r w:rsidRPr="00E6597C">
        <w:rPr>
          <w:rFonts w:ascii="GHEA Grapalat" w:hAnsi="GHEA Grapalat" w:cs="Sylfaen"/>
          <w:szCs w:val="24"/>
          <w:lang w:val="ru-RU"/>
        </w:rPr>
        <w:t>активность</w:t>
      </w:r>
      <w:r w:rsidRPr="00E6597C">
        <w:rPr>
          <w:rFonts w:ascii="GHEA Grapalat" w:hAnsi="GHEA Grapalat" w:cs="Sylfaen"/>
          <w:szCs w:val="24"/>
        </w:rPr>
        <w:t xml:space="preserve"> </w:t>
      </w:r>
      <w:r w:rsidRPr="00E6597C">
        <w:rPr>
          <w:rFonts w:ascii="GHEA Grapalat" w:hAnsi="GHEA Grapalat" w:cs="Sylfaen"/>
          <w:szCs w:val="24"/>
          <w:lang w:val="ru-RU"/>
        </w:rPr>
        <w:t xml:space="preserve">в порядке </w:t>
      </w:r>
      <w:r w:rsidRPr="00E6597C">
        <w:rPr>
          <w:rFonts w:ascii="GHEA Grapalat" w:hAnsi="GHEA Grapalat" w:cs="Sylfaen"/>
          <w:szCs w:val="24"/>
        </w:rPr>
        <w:t xml:space="preserve">( </w:t>
      </w:r>
      <w:r w:rsidRPr="00E6597C">
        <w:rPr>
          <w:rFonts w:ascii="GHEA Grapalat" w:hAnsi="GHEA Grapalat" w:cs="Sylfaen"/>
          <w:szCs w:val="24"/>
          <w:lang w:val="ru-RU"/>
        </w:rPr>
        <w:t xml:space="preserve">консорциум </w:t>
      </w:r>
      <w:r w:rsidRPr="00E6597C">
        <w:rPr>
          <w:rFonts w:ascii="GHEA Grapalat" w:hAnsi="GHEA Grapalat" w:cs="Sylfaen"/>
          <w:szCs w:val="24"/>
        </w:rPr>
        <w:t xml:space="preserve">) </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Похожий</w:t>
      </w:r>
      <w:r w:rsidRPr="00E6597C">
        <w:rPr>
          <w:rFonts w:ascii="GHEA Grapalat" w:hAnsi="GHEA Grapalat" w:cs="Sylfaen"/>
          <w:szCs w:val="24"/>
        </w:rPr>
        <w:t xml:space="preserve"> </w:t>
      </w:r>
      <w:r w:rsidRPr="00E6597C">
        <w:rPr>
          <w:rFonts w:ascii="GHEA Grapalat" w:hAnsi="GHEA Grapalat" w:cs="Sylfaen"/>
          <w:szCs w:val="24"/>
          <w:lang w:val="ru-RU"/>
        </w:rPr>
        <w:t xml:space="preserve">в случае </w:t>
      </w:r>
      <w:r w:rsidRPr="00E6597C">
        <w:rPr>
          <w:rFonts w:ascii="GHEA Grapalat" w:hAnsi="GHEA Grapalat" w:cs="Sylfaen"/>
          <w:szCs w:val="24"/>
        </w:rPr>
        <w:t>:</w:t>
      </w:r>
    </w:p>
    <w:p w14:paraId="236AB77F" w14:textId="77777777" w:rsidR="000A6B75" w:rsidRPr="00E6597C" w:rsidRDefault="00E6597C" w:rsidP="00EF3662">
      <w:pPr>
        <w:pStyle w:val="BodyTextIndent2"/>
        <w:spacing w:line="240" w:lineRule="auto"/>
        <w:rPr>
          <w:rFonts w:ascii="GHEA Grapalat" w:hAnsi="GHEA Grapalat" w:cs="Sylfaen"/>
          <w:szCs w:val="24"/>
        </w:rPr>
      </w:pPr>
      <w:r>
        <w:rPr>
          <w:rFonts w:ascii="GHEA Grapalat" w:hAnsi="GHEA Grapalat" w:cs="Sylfaen"/>
          <w:szCs w:val="24"/>
        </w:rPr>
        <w:t xml:space="preserve">1) </w:t>
      </w:r>
      <w:r w:rsidR="000A6B75" w:rsidRPr="00E6597C">
        <w:rPr>
          <w:rFonts w:ascii="GHEA Grapalat" w:hAnsi="GHEA Grapalat" w:cs="Sylfaen"/>
          <w:szCs w:val="24"/>
          <w:lang w:val="ru-RU"/>
        </w:rPr>
        <w:t>совместно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активность</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контракта</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с боков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любой</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один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нет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может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одинаковый</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к процедуре</w:t>
      </w:r>
      <w:r w:rsidR="000A6B75" w:rsidRPr="00E6597C">
        <w:rPr>
          <w:rFonts w:ascii="GHEA Grapalat" w:hAnsi="GHEA Grapalat" w:cs="Sylfaen"/>
          <w:szCs w:val="24"/>
        </w:rPr>
        <w:t xml:space="preserve"> </w:t>
      </w:r>
      <w:r w:rsidR="003A7A32" w:rsidRPr="00E6597C">
        <w:rPr>
          <w:rFonts w:ascii="GHEA Grapalat" w:hAnsi="GHEA Grapalat" w:cs="Sylfaen"/>
        </w:rPr>
        <w:t xml:space="preserve">( </w:t>
      </w:r>
      <w:r w:rsidR="003A7A32" w:rsidRPr="005F1470">
        <w:rPr>
          <w:rFonts w:ascii="GHEA Grapalat" w:hAnsi="GHEA Grapalat" w:cs="Sylfaen"/>
          <w:lang w:val="ru-RU"/>
        </w:rPr>
        <w:t>в то же время</w:t>
      </w:r>
      <w:r w:rsidR="003A7A32" w:rsidRPr="00E6597C">
        <w:rPr>
          <w:rFonts w:ascii="GHEA Grapalat" w:hAnsi="GHEA Grapalat" w:cs="Sylfaen"/>
        </w:rPr>
        <w:t xml:space="preserve"> </w:t>
      </w:r>
      <w:r w:rsidR="003A7A32" w:rsidRPr="005F1470">
        <w:rPr>
          <w:rFonts w:ascii="GHEA Grapalat" w:hAnsi="GHEA Grapalat" w:cs="Sylfaen"/>
          <w:lang w:val="ru-RU"/>
        </w:rPr>
        <w:t xml:space="preserve">часть </w:t>
      </w:r>
      <w:r w:rsidR="003A7A32" w:rsidRPr="00E6597C">
        <w:rPr>
          <w:rFonts w:ascii="GHEA Grapalat" w:hAnsi="GHEA Grapalat" w:cs="Sylfaen"/>
        </w:rPr>
        <w:t xml:space="preserve">) </w:t>
      </w:r>
      <w:r w:rsidR="000A6B75" w:rsidRPr="00E6597C">
        <w:rPr>
          <w:rFonts w:ascii="GHEA Grapalat" w:hAnsi="GHEA Grapalat" w:cs="Sylfaen"/>
          <w:szCs w:val="24"/>
          <w:lang w:val="ru-RU"/>
        </w:rPr>
        <w:t>отправить</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отдельно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приложение Подарок</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абзац</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требовать</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несоблюдение</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 xml:space="preserve">в </w:t>
      </w:r>
      <w:r w:rsidR="000A6B75" w:rsidRPr="00E6597C">
        <w:rPr>
          <w:rFonts w:ascii="GHEA Grapalat" w:hAnsi="GHEA Grapalat" w:cs="Sylfaen"/>
          <w:szCs w:val="24"/>
        </w:rPr>
        <w:t xml:space="preserve">случае </w:t>
      </w:r>
      <w:r w:rsidR="000A6B75" w:rsidRPr="00E6597C">
        <w:rPr>
          <w:rFonts w:ascii="GHEA Grapalat" w:hAnsi="GHEA Grapalat" w:cs="Sylfaen"/>
          <w:szCs w:val="24"/>
          <w:lang w:val="ru-RU"/>
        </w:rPr>
        <w:t>заявок</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открытие</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на сессии</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отклоненный</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являются</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как</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вместе</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активность</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 xml:space="preserve">по порядку </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так</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электронная почта</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отдельно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представлен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 xml:space="preserve">приложения </w:t>
      </w:r>
      <w:r w:rsidR="000A6B75" w:rsidRPr="00E6597C">
        <w:rPr>
          <w:rFonts w:ascii="GHEA Grapalat" w:hAnsi="GHEA Grapalat" w:cs="Sylfaen"/>
          <w:szCs w:val="24"/>
        </w:rPr>
        <w:t>.</w:t>
      </w:r>
    </w:p>
    <w:p w14:paraId="500E5495" w14:textId="77777777" w:rsidR="000A6B75" w:rsidRPr="00E6597C" w:rsidRDefault="00E6597C"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 xml:space="preserve">2) </w:t>
      </w:r>
      <w:r w:rsidR="000A6B75" w:rsidRPr="00E6597C">
        <w:rPr>
          <w:rFonts w:ascii="GHEA Grapalat" w:hAnsi="GHEA Grapalat" w:cs="Sylfaen"/>
          <w:szCs w:val="24"/>
          <w:lang w:val="ru-RU"/>
        </w:rPr>
        <w:t>Участники</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утомительный</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являются</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вместе</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и:</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совместно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ответственность</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Более того,</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консорциума</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член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от консорциума</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вне</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прийти</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случай</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консорциума</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с</w:t>
      </w:r>
      <w:r w:rsidR="000A6B75" w:rsidRPr="00E6597C">
        <w:rPr>
          <w:rFonts w:ascii="GHEA Grapalat" w:hAnsi="GHEA Grapalat" w:cs="Sylfaen"/>
          <w:szCs w:val="24"/>
        </w:rPr>
        <w:t xml:space="preserve"> </w:t>
      </w:r>
      <w:r w:rsidR="00AE4008" w:rsidRPr="005F1470">
        <w:rPr>
          <w:rFonts w:ascii="GHEA Grapalat" w:hAnsi="GHEA Grapalat" w:cs="Sylfaen"/>
          <w:szCs w:val="24"/>
          <w:lang w:val="ru-RU"/>
        </w:rPr>
        <w:t>донору</w:t>
      </w:r>
      <w:r w:rsidR="000A6B75" w:rsidRPr="00E6597C">
        <w:rPr>
          <w:rFonts w:ascii="GHEA Grapalat" w:hAnsi="GHEA Grapalat" w:cs="Sylfaen"/>
          <w:szCs w:val="24"/>
          <w:lang w:val="ru-RU"/>
        </w:rPr>
        <w:t>​</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запечатанный</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контракт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в одностороннем порядке</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решается</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является</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и:</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консорциума</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члены</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к</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применяется</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являются</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по контракту</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запланировано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ответственность</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 xml:space="preserve">средства </w:t>
      </w:r>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061E5AEF" w14:textId="77777777" w:rsidR="00581DC3" w:rsidRPr="00E6597C" w:rsidRDefault="00581DC3"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ПРИГЛАШЕНИЕ</w:t>
      </w:r>
      <w:r w:rsidRPr="00E6597C">
        <w:rPr>
          <w:rFonts w:ascii="GHEA Grapalat" w:hAnsi="GHEA Grapalat" w:cs="Arial"/>
          <w:b/>
          <w:sz w:val="20"/>
          <w:lang w:val="af-ZA"/>
        </w:rPr>
        <w:t xml:space="preserve">  </w:t>
      </w:r>
      <w:r w:rsidRPr="00E6597C">
        <w:rPr>
          <w:rFonts w:ascii="GHEA Grapalat" w:hAnsi="GHEA Grapalat" w:cs="Sylfaen"/>
          <w:b/>
          <w:sz w:val="20"/>
        </w:rPr>
        <w:t>ОБЪЯСНЕНИЕ</w:t>
      </w:r>
      <w:r w:rsidRPr="00E6597C">
        <w:rPr>
          <w:rFonts w:ascii="GHEA Grapalat" w:hAnsi="GHEA Grapalat" w:cs="Arial"/>
          <w:b/>
          <w:sz w:val="20"/>
          <w:lang w:val="af-ZA"/>
        </w:rPr>
        <w:t xml:space="preserve">  </w:t>
      </w:r>
      <w:r w:rsidRPr="00E6597C">
        <w:rPr>
          <w:rFonts w:ascii="GHEA Grapalat" w:hAnsi="GHEA Grapalat" w:cs="Arial"/>
          <w:b/>
          <w:sz w:val="20"/>
        </w:rPr>
        <w:t>И:</w:t>
      </w:r>
      <w:r w:rsidRPr="00E6597C">
        <w:rPr>
          <w:rFonts w:ascii="GHEA Grapalat" w:hAnsi="GHEA Grapalat" w:cs="Arial"/>
          <w:b/>
          <w:sz w:val="20"/>
          <w:lang w:val="af-ZA"/>
        </w:rPr>
        <w:t xml:space="preserve"> </w:t>
      </w:r>
      <w:r w:rsidRPr="00E6597C">
        <w:rPr>
          <w:rFonts w:ascii="GHEA Grapalat" w:hAnsi="GHEA Grapalat" w:cs="Sylfaen"/>
          <w:b/>
          <w:sz w:val="20"/>
        </w:rPr>
        <w:t>ПРИГЛАШЕНИЕ</w:t>
      </w:r>
      <w:r w:rsidRPr="00E6597C">
        <w:rPr>
          <w:rFonts w:ascii="GHEA Grapalat" w:hAnsi="GHEA Grapalat" w:cs="Arial"/>
          <w:b/>
          <w:sz w:val="20"/>
          <w:lang w:val="af-ZA"/>
        </w:rPr>
        <w:t xml:space="preserve"> </w:t>
      </w:r>
      <w:r w:rsidRPr="00E6597C">
        <w:rPr>
          <w:rFonts w:ascii="GHEA Grapalat" w:hAnsi="GHEA Grapalat" w:cs="Sylfaen"/>
          <w:b/>
          <w:sz w:val="20"/>
        </w:rPr>
        <w:t>ПЕРЕМЕНА</w:t>
      </w:r>
      <w:r w:rsidRPr="00E6597C">
        <w:rPr>
          <w:rFonts w:ascii="GHEA Grapalat" w:hAnsi="GHEA Grapalat" w:cs="Arial"/>
          <w:b/>
          <w:sz w:val="20"/>
          <w:lang w:val="af-ZA"/>
        </w:rPr>
        <w:t xml:space="preserve"> </w:t>
      </w:r>
      <w:r w:rsidRPr="00E6597C">
        <w:rPr>
          <w:rFonts w:ascii="GHEA Grapalat" w:hAnsi="GHEA Grapalat" w:cs="Sylfaen"/>
          <w:b/>
          <w:sz w:val="20"/>
        </w:rPr>
        <w:t>ВЫПОЛНИТЬ</w:t>
      </w:r>
      <w:r w:rsidRPr="00E6597C">
        <w:rPr>
          <w:rFonts w:ascii="GHEA Grapalat" w:hAnsi="GHEA Grapalat" w:cs="Arial"/>
          <w:b/>
          <w:sz w:val="20"/>
          <w:lang w:val="af-ZA"/>
        </w:rPr>
        <w:t xml:space="preserve"> </w:t>
      </w:r>
      <w:r w:rsidRPr="00E6597C">
        <w:rPr>
          <w:rFonts w:ascii="GHEA Grapalat" w:hAnsi="GHEA Grapalat" w:cs="Sylfaen"/>
          <w:b/>
          <w:sz w:val="20"/>
        </w:rPr>
        <w:t>ПРОЦЕДУРА</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 xml:space="preserve">Статья </w:t>
      </w:r>
      <w:r w:rsidRPr="00E6597C">
        <w:rPr>
          <w:rFonts w:ascii="GHEA Grapalat" w:hAnsi="GHEA Grapalat" w:cs="Arial"/>
          <w:sz w:val="20"/>
          <w:lang w:val="af-ZA"/>
        </w:rPr>
        <w:t xml:space="preserve">29 </w:t>
      </w:r>
      <w:r w:rsidRPr="00E6597C">
        <w:rPr>
          <w:rFonts w:ascii="GHEA Grapalat" w:hAnsi="GHEA Grapalat" w:cs="Sylfaen"/>
          <w:sz w:val="20"/>
        </w:rPr>
        <w:t>Закона</w:t>
      </w:r>
      <w:r w:rsidRPr="00E6597C">
        <w:rPr>
          <w:rFonts w:ascii="GHEA Grapalat" w:hAnsi="GHEA Grapalat" w:cs="Arial"/>
          <w:sz w:val="20"/>
          <w:lang w:val="af-ZA"/>
        </w:rPr>
        <w:t xml:space="preserve"> </w:t>
      </w:r>
      <w:r w:rsidRPr="00E6597C">
        <w:rPr>
          <w:rFonts w:ascii="GHEA Grapalat" w:hAnsi="GHEA Grapalat" w:cs="Sylfaen"/>
          <w:sz w:val="20"/>
        </w:rPr>
        <w:t>статьи</w:t>
      </w:r>
      <w:r w:rsidRPr="00E6597C">
        <w:rPr>
          <w:rFonts w:ascii="GHEA Grapalat" w:hAnsi="GHEA Grapalat" w:cs="Arial"/>
          <w:sz w:val="20"/>
          <w:lang w:val="af-ZA"/>
        </w:rPr>
        <w:t xml:space="preserve"> </w:t>
      </w:r>
      <w:r w:rsidRPr="00E6597C">
        <w:rPr>
          <w:rFonts w:ascii="GHEA Grapalat" w:hAnsi="GHEA Grapalat" w:cs="Sylfaen"/>
          <w:sz w:val="20"/>
        </w:rPr>
        <w:t xml:space="preserve">по </w:t>
      </w:r>
      <w:r w:rsidRPr="00E6597C">
        <w:rPr>
          <w:rFonts w:ascii="GHEA Grapalat" w:hAnsi="GHEA Grapalat" w:cs="Arial"/>
          <w:sz w:val="20"/>
          <w:lang w:val="af-ZA"/>
        </w:rPr>
        <w:t xml:space="preserve">словам </w:t>
      </w:r>
      <w:r w:rsidR="00051B7F" w:rsidRPr="00E6597C">
        <w:rPr>
          <w:rFonts w:ascii="GHEA Grapalat" w:hAnsi="GHEA Grapalat" w:cs="Arial"/>
          <w:sz w:val="20"/>
        </w:rPr>
        <w:t>участника</w:t>
      </w:r>
      <w:r w:rsidRPr="00E6597C">
        <w:rPr>
          <w:rFonts w:ascii="GHEA Grapalat" w:hAnsi="GHEA Grapalat" w:cs="Sylfaen"/>
          <w:sz w:val="20"/>
        </w:rPr>
        <w:t>​</w:t>
      </w:r>
      <w:r w:rsidRPr="00E6597C">
        <w:rPr>
          <w:rFonts w:ascii="GHEA Grapalat" w:hAnsi="GHEA Grapalat" w:cs="Arial"/>
          <w:sz w:val="20"/>
          <w:lang w:val="af-ZA"/>
        </w:rPr>
        <w:t xml:space="preserve"> </w:t>
      </w:r>
      <w:r w:rsidRPr="00E6597C">
        <w:rPr>
          <w:rFonts w:ascii="GHEA Grapalat" w:hAnsi="GHEA Grapalat" w:cs="Sylfaen"/>
          <w:sz w:val="20"/>
        </w:rPr>
        <w:t>верно</w:t>
      </w:r>
      <w:r w:rsidRPr="00E6597C">
        <w:rPr>
          <w:rFonts w:ascii="GHEA Grapalat" w:hAnsi="GHEA Grapalat" w:cs="Arial"/>
          <w:sz w:val="20"/>
          <w:lang w:val="af-ZA"/>
        </w:rPr>
        <w:t xml:space="preserve"> </w:t>
      </w:r>
      <w:r w:rsidRPr="00E6597C">
        <w:rPr>
          <w:rFonts w:ascii="GHEA Grapalat" w:hAnsi="GHEA Grapalat" w:cs="Sylfaen"/>
          <w:sz w:val="20"/>
        </w:rPr>
        <w:t>имеет</w:t>
      </w:r>
      <w:r w:rsidRPr="00E6597C">
        <w:rPr>
          <w:rFonts w:ascii="GHEA Grapalat" w:hAnsi="GHEA Grapalat" w:cs="Arial"/>
          <w:sz w:val="20"/>
          <w:lang w:val="af-ZA"/>
        </w:rPr>
        <w:t xml:space="preserve"> </w:t>
      </w:r>
      <w:r w:rsidR="00AE4008" w:rsidRPr="00E6597C">
        <w:rPr>
          <w:rFonts w:ascii="GHEA Grapalat" w:hAnsi="GHEA Grapalat" w:cs="Sylfaen"/>
          <w:sz w:val="20"/>
        </w:rPr>
        <w:t>от клиента</w:t>
      </w:r>
      <w:r w:rsidRPr="00E6597C">
        <w:rPr>
          <w:rFonts w:ascii="GHEA Grapalat" w:hAnsi="GHEA Grapalat" w:cs="Arial"/>
          <w:sz w:val="20"/>
          <w:lang w:val="af-ZA"/>
        </w:rPr>
        <w:t xml:space="preserve"> </w:t>
      </w:r>
      <w:r w:rsidRPr="00E6597C">
        <w:rPr>
          <w:rFonts w:ascii="GHEA Grapalat" w:hAnsi="GHEA Grapalat" w:cs="Sylfaen"/>
          <w:sz w:val="20"/>
        </w:rPr>
        <w:t>требовать</w:t>
      </w:r>
      <w:r w:rsidRPr="00E6597C">
        <w:rPr>
          <w:rFonts w:ascii="GHEA Grapalat" w:hAnsi="GHEA Grapalat" w:cs="Arial"/>
          <w:sz w:val="20"/>
          <w:lang w:val="af-ZA"/>
        </w:rPr>
        <w:t xml:space="preserve"> </w:t>
      </w:r>
      <w:r w:rsidRPr="00E6597C">
        <w:rPr>
          <w:rFonts w:ascii="GHEA Grapalat" w:hAnsi="GHEA Grapalat" w:cs="Sylfaen"/>
          <w:sz w:val="20"/>
        </w:rPr>
        <w:t>приглашения</w:t>
      </w:r>
      <w:r w:rsidRPr="00E6597C">
        <w:rPr>
          <w:rFonts w:ascii="GHEA Grapalat" w:hAnsi="GHEA Grapalat" w:cs="Arial"/>
          <w:sz w:val="20"/>
          <w:lang w:val="af-ZA"/>
        </w:rPr>
        <w:t xml:space="preserve"> </w:t>
      </w:r>
      <w:r w:rsidRPr="00E6597C">
        <w:rPr>
          <w:rFonts w:ascii="GHEA Grapalat" w:hAnsi="GHEA Grapalat" w:cs="Sylfaen"/>
          <w:sz w:val="20"/>
        </w:rPr>
        <w:t xml:space="preserve">разъяснение </w:t>
      </w:r>
      <w:r w:rsidR="004D5671" w:rsidRPr="00E6597C">
        <w:rPr>
          <w:rFonts w:ascii="GHEA Grapalat" w:hAnsi="GHEA Grapalat" w:cs="Tahoma"/>
          <w:sz w:val="20"/>
        </w:rPr>
        <w:t>.</w:t>
      </w:r>
    </w:p>
    <w:p w14:paraId="006AB581" w14:textId="082590AF" w:rsidR="00096865" w:rsidRPr="00A15B2B"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Участник</w:t>
      </w:r>
      <w:r w:rsidRPr="00E6597C">
        <w:rPr>
          <w:rFonts w:ascii="GHEA Grapalat" w:hAnsi="GHEA Grapalat" w:cs="Arial"/>
          <w:sz w:val="20"/>
          <w:lang w:val="af-ZA"/>
        </w:rPr>
        <w:t xml:space="preserve"> </w:t>
      </w:r>
      <w:r w:rsidRPr="00E6597C">
        <w:rPr>
          <w:rFonts w:ascii="GHEA Grapalat" w:hAnsi="GHEA Grapalat" w:cs="Sylfaen"/>
          <w:sz w:val="20"/>
        </w:rPr>
        <w:t>верно</w:t>
      </w:r>
      <w:r w:rsidRPr="00E6597C">
        <w:rPr>
          <w:rFonts w:ascii="GHEA Grapalat" w:hAnsi="GHEA Grapalat" w:cs="Arial"/>
          <w:sz w:val="20"/>
          <w:lang w:val="af-ZA"/>
        </w:rPr>
        <w:t xml:space="preserve"> </w:t>
      </w:r>
      <w:r w:rsidRPr="00E6597C">
        <w:rPr>
          <w:rFonts w:ascii="GHEA Grapalat" w:hAnsi="GHEA Grapalat" w:cs="Sylfaen"/>
          <w:sz w:val="20"/>
        </w:rPr>
        <w:t>имеет</w:t>
      </w:r>
      <w:r w:rsidRPr="00E6597C">
        <w:rPr>
          <w:rFonts w:ascii="GHEA Grapalat" w:hAnsi="GHEA Grapalat" w:cs="Arial"/>
          <w:sz w:val="20"/>
          <w:lang w:val="af-ZA"/>
        </w:rPr>
        <w:t xml:space="preserve"> </w:t>
      </w:r>
      <w:r w:rsidRPr="00E6597C">
        <w:rPr>
          <w:rFonts w:ascii="GHEA Grapalat" w:hAnsi="GHEA Grapalat" w:cs="Sylfaen"/>
          <w:sz w:val="20"/>
        </w:rPr>
        <w:t>приложения</w:t>
      </w:r>
      <w:r w:rsidRPr="00E6597C">
        <w:rPr>
          <w:rFonts w:ascii="GHEA Grapalat" w:hAnsi="GHEA Grapalat" w:cs="Arial"/>
          <w:sz w:val="20"/>
          <w:lang w:val="af-ZA"/>
        </w:rPr>
        <w:t xml:space="preserve"> </w:t>
      </w:r>
      <w:r w:rsidRPr="00E6597C">
        <w:rPr>
          <w:rFonts w:ascii="GHEA Grapalat" w:hAnsi="GHEA Grapalat" w:cs="Sylfaen"/>
          <w:sz w:val="20"/>
        </w:rPr>
        <w:t>презентация</w:t>
      </w:r>
      <w:r w:rsidRPr="00E6597C">
        <w:rPr>
          <w:rFonts w:ascii="GHEA Grapalat" w:hAnsi="GHEA Grapalat" w:cs="Arial"/>
          <w:sz w:val="20"/>
          <w:lang w:val="af-ZA"/>
        </w:rPr>
        <w:t xml:space="preserve"> </w:t>
      </w:r>
      <w:r w:rsidRPr="00E6597C">
        <w:rPr>
          <w:rFonts w:ascii="GHEA Grapalat" w:hAnsi="GHEA Grapalat" w:cs="Sylfaen"/>
          <w:sz w:val="20"/>
        </w:rPr>
        <w:t>крайний срок</w:t>
      </w:r>
      <w:r w:rsidRPr="00E6597C">
        <w:rPr>
          <w:rFonts w:ascii="GHEA Grapalat" w:hAnsi="GHEA Grapalat" w:cs="Arial"/>
          <w:sz w:val="20"/>
          <w:lang w:val="af-ZA"/>
        </w:rPr>
        <w:t xml:space="preserve"> </w:t>
      </w:r>
      <w:r w:rsidRPr="00E6597C">
        <w:rPr>
          <w:rFonts w:ascii="GHEA Grapalat" w:hAnsi="GHEA Grapalat" w:cs="Sylfaen"/>
          <w:sz w:val="20"/>
        </w:rPr>
        <w:t>по истечении срока</w:t>
      </w:r>
      <w:r w:rsidRPr="00E6597C">
        <w:rPr>
          <w:rFonts w:ascii="GHEA Grapalat" w:hAnsi="GHEA Grapalat" w:cs="Arial"/>
          <w:sz w:val="20"/>
          <w:lang w:val="af-ZA"/>
        </w:rPr>
        <w:t xml:space="preserve"> </w:t>
      </w:r>
      <w:r w:rsidRPr="00E6597C">
        <w:rPr>
          <w:rFonts w:ascii="GHEA Grapalat" w:hAnsi="GHEA Grapalat" w:cs="Sylfaen"/>
          <w:sz w:val="20"/>
        </w:rPr>
        <w:t>по меньшей мере</w:t>
      </w:r>
      <w:r w:rsidRPr="00E6597C">
        <w:rPr>
          <w:rFonts w:ascii="GHEA Grapalat" w:hAnsi="GHEA Grapalat" w:cs="Arial"/>
          <w:sz w:val="20"/>
          <w:lang w:val="af-ZA"/>
        </w:rPr>
        <w:t xml:space="preserve"> </w:t>
      </w:r>
      <w:r w:rsidRPr="00E6597C">
        <w:rPr>
          <w:rFonts w:ascii="GHEA Grapalat" w:hAnsi="GHEA Grapalat" w:cs="Sylfaen"/>
          <w:sz w:val="20"/>
        </w:rPr>
        <w:t>пять</w:t>
      </w:r>
      <w:r w:rsidRPr="00E6597C">
        <w:rPr>
          <w:rFonts w:ascii="GHEA Grapalat" w:hAnsi="GHEA Grapalat" w:cs="Arial"/>
          <w:sz w:val="20"/>
          <w:lang w:val="af-ZA"/>
        </w:rPr>
        <w:t xml:space="preserve"> </w:t>
      </w:r>
      <w:r w:rsidRPr="00E6597C">
        <w:rPr>
          <w:rFonts w:ascii="GHEA Grapalat" w:hAnsi="GHEA Grapalat" w:cs="Sylfaen"/>
          <w:sz w:val="20"/>
        </w:rPr>
        <w:t>календарь</w:t>
      </w:r>
      <w:r w:rsidRPr="00E6597C">
        <w:rPr>
          <w:rFonts w:ascii="GHEA Grapalat" w:hAnsi="GHEA Grapalat" w:cs="Arial"/>
          <w:sz w:val="20"/>
          <w:lang w:val="af-ZA"/>
        </w:rPr>
        <w:t xml:space="preserve"> </w:t>
      </w:r>
      <w:r w:rsidRPr="00E6597C">
        <w:rPr>
          <w:rFonts w:ascii="GHEA Grapalat" w:hAnsi="GHEA Grapalat" w:cs="Sylfaen"/>
          <w:sz w:val="20"/>
        </w:rPr>
        <w:t>день</w:t>
      </w:r>
      <w:r w:rsidR="002B5F87" w:rsidRPr="00E6597C">
        <w:rPr>
          <w:rFonts w:ascii="GHEA Grapalat" w:hAnsi="GHEA Grapalat" w:cs="Sylfaen"/>
          <w:sz w:val="20"/>
          <w:lang w:val="af-ZA"/>
        </w:rPr>
        <w:t xml:space="preserve"> </w:t>
      </w:r>
      <w:r w:rsidRPr="00E6597C">
        <w:rPr>
          <w:rFonts w:ascii="GHEA Grapalat" w:hAnsi="GHEA Grapalat" w:cs="Sylfaen"/>
          <w:sz w:val="20"/>
        </w:rPr>
        <w:t xml:space="preserve">перед </w:t>
      </w:r>
      <w:r w:rsidRPr="00E6597C">
        <w:rPr>
          <w:rFonts w:ascii="GHEA Grapalat" w:hAnsi="GHEA Grapalat" w:cs="Arial"/>
          <w:sz w:val="20"/>
          <w:lang w:val="af-ZA"/>
        </w:rPr>
        <w:t xml:space="preserve">письменным </w:t>
      </w:r>
      <w:r w:rsidR="000946A3" w:rsidRPr="00E6597C">
        <w:rPr>
          <w:rFonts w:ascii="GHEA Grapalat" w:hAnsi="GHEA Grapalat" w:cs="Sylfaen"/>
          <w:sz w:val="20"/>
        </w:rPr>
        <w:t>комитетом</w:t>
      </w:r>
      <w:r w:rsidR="000946A3" w:rsidRPr="00E6597C">
        <w:rPr>
          <w:rFonts w:ascii="GHEA Grapalat" w:hAnsi="GHEA Grapalat" w:cs="Sylfaen"/>
          <w:sz w:val="20"/>
          <w:lang w:val="af-ZA"/>
        </w:rPr>
        <w:t xml:space="preserve"> </w:t>
      </w:r>
      <w:r w:rsidRPr="00E6597C">
        <w:rPr>
          <w:rFonts w:ascii="GHEA Grapalat" w:hAnsi="GHEA Grapalat" w:cs="Sylfaen"/>
          <w:sz w:val="20"/>
        </w:rPr>
        <w:t>требовать</w:t>
      </w:r>
      <w:r w:rsidRPr="00E6597C">
        <w:rPr>
          <w:rFonts w:ascii="GHEA Grapalat" w:hAnsi="GHEA Grapalat" w:cs="Arial"/>
          <w:sz w:val="20"/>
          <w:lang w:val="af-ZA"/>
        </w:rPr>
        <w:t xml:space="preserve"> </w:t>
      </w:r>
      <w:r w:rsidRPr="00E6597C">
        <w:rPr>
          <w:rFonts w:ascii="GHEA Grapalat" w:hAnsi="GHEA Grapalat" w:cs="Sylfaen"/>
          <w:sz w:val="20"/>
        </w:rPr>
        <w:t>приглашения</w:t>
      </w:r>
      <w:r w:rsidRPr="00E6597C">
        <w:rPr>
          <w:rFonts w:ascii="GHEA Grapalat" w:hAnsi="GHEA Grapalat" w:cs="Arial"/>
          <w:sz w:val="20"/>
          <w:lang w:val="af-ZA"/>
        </w:rPr>
        <w:t xml:space="preserve"> </w:t>
      </w:r>
      <w:r w:rsidRPr="00E6597C">
        <w:rPr>
          <w:rFonts w:ascii="GHEA Grapalat" w:hAnsi="GHEA Grapalat" w:cs="Sylfaen"/>
          <w:sz w:val="20"/>
        </w:rPr>
        <w:t xml:space="preserve">разъяснение </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Комиссия</w:t>
      </w:r>
      <w:r w:rsidR="000946A3" w:rsidRPr="00E6597C">
        <w:rPr>
          <w:rFonts w:ascii="GHEA Grapalat" w:hAnsi="GHEA Grapalat"/>
          <w:sz w:val="20"/>
          <w:lang w:val="af-ZA"/>
        </w:rPr>
        <w:t xml:space="preserve"> </w:t>
      </w:r>
      <w:r w:rsidR="000946A3" w:rsidRPr="00E6597C">
        <w:rPr>
          <w:rFonts w:ascii="GHEA Grapalat" w:hAnsi="GHEA Grapalat" w:cs="Sylfaen"/>
          <w:sz w:val="20"/>
        </w:rPr>
        <w:t>запрос</w:t>
      </w:r>
      <w:r w:rsidR="000946A3" w:rsidRPr="00E6597C">
        <w:rPr>
          <w:rFonts w:ascii="GHEA Grapalat" w:hAnsi="GHEA Grapalat" w:cs="Arial"/>
          <w:sz w:val="20"/>
          <w:lang w:val="af-ZA"/>
        </w:rPr>
        <w:t xml:space="preserve"> </w:t>
      </w:r>
      <w:r w:rsidRPr="00E6597C">
        <w:rPr>
          <w:rFonts w:ascii="GHEA Grapalat" w:hAnsi="GHEA Grapalat" w:cs="Sylfaen"/>
          <w:sz w:val="20"/>
        </w:rPr>
        <w:t>сделанный</w:t>
      </w:r>
      <w:r w:rsidRPr="00E6597C">
        <w:rPr>
          <w:rFonts w:ascii="GHEA Grapalat" w:hAnsi="GHEA Grapalat" w:cs="Arial"/>
          <w:sz w:val="20"/>
          <w:lang w:val="af-ZA"/>
        </w:rPr>
        <w:t xml:space="preserve"> </w:t>
      </w:r>
      <w:r w:rsidR="000946A3" w:rsidRPr="00E6597C">
        <w:rPr>
          <w:rFonts w:ascii="GHEA Grapalat" w:hAnsi="GHEA Grapalat" w:cs="Arial"/>
          <w:sz w:val="20"/>
        </w:rPr>
        <w:t xml:space="preserve">моему </w:t>
      </w:r>
      <w:r w:rsidR="000946A3" w:rsidRPr="00E6597C">
        <w:rPr>
          <w:rFonts w:ascii="GHEA Grapalat" w:hAnsi="GHEA Grapalat" w:cs="Sylfaen"/>
          <w:sz w:val="20"/>
        </w:rPr>
        <w:t>партнеру</w:t>
      </w:r>
      <w:r w:rsidR="000946A3" w:rsidRPr="00E6597C">
        <w:rPr>
          <w:rFonts w:ascii="GHEA Grapalat" w:hAnsi="GHEA Grapalat" w:cs="Arial"/>
          <w:sz w:val="20"/>
          <w:lang w:val="af-ZA"/>
        </w:rPr>
        <w:t xml:space="preserve"> </w:t>
      </w:r>
      <w:r w:rsidRPr="00E6597C">
        <w:rPr>
          <w:rFonts w:ascii="GHEA Grapalat" w:hAnsi="GHEA Grapalat" w:cs="Sylfaen"/>
          <w:sz w:val="20"/>
        </w:rPr>
        <w:t>разъяснение</w:t>
      </w:r>
      <w:r w:rsidRPr="00E6597C">
        <w:rPr>
          <w:rFonts w:ascii="GHEA Grapalat" w:hAnsi="GHEA Grapalat" w:cs="Arial"/>
          <w:sz w:val="20"/>
          <w:lang w:val="af-ZA"/>
        </w:rPr>
        <w:t xml:space="preserve"> </w:t>
      </w:r>
      <w:r w:rsidRPr="00E6597C">
        <w:rPr>
          <w:rFonts w:ascii="GHEA Grapalat" w:hAnsi="GHEA Grapalat" w:cs="Sylfaen"/>
          <w:sz w:val="20"/>
        </w:rPr>
        <w:t>предоставление</w:t>
      </w:r>
      <w:r w:rsidRPr="00E6597C">
        <w:rPr>
          <w:rFonts w:ascii="GHEA Grapalat" w:hAnsi="GHEA Grapalat" w:cs="Arial"/>
          <w:sz w:val="20"/>
          <w:lang w:val="af-ZA"/>
        </w:rPr>
        <w:t xml:space="preserve"> </w:t>
      </w:r>
      <w:r w:rsidRPr="00E6597C">
        <w:rPr>
          <w:rFonts w:ascii="GHEA Grapalat" w:hAnsi="GHEA Grapalat" w:cs="Sylfaen"/>
          <w:sz w:val="20"/>
        </w:rPr>
        <w:t xml:space="preserve">находится </w:t>
      </w:r>
      <w:r w:rsidR="00A93710" w:rsidRPr="00E6597C">
        <w:rPr>
          <w:rFonts w:ascii="GHEA Grapalat" w:hAnsi="GHEA Grapalat" w:cs="Sylfaen"/>
          <w:sz w:val="20"/>
          <w:lang w:val="af-ZA"/>
        </w:rPr>
        <w:t>в письменной форме</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запрос</w:t>
      </w:r>
      <w:r w:rsidRPr="00E6597C">
        <w:rPr>
          <w:rFonts w:ascii="GHEA Grapalat" w:hAnsi="GHEA Grapalat" w:cs="Sylfaen"/>
          <w:sz w:val="20"/>
        </w:rPr>
        <w:t>​</w:t>
      </w:r>
      <w:r w:rsidRPr="00E6597C">
        <w:rPr>
          <w:rFonts w:ascii="GHEA Grapalat" w:hAnsi="GHEA Grapalat" w:cs="Arial"/>
          <w:sz w:val="20"/>
          <w:lang w:val="af-ZA"/>
        </w:rPr>
        <w:t xml:space="preserve"> </w:t>
      </w:r>
      <w:r w:rsidRPr="00E6597C">
        <w:rPr>
          <w:rFonts w:ascii="GHEA Grapalat" w:hAnsi="GHEA Grapalat" w:cs="Sylfaen"/>
          <w:sz w:val="20"/>
        </w:rPr>
        <w:t>получать</w:t>
      </w:r>
      <w:r w:rsidRPr="00E6597C">
        <w:rPr>
          <w:rFonts w:ascii="GHEA Grapalat" w:hAnsi="GHEA Grapalat" w:cs="Arial"/>
          <w:sz w:val="20"/>
          <w:lang w:val="af-ZA"/>
        </w:rPr>
        <w:t xml:space="preserve"> </w:t>
      </w:r>
      <w:r w:rsidRPr="00E6597C">
        <w:rPr>
          <w:rFonts w:ascii="GHEA Grapalat" w:hAnsi="GHEA Grapalat" w:cs="Sylfaen"/>
          <w:sz w:val="20"/>
        </w:rPr>
        <w:t>в день</w:t>
      </w:r>
      <w:r w:rsidRPr="00E6597C">
        <w:rPr>
          <w:rFonts w:ascii="GHEA Grapalat" w:hAnsi="GHEA Grapalat" w:cs="Arial"/>
          <w:sz w:val="20"/>
          <w:lang w:val="af-ZA"/>
        </w:rPr>
        <w:t xml:space="preserve"> </w:t>
      </w:r>
      <w:r w:rsidRPr="00E6597C">
        <w:rPr>
          <w:rFonts w:ascii="GHEA Grapalat" w:hAnsi="GHEA Grapalat" w:cs="Sylfaen"/>
          <w:sz w:val="20"/>
        </w:rPr>
        <w:t>следующий</w:t>
      </w:r>
      <w:r w:rsidRPr="00E6597C">
        <w:rPr>
          <w:rFonts w:ascii="GHEA Grapalat" w:hAnsi="GHEA Grapalat" w:cs="Arial"/>
          <w:sz w:val="20"/>
          <w:lang w:val="af-ZA"/>
        </w:rPr>
        <w:t xml:space="preserve"> </w:t>
      </w:r>
      <w:r w:rsidRPr="00E6597C">
        <w:rPr>
          <w:rFonts w:ascii="GHEA Grapalat" w:hAnsi="GHEA Grapalat" w:cs="Sylfaen"/>
          <w:sz w:val="20"/>
        </w:rPr>
        <w:t>два</w:t>
      </w:r>
      <w:r w:rsidRPr="00E6597C">
        <w:rPr>
          <w:rFonts w:ascii="GHEA Grapalat" w:hAnsi="GHEA Grapalat" w:cs="Arial"/>
          <w:sz w:val="20"/>
          <w:lang w:val="af-ZA"/>
        </w:rPr>
        <w:t xml:space="preserve"> </w:t>
      </w:r>
      <w:r w:rsidRPr="00E6597C">
        <w:rPr>
          <w:rFonts w:ascii="GHEA Grapalat" w:hAnsi="GHEA Grapalat" w:cs="Sylfaen"/>
          <w:sz w:val="20"/>
        </w:rPr>
        <w:t>календарь</w:t>
      </w:r>
      <w:r w:rsidRPr="00E6597C">
        <w:rPr>
          <w:rFonts w:ascii="GHEA Grapalat" w:hAnsi="GHEA Grapalat" w:cs="Arial"/>
          <w:sz w:val="20"/>
          <w:lang w:val="af-ZA"/>
        </w:rPr>
        <w:t xml:space="preserve"> </w:t>
      </w:r>
      <w:r w:rsidRPr="00E6597C">
        <w:rPr>
          <w:rFonts w:ascii="GHEA Grapalat" w:hAnsi="GHEA Grapalat" w:cs="Sylfaen"/>
          <w:sz w:val="20"/>
        </w:rPr>
        <w:t>дня</w:t>
      </w:r>
      <w:r w:rsidRPr="00E6597C">
        <w:rPr>
          <w:rFonts w:ascii="GHEA Grapalat" w:hAnsi="GHEA Grapalat" w:cs="Arial"/>
          <w:sz w:val="20"/>
          <w:lang w:val="af-ZA"/>
        </w:rPr>
        <w:t xml:space="preserve"> </w:t>
      </w:r>
      <w:r w:rsidRPr="00E6597C">
        <w:rPr>
          <w:rFonts w:ascii="GHEA Grapalat" w:hAnsi="GHEA Grapalat" w:cs="Sylfaen"/>
          <w:sz w:val="20"/>
        </w:rPr>
        <w:t>во время</w:t>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lastRenderedPageBreak/>
        <w:t xml:space="preserve">3.2 </w:t>
      </w:r>
      <w:r w:rsidRPr="00E6597C">
        <w:rPr>
          <w:rFonts w:ascii="GHEA Grapalat" w:hAnsi="GHEA Grapalat" w:cs="Sylfaen"/>
          <w:sz w:val="20"/>
        </w:rPr>
        <w:t>Опрос</w:t>
      </w:r>
      <w:r w:rsidRPr="00E6597C">
        <w:rPr>
          <w:rFonts w:ascii="GHEA Grapalat" w:hAnsi="GHEA Grapalat" w:cs="Arial"/>
          <w:sz w:val="20"/>
          <w:lang w:val="af-ZA"/>
        </w:rPr>
        <w:t xml:space="preserve"> </w:t>
      </w:r>
      <w:r w:rsidRPr="00E6597C">
        <w:rPr>
          <w:rFonts w:ascii="GHEA Grapalat" w:hAnsi="GHEA Grapalat" w:cs="Sylfaen"/>
          <w:sz w:val="20"/>
        </w:rPr>
        <w:t>и:</w:t>
      </w:r>
      <w:r w:rsidRPr="00E6597C">
        <w:rPr>
          <w:rFonts w:ascii="GHEA Grapalat" w:hAnsi="GHEA Grapalat" w:cs="Arial"/>
          <w:sz w:val="20"/>
          <w:lang w:val="af-ZA"/>
        </w:rPr>
        <w:t xml:space="preserve"> </w:t>
      </w:r>
      <w:r w:rsidRPr="00E6597C">
        <w:rPr>
          <w:rFonts w:ascii="GHEA Grapalat" w:hAnsi="GHEA Grapalat" w:cs="Sylfaen"/>
          <w:sz w:val="20"/>
        </w:rPr>
        <w:t>разъяснения</w:t>
      </w:r>
      <w:r w:rsidRPr="00E6597C">
        <w:rPr>
          <w:rFonts w:ascii="GHEA Grapalat" w:hAnsi="GHEA Grapalat" w:cs="Arial"/>
          <w:sz w:val="20"/>
          <w:lang w:val="af-ZA"/>
        </w:rPr>
        <w:t xml:space="preserve"> </w:t>
      </w:r>
      <w:r w:rsidRPr="00E6597C">
        <w:rPr>
          <w:rFonts w:ascii="GHEA Grapalat" w:hAnsi="GHEA Grapalat" w:cs="Sylfaen"/>
          <w:sz w:val="20"/>
        </w:rPr>
        <w:t>содержание</w:t>
      </w:r>
      <w:r w:rsidRPr="00E6597C">
        <w:rPr>
          <w:rFonts w:ascii="GHEA Grapalat" w:hAnsi="GHEA Grapalat" w:cs="Arial"/>
          <w:sz w:val="20"/>
          <w:lang w:val="af-ZA"/>
        </w:rPr>
        <w:t xml:space="preserve"> </w:t>
      </w:r>
      <w:r w:rsidRPr="00E6597C">
        <w:rPr>
          <w:rFonts w:ascii="GHEA Grapalat" w:hAnsi="GHEA Grapalat" w:cs="Sylfaen"/>
          <w:sz w:val="20"/>
        </w:rPr>
        <w:t>о</w:t>
      </w:r>
      <w:r w:rsidRPr="00E6597C">
        <w:rPr>
          <w:rFonts w:ascii="GHEA Grapalat" w:hAnsi="GHEA Grapalat" w:cs="Arial"/>
          <w:sz w:val="20"/>
          <w:lang w:val="af-ZA"/>
        </w:rPr>
        <w:t xml:space="preserve"> </w:t>
      </w:r>
      <w:r w:rsidRPr="00E6597C">
        <w:rPr>
          <w:rFonts w:ascii="GHEA Grapalat" w:hAnsi="GHEA Grapalat" w:cs="Sylfaen"/>
          <w:sz w:val="20"/>
        </w:rPr>
        <w:t>заявление</w:t>
      </w:r>
      <w:r w:rsidRPr="00E6597C">
        <w:rPr>
          <w:rFonts w:ascii="GHEA Grapalat" w:hAnsi="GHEA Grapalat" w:cs="Arial"/>
          <w:sz w:val="20"/>
          <w:lang w:val="af-ZA"/>
        </w:rPr>
        <w:t xml:space="preserve"> </w:t>
      </w:r>
      <w:r w:rsidR="00781688" w:rsidRPr="00E6597C">
        <w:rPr>
          <w:rFonts w:ascii="GHEA Grapalat" w:hAnsi="GHEA Grapalat" w:cs="Arial"/>
          <w:sz w:val="20"/>
        </w:rPr>
        <w:t>разъяснение</w:t>
      </w:r>
      <w:r w:rsidR="00781688" w:rsidRPr="00E6597C">
        <w:rPr>
          <w:rFonts w:ascii="GHEA Grapalat" w:hAnsi="GHEA Grapalat" w:cs="Arial"/>
          <w:sz w:val="20"/>
          <w:lang w:val="af-ZA"/>
        </w:rPr>
        <w:t xml:space="preserve"> </w:t>
      </w:r>
      <w:r w:rsidR="00781688" w:rsidRPr="00E6597C">
        <w:rPr>
          <w:rFonts w:ascii="GHEA Grapalat" w:hAnsi="GHEA Grapalat" w:cs="Arial"/>
          <w:sz w:val="20"/>
        </w:rPr>
        <w:t>предоставить</w:t>
      </w:r>
      <w:r w:rsidR="00781688" w:rsidRPr="00E6597C">
        <w:rPr>
          <w:rFonts w:ascii="GHEA Grapalat" w:hAnsi="GHEA Grapalat" w:cs="Arial"/>
          <w:sz w:val="20"/>
          <w:lang w:val="af-ZA"/>
        </w:rPr>
        <w:t xml:space="preserve"> </w:t>
      </w:r>
      <w:r w:rsidR="00781688" w:rsidRPr="00E6597C">
        <w:rPr>
          <w:rFonts w:ascii="GHEA Grapalat" w:hAnsi="GHEA Grapalat" w:cs="Arial"/>
          <w:sz w:val="20"/>
        </w:rPr>
        <w:t>день</w:t>
      </w:r>
      <w:r w:rsidR="00781688" w:rsidRPr="00E6597C">
        <w:rPr>
          <w:rFonts w:ascii="GHEA Grapalat" w:hAnsi="GHEA Grapalat" w:cs="Arial"/>
          <w:sz w:val="20"/>
          <w:lang w:val="af-ZA"/>
        </w:rPr>
        <w:t xml:space="preserve"> </w:t>
      </w:r>
      <w:r w:rsidRPr="00E6597C">
        <w:rPr>
          <w:rFonts w:ascii="GHEA Grapalat" w:hAnsi="GHEA Grapalat" w:cs="Sylfaen"/>
          <w:sz w:val="20"/>
        </w:rPr>
        <w:t>опубликовано</w:t>
      </w:r>
      <w:r w:rsidRPr="00E6597C">
        <w:rPr>
          <w:rFonts w:ascii="GHEA Grapalat" w:hAnsi="GHEA Grapalat" w:cs="Arial"/>
          <w:sz w:val="20"/>
          <w:lang w:val="af-ZA"/>
        </w:rPr>
        <w:t xml:space="preserve"> </w:t>
      </w:r>
      <w:r w:rsidRPr="00E6597C">
        <w:rPr>
          <w:rFonts w:ascii="GHEA Grapalat" w:hAnsi="GHEA Grapalat" w:cs="Sylfaen"/>
          <w:sz w:val="20"/>
        </w:rPr>
        <w:t>является</w:t>
      </w:r>
      <w:r w:rsidRPr="00E6597C">
        <w:rPr>
          <w:rFonts w:ascii="GHEA Grapalat" w:hAnsi="GHEA Grapalat" w:cs="Arial"/>
          <w:sz w:val="20"/>
          <w:lang w:val="af-ZA"/>
        </w:rPr>
        <w:t xml:space="preserve"> </w:t>
      </w:r>
      <w:r w:rsidR="00757A3F" w:rsidRPr="00E6597C">
        <w:rPr>
          <w:rFonts w:ascii="GHEA Grapalat" w:hAnsi="GHEA Grapalat" w:cs="Sylfaen"/>
          <w:sz w:val="20"/>
          <w:lang w:val="ru-RU"/>
        </w:rPr>
        <w:t xml:space="preserve">на </w:t>
      </w:r>
      <w:r w:rsidR="00757A3F" w:rsidRPr="00E6597C">
        <w:rPr>
          <w:rFonts w:ascii="GHEA Grapalat" w:hAnsi="GHEA Grapalat" w:cs="Sylfaen"/>
          <w:sz w:val="20"/>
          <w:lang w:val="af-ZA"/>
        </w:rPr>
        <w:t xml:space="preserve">сайте procurement.am. </w:t>
      </w:r>
      <w:r w:rsidR="00757A3F" w:rsidRPr="00E6597C">
        <w:rPr>
          <w:rFonts w:ascii="GHEA Grapalat" w:hAnsi="GHEA Grapalat" w:cs="Sylfaen"/>
          <w:sz w:val="20"/>
        </w:rPr>
        <w:t>активный</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 xml:space="preserve">информационный бюллетень </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 xml:space="preserve">далее </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 xml:space="preserve">информационный бюллетень </w:t>
      </w:r>
      <w:r w:rsidR="009A73D5" w:rsidRPr="00E6597C">
        <w:rPr>
          <w:rFonts w:ascii="GHEA Grapalat" w:hAnsi="GHEA Grapalat" w:cs="Sylfaen"/>
          <w:sz w:val="20"/>
          <w:lang w:val="af-ZA"/>
        </w:rPr>
        <w:t xml:space="preserve">) </w:t>
      </w:r>
      <w:r w:rsidR="001C76F7" w:rsidRPr="00E6597C">
        <w:rPr>
          <w:rFonts w:ascii="GHEA Grapalat" w:hAnsi="GHEA Grapalat"/>
          <w:lang w:val="af-ZA"/>
        </w:rPr>
        <w:t xml:space="preserve">« </w:t>
      </w:r>
      <w:r w:rsidR="009A73D5" w:rsidRPr="00E6597C">
        <w:rPr>
          <w:rFonts w:ascii="GHEA Grapalat" w:hAnsi="GHEA Grapalat" w:cs="Sylfaen"/>
          <w:sz w:val="20"/>
        </w:rPr>
        <w:t>Закупки</w:t>
      </w:r>
      <w:r w:rsidR="00051B7F" w:rsidRPr="00E6597C">
        <w:rPr>
          <w:rFonts w:ascii="GHEA Grapalat" w:hAnsi="GHEA Grapalat" w:cs="Sylfaen"/>
          <w:sz w:val="20"/>
          <w:lang w:val="af-ZA"/>
        </w:rPr>
        <w:t xml:space="preserve"> </w:t>
      </w:r>
      <w:r w:rsidR="00051B7F" w:rsidRPr="00E6597C">
        <w:rPr>
          <w:rFonts w:ascii="GHEA Grapalat" w:hAnsi="GHEA Grapalat" w:cs="Sylfaen"/>
          <w:sz w:val="20"/>
        </w:rPr>
        <w:t xml:space="preserve">объявления </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отделение</w:t>
      </w:r>
      <w:r w:rsidR="00051B7F" w:rsidRPr="00E6597C">
        <w:rPr>
          <w:rFonts w:ascii="GHEA Grapalat" w:hAnsi="GHEA Grapalat" w:cs="Sylfaen"/>
          <w:sz w:val="20"/>
          <w:lang w:val="af-ZA"/>
        </w:rPr>
        <w:t xml:space="preserve"> </w:t>
      </w:r>
      <w:r w:rsidR="001C76F7" w:rsidRPr="00E6597C">
        <w:rPr>
          <w:rFonts w:ascii="GHEA Grapalat" w:hAnsi="GHEA Grapalat"/>
          <w:lang w:val="af-ZA"/>
        </w:rPr>
        <w:t xml:space="preserve">« </w:t>
      </w:r>
      <w:r w:rsidR="00051B7F" w:rsidRPr="00E6597C">
        <w:rPr>
          <w:rFonts w:ascii="GHEA Grapalat" w:hAnsi="GHEA Grapalat" w:cs="Sylfaen"/>
          <w:sz w:val="20"/>
        </w:rPr>
        <w:t>Приглашения</w:t>
      </w:r>
      <w:r w:rsidR="00051B7F" w:rsidRPr="00E6597C">
        <w:rPr>
          <w:rFonts w:ascii="GHEA Grapalat" w:hAnsi="GHEA Grapalat" w:cs="Sylfaen"/>
          <w:sz w:val="20"/>
          <w:lang w:val="af-ZA"/>
        </w:rPr>
        <w:t xml:space="preserve"> </w:t>
      </w:r>
      <w:r w:rsidR="00051B7F" w:rsidRPr="00E6597C">
        <w:rPr>
          <w:rFonts w:ascii="GHEA Grapalat" w:hAnsi="GHEA Grapalat" w:cs="Sylfaen"/>
          <w:sz w:val="20"/>
        </w:rPr>
        <w:t>разъяснения</w:t>
      </w:r>
      <w:r w:rsidR="00051B7F" w:rsidRPr="00E6597C">
        <w:rPr>
          <w:rFonts w:ascii="GHEA Grapalat" w:hAnsi="GHEA Grapalat" w:cs="Sylfaen"/>
          <w:sz w:val="20"/>
          <w:lang w:val="af-ZA"/>
        </w:rPr>
        <w:t xml:space="preserve"> </w:t>
      </w:r>
      <w:r w:rsidR="00051B7F" w:rsidRPr="00E6597C">
        <w:rPr>
          <w:rFonts w:ascii="GHEA Grapalat" w:hAnsi="GHEA Grapalat" w:cs="Sylfaen"/>
          <w:sz w:val="20"/>
        </w:rPr>
        <w:t>касательно</w:t>
      </w:r>
      <w:r w:rsidR="00051B7F" w:rsidRPr="00E6597C">
        <w:rPr>
          <w:rFonts w:ascii="GHEA Grapalat" w:hAnsi="GHEA Grapalat" w:cs="Sylfaen"/>
          <w:sz w:val="20"/>
          <w:lang w:val="af-ZA"/>
        </w:rPr>
        <w:t xml:space="preserve"> </w:t>
      </w:r>
      <w:r w:rsidR="00051B7F" w:rsidRPr="00E6597C">
        <w:rPr>
          <w:rFonts w:ascii="GHEA Grapalat" w:hAnsi="GHEA Grapalat" w:cs="Sylfaen"/>
          <w:sz w:val="20"/>
        </w:rPr>
        <w:t xml:space="preserve">объявления </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 xml:space="preserve">в подразделе </w:t>
      </w:r>
      <w:r w:rsidR="00781688" w:rsidRPr="00E6597C">
        <w:rPr>
          <w:rFonts w:ascii="GHEA Grapalat" w:hAnsi="GHEA Grapalat" w:cs="Sylfaen"/>
          <w:sz w:val="20"/>
          <w:lang w:val="af-ZA"/>
        </w:rPr>
        <w:t xml:space="preserve">: </w:t>
      </w:r>
      <w:r w:rsidRPr="00E6597C">
        <w:rPr>
          <w:rFonts w:ascii="GHEA Grapalat" w:hAnsi="GHEA Grapalat" w:cs="Sylfaen"/>
          <w:sz w:val="20"/>
        </w:rPr>
        <w:t>без</w:t>
      </w:r>
      <w:r w:rsidRPr="00E6597C">
        <w:rPr>
          <w:rFonts w:ascii="GHEA Grapalat" w:hAnsi="GHEA Grapalat" w:cs="Arial"/>
          <w:sz w:val="20"/>
          <w:lang w:val="af-ZA"/>
        </w:rPr>
        <w:t xml:space="preserve"> </w:t>
      </w:r>
      <w:r w:rsidRPr="00E6597C">
        <w:rPr>
          <w:rFonts w:ascii="GHEA Grapalat" w:hAnsi="GHEA Grapalat" w:cs="Sylfaen"/>
          <w:sz w:val="20"/>
        </w:rPr>
        <w:t>упомянуть</w:t>
      </w:r>
      <w:r w:rsidRPr="00E6597C">
        <w:rPr>
          <w:rFonts w:ascii="GHEA Grapalat" w:hAnsi="GHEA Grapalat" w:cs="Arial"/>
          <w:sz w:val="20"/>
          <w:lang w:val="af-ZA"/>
        </w:rPr>
        <w:t xml:space="preserve"> </w:t>
      </w:r>
      <w:r w:rsidRPr="00E6597C">
        <w:rPr>
          <w:rFonts w:ascii="GHEA Grapalat" w:hAnsi="GHEA Grapalat" w:cs="Sylfaen"/>
          <w:sz w:val="20"/>
        </w:rPr>
        <w:t>запрос</w:t>
      </w:r>
      <w:r w:rsidRPr="00E6597C">
        <w:rPr>
          <w:rFonts w:ascii="GHEA Grapalat" w:hAnsi="GHEA Grapalat" w:cs="Arial"/>
          <w:sz w:val="20"/>
          <w:lang w:val="af-ZA"/>
        </w:rPr>
        <w:t xml:space="preserve"> </w:t>
      </w:r>
      <w:r w:rsidRPr="00E6597C">
        <w:rPr>
          <w:rFonts w:ascii="GHEA Grapalat" w:hAnsi="GHEA Grapalat" w:cs="Sylfaen"/>
          <w:sz w:val="20"/>
        </w:rPr>
        <w:t>сделанный</w:t>
      </w:r>
      <w:r w:rsidRPr="00E6597C">
        <w:rPr>
          <w:rFonts w:ascii="GHEA Grapalat" w:hAnsi="GHEA Grapalat" w:cs="Arial"/>
          <w:sz w:val="20"/>
          <w:lang w:val="af-ZA"/>
        </w:rPr>
        <w:t xml:space="preserve"> </w:t>
      </w:r>
      <w:r w:rsidR="00051B7F" w:rsidRPr="00E6597C">
        <w:rPr>
          <w:rFonts w:ascii="GHEA Grapalat" w:hAnsi="GHEA Grapalat" w:cs="Arial"/>
          <w:sz w:val="20"/>
        </w:rPr>
        <w:t xml:space="preserve">мой </w:t>
      </w:r>
      <w:r w:rsidRPr="00E6597C">
        <w:rPr>
          <w:rFonts w:ascii="GHEA Grapalat" w:hAnsi="GHEA Grapalat" w:cs="Sylfaen"/>
          <w:sz w:val="20"/>
        </w:rPr>
        <w:t>партнер</w:t>
      </w:r>
      <w:r w:rsidRPr="00E6597C">
        <w:rPr>
          <w:rFonts w:ascii="GHEA Grapalat" w:hAnsi="GHEA Grapalat" w:cs="Arial"/>
          <w:sz w:val="20"/>
          <w:lang w:val="af-ZA"/>
        </w:rPr>
        <w:t xml:space="preserve"> </w:t>
      </w:r>
      <w:r w:rsidRPr="00E6597C">
        <w:rPr>
          <w:rFonts w:ascii="GHEA Grapalat" w:hAnsi="GHEA Grapalat" w:cs="Sylfaen"/>
          <w:sz w:val="20"/>
        </w:rPr>
        <w:t xml:space="preserve">данные </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Разъяснение</w:t>
      </w:r>
      <w:r w:rsidRPr="00E6597C">
        <w:rPr>
          <w:rFonts w:ascii="GHEA Grapalat" w:hAnsi="GHEA Grapalat" w:cs="Arial Unicode"/>
          <w:sz w:val="20"/>
          <w:lang w:val="af-ZA"/>
        </w:rPr>
        <w:t xml:space="preserve"> </w:t>
      </w:r>
      <w:r w:rsidRPr="00E6597C">
        <w:rPr>
          <w:rFonts w:ascii="GHEA Grapalat" w:hAnsi="GHEA Grapalat" w:cs="Sylfaen"/>
          <w:sz w:val="20"/>
          <w:lang w:val="ru-RU"/>
        </w:rPr>
        <w:t>нет</w:t>
      </w:r>
      <w:r w:rsidRPr="00E6597C">
        <w:rPr>
          <w:rFonts w:ascii="GHEA Grapalat" w:hAnsi="GHEA Grapalat" w:cs="Arial Unicode"/>
          <w:sz w:val="20"/>
          <w:lang w:val="af-ZA"/>
        </w:rPr>
        <w:t xml:space="preserve"> </w:t>
      </w:r>
      <w:r w:rsidRPr="00E6597C">
        <w:rPr>
          <w:rFonts w:ascii="GHEA Grapalat" w:hAnsi="GHEA Grapalat" w:cs="Sylfaen"/>
          <w:sz w:val="20"/>
          <w:lang w:val="ru-RU"/>
        </w:rPr>
        <w:t xml:space="preserve">предоставляется , если </w:t>
      </w:r>
      <w:r w:rsidRPr="00E6597C">
        <w:rPr>
          <w:rFonts w:ascii="GHEA Grapalat" w:hAnsi="GHEA Grapalat" w:cs="Arial Unicode"/>
          <w:sz w:val="20"/>
          <w:lang w:val="af-ZA"/>
        </w:rPr>
        <w:t xml:space="preserve">: </w:t>
      </w:r>
      <w:r w:rsidRPr="00E6597C">
        <w:rPr>
          <w:rFonts w:ascii="GHEA Grapalat" w:hAnsi="GHEA Grapalat" w:cs="Sylfaen"/>
          <w:sz w:val="20"/>
          <w:lang w:val="ru-RU"/>
        </w:rPr>
        <w:t>запрос</w:t>
      </w:r>
      <w:r w:rsidRPr="00E6597C">
        <w:rPr>
          <w:rFonts w:ascii="GHEA Grapalat" w:hAnsi="GHEA Grapalat" w:cs="Arial Unicode"/>
          <w:sz w:val="20"/>
          <w:lang w:val="af-ZA"/>
        </w:rPr>
        <w:t xml:space="preserve"> </w:t>
      </w:r>
      <w:r w:rsidRPr="00E6597C">
        <w:rPr>
          <w:rFonts w:ascii="GHEA Grapalat" w:hAnsi="GHEA Grapalat" w:cs="Sylfaen"/>
          <w:sz w:val="20"/>
          <w:lang w:val="ru-RU"/>
        </w:rPr>
        <w:t>выполненный</w:t>
      </w:r>
      <w:r w:rsidRPr="00E6597C">
        <w:rPr>
          <w:rFonts w:ascii="GHEA Grapalat" w:hAnsi="GHEA Grapalat" w:cs="Arial Unicode"/>
          <w:sz w:val="20"/>
          <w:lang w:val="af-ZA"/>
        </w:rPr>
        <w:t xml:space="preserve"> </w:t>
      </w:r>
      <w:r w:rsidRPr="00E6597C">
        <w:rPr>
          <w:rFonts w:ascii="GHEA Grapalat" w:hAnsi="GHEA Grapalat" w:cs="Sylfaen"/>
          <w:sz w:val="20"/>
          <w:lang w:val="ru-RU"/>
        </w:rPr>
        <w:t>является</w:t>
      </w:r>
      <w:r w:rsidRPr="00E6597C">
        <w:rPr>
          <w:rFonts w:ascii="GHEA Grapalat" w:hAnsi="GHEA Grapalat" w:cs="Arial Unicode"/>
          <w:sz w:val="20"/>
          <w:lang w:val="af-ZA"/>
        </w:rPr>
        <w:t xml:space="preserve"> </w:t>
      </w:r>
      <w:r w:rsidRPr="00E6597C">
        <w:rPr>
          <w:rFonts w:ascii="GHEA Grapalat" w:hAnsi="GHEA Grapalat" w:cs="Sylfaen"/>
          <w:sz w:val="20"/>
          <w:lang w:val="ru-RU"/>
        </w:rPr>
        <w:t>настоящим</w:t>
      </w:r>
      <w:r w:rsidRPr="00E6597C">
        <w:rPr>
          <w:rFonts w:ascii="GHEA Grapalat" w:hAnsi="GHEA Grapalat" w:cs="Arial Unicode"/>
          <w:sz w:val="20"/>
          <w:lang w:val="af-ZA"/>
        </w:rPr>
        <w:t xml:space="preserve"> </w:t>
      </w:r>
      <w:r w:rsidRPr="00E6597C">
        <w:rPr>
          <w:rFonts w:ascii="GHEA Grapalat" w:hAnsi="GHEA Grapalat" w:cs="Sylfaen"/>
          <w:sz w:val="20"/>
        </w:rPr>
        <w:t xml:space="preserve">отдел </w:t>
      </w:r>
      <w:r w:rsidRPr="00E6597C">
        <w:rPr>
          <w:rFonts w:ascii="GHEA Grapalat" w:hAnsi="GHEA Grapalat" w:cs="Sylfaen"/>
          <w:sz w:val="20"/>
          <w:lang w:val="ru-RU"/>
        </w:rPr>
        <w:t>, который</w:t>
      </w:r>
      <w:r w:rsidRPr="00E6597C">
        <w:rPr>
          <w:rFonts w:ascii="GHEA Grapalat" w:hAnsi="GHEA Grapalat" w:cs="Arial Unicode"/>
          <w:sz w:val="20"/>
          <w:lang w:val="af-ZA"/>
        </w:rPr>
        <w:t xml:space="preserve"> </w:t>
      </w:r>
      <w:r w:rsidRPr="00E6597C">
        <w:rPr>
          <w:rFonts w:ascii="GHEA Grapalat" w:hAnsi="GHEA Grapalat" w:cs="Sylfaen"/>
          <w:sz w:val="20"/>
          <w:lang w:val="ru-RU"/>
        </w:rPr>
        <w:t>определенный</w:t>
      </w:r>
      <w:r w:rsidRPr="00E6597C">
        <w:rPr>
          <w:rFonts w:ascii="GHEA Grapalat" w:hAnsi="GHEA Grapalat" w:cs="Arial Unicode"/>
          <w:sz w:val="20"/>
          <w:lang w:val="af-ZA"/>
        </w:rPr>
        <w:t xml:space="preserve"> </w:t>
      </w:r>
      <w:r w:rsidRPr="00E6597C">
        <w:rPr>
          <w:rFonts w:ascii="GHEA Grapalat" w:hAnsi="GHEA Grapalat" w:cs="Sylfaen"/>
          <w:sz w:val="20"/>
          <w:lang w:val="ru-RU"/>
        </w:rPr>
        <w:t>период</w:t>
      </w:r>
      <w:r w:rsidRPr="00E6597C">
        <w:rPr>
          <w:rFonts w:ascii="GHEA Grapalat" w:hAnsi="GHEA Grapalat" w:cs="Arial Unicode"/>
          <w:sz w:val="20"/>
          <w:lang w:val="af-ZA"/>
        </w:rPr>
        <w:t xml:space="preserve"> </w:t>
      </w:r>
      <w:r w:rsidRPr="00E6597C">
        <w:rPr>
          <w:rFonts w:ascii="GHEA Grapalat" w:hAnsi="GHEA Grapalat" w:cs="Sylfaen"/>
          <w:sz w:val="20"/>
          <w:lang w:val="ru-RU"/>
        </w:rPr>
        <w:t xml:space="preserve">с нарушением </w:t>
      </w:r>
      <w:r w:rsidRPr="00E6597C">
        <w:rPr>
          <w:rFonts w:ascii="GHEA Grapalat" w:hAnsi="GHEA Grapalat" w:cs="Arial Unicode"/>
          <w:sz w:val="20"/>
          <w:lang w:val="af-ZA"/>
        </w:rPr>
        <w:t xml:space="preserve">, </w:t>
      </w:r>
      <w:r w:rsidRPr="00E6597C">
        <w:rPr>
          <w:rFonts w:ascii="GHEA Grapalat" w:hAnsi="GHEA Grapalat" w:cs="Sylfaen"/>
          <w:sz w:val="20"/>
          <w:lang w:val="ru-RU"/>
        </w:rPr>
        <w:t>как</w:t>
      </w:r>
      <w:r w:rsidRPr="00E6597C">
        <w:rPr>
          <w:rFonts w:ascii="GHEA Grapalat" w:hAnsi="GHEA Grapalat" w:cs="Arial Unicode"/>
          <w:sz w:val="20"/>
          <w:lang w:val="af-ZA"/>
        </w:rPr>
        <w:t xml:space="preserve"> </w:t>
      </w:r>
      <w:r w:rsidRPr="00E6597C">
        <w:rPr>
          <w:rFonts w:ascii="GHEA Grapalat" w:hAnsi="GHEA Grapalat" w:cs="Sylfaen"/>
          <w:sz w:val="20"/>
          <w:lang w:val="ru-RU"/>
        </w:rPr>
        <w:t xml:space="preserve">также </w:t>
      </w:r>
      <w:r w:rsidRPr="00E6597C">
        <w:rPr>
          <w:rFonts w:ascii="GHEA Grapalat" w:hAnsi="GHEA Grapalat" w:cs="Arial Unicode"/>
          <w:sz w:val="20"/>
          <w:lang w:val="af-ZA"/>
        </w:rPr>
        <w:t xml:space="preserve">, если </w:t>
      </w:r>
      <w:r w:rsidRPr="00E6597C">
        <w:rPr>
          <w:rFonts w:ascii="GHEA Grapalat" w:hAnsi="GHEA Grapalat" w:cs="Sylfaen"/>
          <w:sz w:val="20"/>
          <w:lang w:val="ru-RU"/>
        </w:rPr>
        <w:t>запрос</w:t>
      </w:r>
      <w:r w:rsidRPr="00E6597C">
        <w:rPr>
          <w:rFonts w:ascii="GHEA Grapalat" w:hAnsi="GHEA Grapalat" w:cs="Arial Unicode"/>
          <w:sz w:val="20"/>
          <w:lang w:val="af-ZA"/>
        </w:rPr>
        <w:t xml:space="preserve"> </w:t>
      </w:r>
      <w:r w:rsidRPr="00E6597C">
        <w:rPr>
          <w:rFonts w:ascii="GHEA Grapalat" w:hAnsi="GHEA Grapalat" w:cs="Sylfaen"/>
          <w:sz w:val="20"/>
          <w:lang w:val="ru-RU"/>
        </w:rPr>
        <w:t>вне</w:t>
      </w:r>
      <w:r w:rsidRPr="00E6597C">
        <w:rPr>
          <w:rFonts w:ascii="GHEA Grapalat" w:hAnsi="GHEA Grapalat" w:cs="Arial Unicode"/>
          <w:sz w:val="20"/>
          <w:lang w:val="af-ZA"/>
        </w:rPr>
        <w:t xml:space="preserve"> </w:t>
      </w:r>
      <w:r w:rsidRPr="00E6597C">
        <w:rPr>
          <w:rFonts w:ascii="GHEA Grapalat" w:hAnsi="GHEA Grapalat" w:cs="Sylfaen"/>
          <w:sz w:val="20"/>
          <w:lang w:val="ru-RU"/>
        </w:rPr>
        <w:t>является</w:t>
      </w:r>
      <w:r w:rsidRPr="00E6597C">
        <w:rPr>
          <w:rFonts w:ascii="GHEA Grapalat" w:hAnsi="GHEA Grapalat" w:cs="Arial Unicode"/>
          <w:sz w:val="20"/>
          <w:lang w:val="af-ZA"/>
        </w:rPr>
        <w:t xml:space="preserve"> </w:t>
      </w:r>
      <w:r w:rsidR="009A73D5" w:rsidRPr="00E6597C">
        <w:rPr>
          <w:rFonts w:ascii="GHEA Grapalat" w:hAnsi="GHEA Grapalat" w:cs="Arial Unicode"/>
          <w:sz w:val="20"/>
        </w:rPr>
        <w:t>настоящим</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приглашения</w:t>
      </w:r>
      <w:r w:rsidRPr="00E6597C">
        <w:rPr>
          <w:rFonts w:ascii="GHEA Grapalat" w:hAnsi="GHEA Grapalat" w:cs="Arial Unicode"/>
          <w:sz w:val="20"/>
          <w:lang w:val="af-ZA"/>
        </w:rPr>
        <w:t xml:space="preserve"> </w:t>
      </w:r>
      <w:r w:rsidRPr="00E6597C">
        <w:rPr>
          <w:rFonts w:ascii="GHEA Grapalat" w:hAnsi="GHEA Grapalat" w:cs="Sylfaen"/>
          <w:sz w:val="20"/>
          <w:lang w:val="ru-RU"/>
        </w:rPr>
        <w:t>содержание</w:t>
      </w:r>
      <w:r w:rsidRPr="00E6597C">
        <w:rPr>
          <w:rFonts w:ascii="GHEA Grapalat" w:hAnsi="GHEA Grapalat" w:cs="Arial Unicode"/>
          <w:sz w:val="20"/>
          <w:lang w:val="af-ZA"/>
        </w:rPr>
        <w:t xml:space="preserve"> </w:t>
      </w:r>
      <w:r w:rsidRPr="00E6597C">
        <w:rPr>
          <w:rFonts w:ascii="GHEA Grapalat" w:hAnsi="GHEA Grapalat" w:cs="Sylfaen"/>
          <w:sz w:val="20"/>
          <w:lang w:val="ru-RU"/>
        </w:rPr>
        <w:t>из кадра</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или</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если</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запрос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относится к</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является</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последний</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к</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 xml:space="preserve">техническое описание предлагаемых </w:t>
      </w:r>
      <w:r w:rsidR="005A16C6" w:rsidRPr="00E6597C">
        <w:rPr>
          <w:rFonts w:ascii="GHEA Grapalat" w:hAnsi="GHEA Grapalat" w:cs="Sylfaen"/>
          <w:sz w:val="20"/>
          <w:lang w:val="af-ZA"/>
        </w:rPr>
        <w:t xml:space="preserve">устройств и оборудования </w:t>
      </w:r>
      <w:r w:rsidR="005A16C6" w:rsidRPr="00E6597C">
        <w:rPr>
          <w:rFonts w:ascii="GHEA Grapalat" w:hAnsi="GHEA Grapalat" w:cs="Sylfaen"/>
          <w:sz w:val="20"/>
          <w:lang w:val="ru-RU"/>
        </w:rPr>
        <w:t xml:space="preserve">характеристики </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здесь</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по приглашению</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запланировано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технический</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характеристики</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эквивалентность</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 xml:space="preserve">согласно </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 xml:space="preserve">ответу </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И</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 xml:space="preserve">в </w:t>
      </w:r>
      <w:r w:rsidR="00A4729F" w:rsidRPr="00E6597C">
        <w:rPr>
          <w:rFonts w:ascii="GHEA Grapalat" w:hAnsi="GHEA Grapalat"/>
          <w:sz w:val="20"/>
          <w:szCs w:val="20"/>
          <w:lang w:val="af-ZA"/>
        </w:rPr>
        <w:t xml:space="preserve">котором </w:t>
      </w:r>
      <w:r w:rsidR="00051B7F" w:rsidRPr="00E6597C">
        <w:rPr>
          <w:rFonts w:ascii="GHEA Grapalat" w:hAnsi="GHEA Grapalat"/>
          <w:sz w:val="20"/>
          <w:szCs w:val="20"/>
        </w:rPr>
        <w:t>участник</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в письменной форме</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быть уведомлен</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является</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разъяснение</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не предоставлять</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фонды</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 xml:space="preserve">о </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опрос</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получать</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в день</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следующий</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два</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календарь</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дня</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во время</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Приложения</w:t>
      </w:r>
      <w:r w:rsidRPr="00E6597C">
        <w:rPr>
          <w:rFonts w:ascii="GHEA Grapalat" w:hAnsi="GHEA Grapalat" w:cs="Arial Unicode"/>
          <w:sz w:val="20"/>
          <w:lang w:val="af-ZA"/>
        </w:rPr>
        <w:t xml:space="preserve"> </w:t>
      </w:r>
      <w:r w:rsidRPr="00E6597C">
        <w:rPr>
          <w:rFonts w:ascii="GHEA Grapalat" w:hAnsi="GHEA Grapalat" w:cs="Sylfaen"/>
          <w:sz w:val="20"/>
          <w:lang w:val="ru-RU"/>
        </w:rPr>
        <w:t>презентация</w:t>
      </w:r>
      <w:r w:rsidRPr="00E6597C">
        <w:rPr>
          <w:rFonts w:ascii="GHEA Grapalat" w:hAnsi="GHEA Grapalat" w:cs="Arial Unicode"/>
          <w:sz w:val="20"/>
          <w:lang w:val="af-ZA"/>
        </w:rPr>
        <w:t xml:space="preserve"> </w:t>
      </w:r>
      <w:r w:rsidRPr="00E6597C">
        <w:rPr>
          <w:rFonts w:ascii="GHEA Grapalat" w:hAnsi="GHEA Grapalat" w:cs="Sylfaen"/>
          <w:sz w:val="20"/>
          <w:lang w:val="ru-RU"/>
        </w:rPr>
        <w:t>крайний срок</w:t>
      </w:r>
      <w:r w:rsidRPr="00E6597C">
        <w:rPr>
          <w:rFonts w:ascii="GHEA Grapalat" w:hAnsi="GHEA Grapalat" w:cs="Arial Unicode"/>
          <w:sz w:val="20"/>
          <w:lang w:val="af-ZA"/>
        </w:rPr>
        <w:t xml:space="preserve"> </w:t>
      </w:r>
      <w:r w:rsidRPr="00E6597C">
        <w:rPr>
          <w:rFonts w:ascii="GHEA Grapalat" w:hAnsi="GHEA Grapalat" w:cs="Sylfaen"/>
          <w:sz w:val="20"/>
          <w:lang w:val="ru-RU"/>
        </w:rPr>
        <w:t>по истечении срока</w:t>
      </w:r>
      <w:r w:rsidRPr="00E6597C">
        <w:rPr>
          <w:rFonts w:ascii="GHEA Grapalat" w:hAnsi="GHEA Grapalat" w:cs="Arial Unicode"/>
          <w:sz w:val="20"/>
          <w:lang w:val="af-ZA"/>
        </w:rPr>
        <w:t xml:space="preserve"> </w:t>
      </w:r>
      <w:r w:rsidRPr="00E6597C">
        <w:rPr>
          <w:rFonts w:ascii="GHEA Grapalat" w:hAnsi="GHEA Grapalat" w:cs="Sylfaen"/>
          <w:sz w:val="20"/>
          <w:lang w:val="ru-RU"/>
        </w:rPr>
        <w:t>по меньшей мере</w:t>
      </w:r>
      <w:r w:rsidRPr="00E6597C">
        <w:rPr>
          <w:rFonts w:ascii="GHEA Grapalat" w:hAnsi="GHEA Grapalat" w:cs="Arial Unicode"/>
          <w:sz w:val="20"/>
          <w:lang w:val="af-ZA"/>
        </w:rPr>
        <w:t xml:space="preserve"> </w:t>
      </w:r>
      <w:r w:rsidRPr="00E6597C">
        <w:rPr>
          <w:rFonts w:ascii="GHEA Grapalat" w:hAnsi="GHEA Grapalat" w:cs="Sylfaen"/>
          <w:sz w:val="20"/>
          <w:lang w:val="ru-RU"/>
        </w:rPr>
        <w:t>пять</w:t>
      </w:r>
      <w:r w:rsidRPr="00E6597C">
        <w:rPr>
          <w:rFonts w:ascii="GHEA Grapalat" w:hAnsi="GHEA Grapalat" w:cs="Arial Unicode"/>
          <w:sz w:val="20"/>
          <w:lang w:val="af-ZA"/>
        </w:rPr>
        <w:t xml:space="preserve"> </w:t>
      </w:r>
      <w:r w:rsidRPr="00E6597C">
        <w:rPr>
          <w:rFonts w:ascii="GHEA Grapalat" w:hAnsi="GHEA Grapalat" w:cs="Sylfaen"/>
          <w:sz w:val="20"/>
          <w:lang w:val="ru-RU"/>
        </w:rPr>
        <w:t>календарь</w:t>
      </w:r>
      <w:r w:rsidRPr="00E6597C">
        <w:rPr>
          <w:rFonts w:ascii="GHEA Grapalat" w:hAnsi="GHEA Grapalat" w:cs="Arial Unicode"/>
          <w:sz w:val="20"/>
          <w:lang w:val="af-ZA"/>
        </w:rPr>
        <w:t xml:space="preserve"> </w:t>
      </w:r>
      <w:r w:rsidRPr="00E6597C">
        <w:rPr>
          <w:rFonts w:ascii="GHEA Grapalat" w:hAnsi="GHEA Grapalat" w:cs="Sylfaen"/>
          <w:sz w:val="20"/>
          <w:lang w:val="ru-RU"/>
        </w:rPr>
        <w:t>день</w:t>
      </w:r>
      <w:r w:rsidRPr="00E6597C">
        <w:rPr>
          <w:rFonts w:ascii="GHEA Grapalat" w:hAnsi="GHEA Grapalat" w:cs="Arial Unicode"/>
          <w:sz w:val="20"/>
          <w:lang w:val="af-ZA"/>
        </w:rPr>
        <w:t xml:space="preserve"> </w:t>
      </w:r>
      <w:r w:rsidRPr="00E6597C">
        <w:rPr>
          <w:rFonts w:ascii="GHEA Grapalat" w:hAnsi="GHEA Grapalat" w:cs="Sylfaen"/>
          <w:sz w:val="20"/>
          <w:lang w:val="ru-RU"/>
        </w:rPr>
        <w:t>предстоящий</w:t>
      </w:r>
      <w:r w:rsidRPr="00E6597C">
        <w:rPr>
          <w:rFonts w:ascii="GHEA Grapalat" w:hAnsi="GHEA Grapalat" w:cs="Arial Unicode"/>
          <w:sz w:val="20"/>
          <w:lang w:val="af-ZA"/>
        </w:rPr>
        <w:t xml:space="preserve"> </w:t>
      </w:r>
      <w:r w:rsidRPr="00E6597C">
        <w:rPr>
          <w:rFonts w:ascii="GHEA Grapalat" w:hAnsi="GHEA Grapalat" w:cs="Sylfaen"/>
          <w:sz w:val="20"/>
          <w:lang w:val="ru-RU"/>
        </w:rPr>
        <w:t>в приглашении</w:t>
      </w:r>
      <w:r w:rsidRPr="00E6597C">
        <w:rPr>
          <w:rFonts w:ascii="GHEA Grapalat" w:hAnsi="GHEA Grapalat" w:cs="Arial Unicode"/>
          <w:sz w:val="20"/>
          <w:lang w:val="af-ZA"/>
        </w:rPr>
        <w:t xml:space="preserve"> </w:t>
      </w:r>
      <w:r w:rsidRPr="00E6597C">
        <w:rPr>
          <w:rFonts w:ascii="GHEA Grapalat" w:hAnsi="GHEA Grapalat" w:cs="Sylfaen"/>
          <w:sz w:val="20"/>
          <w:lang w:val="ru-RU"/>
        </w:rPr>
        <w:t>может</w:t>
      </w:r>
      <w:r w:rsidRPr="00E6597C">
        <w:rPr>
          <w:rFonts w:ascii="GHEA Grapalat" w:hAnsi="GHEA Grapalat" w:cs="Arial Unicode"/>
          <w:sz w:val="20"/>
          <w:lang w:val="af-ZA"/>
        </w:rPr>
        <w:t xml:space="preserve"> </w:t>
      </w:r>
      <w:r w:rsidRPr="00E6597C">
        <w:rPr>
          <w:rFonts w:ascii="GHEA Grapalat" w:hAnsi="GHEA Grapalat" w:cs="Sylfaen"/>
          <w:sz w:val="20"/>
          <w:lang w:val="ru-RU"/>
        </w:rPr>
        <w:t>являются</w:t>
      </w:r>
      <w:r w:rsidRPr="00E6597C">
        <w:rPr>
          <w:rFonts w:ascii="GHEA Grapalat" w:hAnsi="GHEA Grapalat" w:cs="Arial Unicode"/>
          <w:sz w:val="20"/>
          <w:lang w:val="af-ZA"/>
        </w:rPr>
        <w:t xml:space="preserve"> </w:t>
      </w:r>
      <w:r w:rsidRPr="00E6597C">
        <w:rPr>
          <w:rFonts w:ascii="GHEA Grapalat" w:hAnsi="GHEA Grapalat" w:cs="Sylfaen"/>
          <w:sz w:val="20"/>
          <w:lang w:val="ru-RU"/>
        </w:rPr>
        <w:t>выполненный</w:t>
      </w:r>
      <w:r w:rsidRPr="00E6597C">
        <w:rPr>
          <w:rFonts w:ascii="GHEA Grapalat" w:hAnsi="GHEA Grapalat" w:cs="Arial Unicode"/>
          <w:sz w:val="20"/>
          <w:lang w:val="af-ZA"/>
        </w:rPr>
        <w:t xml:space="preserve"> </w:t>
      </w:r>
      <w:r w:rsidRPr="00E6597C">
        <w:rPr>
          <w:rFonts w:ascii="GHEA Grapalat" w:hAnsi="GHEA Grapalat" w:cs="Sylfaen"/>
          <w:sz w:val="20"/>
          <w:lang w:val="ru-RU"/>
        </w:rPr>
        <w:t xml:space="preserve">изменения </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Изменение</w:t>
      </w:r>
      <w:r w:rsidRPr="00E6597C">
        <w:rPr>
          <w:rFonts w:ascii="GHEA Grapalat" w:hAnsi="GHEA Grapalat" w:cs="Sylfaen"/>
          <w:sz w:val="20"/>
          <w:lang w:val="ru-RU"/>
        </w:rPr>
        <w:t>​</w:t>
      </w:r>
      <w:r w:rsidRPr="00E6597C">
        <w:rPr>
          <w:rFonts w:ascii="GHEA Grapalat" w:hAnsi="GHEA Grapalat" w:cs="Arial Unicode"/>
          <w:sz w:val="20"/>
          <w:lang w:val="af-ZA"/>
        </w:rPr>
        <w:t xml:space="preserve"> </w:t>
      </w:r>
      <w:r w:rsidRPr="00E6597C">
        <w:rPr>
          <w:rFonts w:ascii="GHEA Grapalat" w:hAnsi="GHEA Grapalat" w:cs="Sylfaen"/>
          <w:sz w:val="20"/>
          <w:lang w:val="ru-RU"/>
        </w:rPr>
        <w:t>выполнять</w:t>
      </w:r>
      <w:r w:rsidRPr="00E6597C">
        <w:rPr>
          <w:rFonts w:ascii="GHEA Grapalat" w:hAnsi="GHEA Grapalat" w:cs="Arial Unicode"/>
          <w:sz w:val="20"/>
          <w:lang w:val="af-ZA"/>
        </w:rPr>
        <w:t xml:space="preserve"> </w:t>
      </w:r>
      <w:r w:rsidRPr="00E6597C">
        <w:rPr>
          <w:rFonts w:ascii="GHEA Grapalat" w:hAnsi="GHEA Grapalat" w:cs="Sylfaen"/>
          <w:sz w:val="20"/>
          <w:lang w:val="ru-RU"/>
        </w:rPr>
        <w:t>в день</w:t>
      </w:r>
      <w:r w:rsidRPr="00E6597C">
        <w:rPr>
          <w:rFonts w:ascii="GHEA Grapalat" w:hAnsi="GHEA Grapalat" w:cs="Arial Unicode"/>
          <w:sz w:val="20"/>
          <w:lang w:val="af-ZA"/>
        </w:rPr>
        <w:t xml:space="preserve"> </w:t>
      </w:r>
      <w:r w:rsidRPr="00E6597C">
        <w:rPr>
          <w:rFonts w:ascii="GHEA Grapalat" w:hAnsi="GHEA Grapalat" w:cs="Sylfaen"/>
          <w:sz w:val="20"/>
          <w:lang w:val="ru-RU"/>
        </w:rPr>
        <w:t>следующий</w:t>
      </w:r>
      <w:r w:rsidRPr="00E6597C">
        <w:rPr>
          <w:rFonts w:ascii="GHEA Grapalat" w:hAnsi="GHEA Grapalat" w:cs="Arial Unicode"/>
          <w:sz w:val="20"/>
          <w:lang w:val="af-ZA"/>
        </w:rPr>
        <w:t xml:space="preserve"> </w:t>
      </w:r>
      <w:r w:rsidRPr="00E6597C">
        <w:rPr>
          <w:rFonts w:ascii="GHEA Grapalat" w:hAnsi="GHEA Grapalat" w:cs="Sylfaen"/>
          <w:sz w:val="20"/>
          <w:lang w:val="ru-RU"/>
        </w:rPr>
        <w:t>три</w:t>
      </w:r>
      <w:r w:rsidRPr="00E6597C">
        <w:rPr>
          <w:rFonts w:ascii="GHEA Grapalat" w:hAnsi="GHEA Grapalat" w:cs="Arial Unicode"/>
          <w:sz w:val="20"/>
          <w:lang w:val="af-ZA"/>
        </w:rPr>
        <w:t xml:space="preserve"> </w:t>
      </w:r>
      <w:r w:rsidRPr="00E6597C">
        <w:rPr>
          <w:rFonts w:ascii="GHEA Grapalat" w:hAnsi="GHEA Grapalat" w:cs="Sylfaen"/>
          <w:sz w:val="20"/>
          <w:lang w:val="ru-RU"/>
        </w:rPr>
        <w:t>календарь</w:t>
      </w:r>
      <w:r w:rsidRPr="00E6597C">
        <w:rPr>
          <w:rFonts w:ascii="GHEA Grapalat" w:hAnsi="GHEA Grapalat" w:cs="Arial Unicode"/>
          <w:sz w:val="20"/>
          <w:lang w:val="af-ZA"/>
        </w:rPr>
        <w:t xml:space="preserve"> </w:t>
      </w:r>
      <w:r w:rsidRPr="00E6597C">
        <w:rPr>
          <w:rFonts w:ascii="GHEA Grapalat" w:hAnsi="GHEA Grapalat" w:cs="Sylfaen"/>
          <w:sz w:val="20"/>
          <w:lang w:val="ru-RU"/>
        </w:rPr>
        <w:t>дня</w:t>
      </w:r>
      <w:r w:rsidRPr="00E6597C">
        <w:rPr>
          <w:rFonts w:ascii="GHEA Grapalat" w:hAnsi="GHEA Grapalat" w:cs="Arial Unicode"/>
          <w:sz w:val="20"/>
          <w:lang w:val="af-ZA"/>
        </w:rPr>
        <w:t xml:space="preserve"> </w:t>
      </w:r>
      <w:r w:rsidRPr="00E6597C">
        <w:rPr>
          <w:rFonts w:ascii="GHEA Grapalat" w:hAnsi="GHEA Grapalat" w:cs="Sylfaen"/>
          <w:sz w:val="20"/>
          <w:lang w:val="ru-RU"/>
        </w:rPr>
        <w:t>в течение</w:t>
      </w:r>
      <w:r w:rsidRPr="00E6597C">
        <w:rPr>
          <w:rFonts w:ascii="GHEA Grapalat" w:hAnsi="GHEA Grapalat" w:cs="Arial Unicode"/>
          <w:sz w:val="20"/>
          <w:lang w:val="af-ZA"/>
        </w:rPr>
        <w:t xml:space="preserve"> </w:t>
      </w:r>
      <w:r w:rsidRPr="00E6597C">
        <w:rPr>
          <w:rFonts w:ascii="GHEA Grapalat" w:hAnsi="GHEA Grapalat" w:cs="Sylfaen"/>
          <w:sz w:val="20"/>
          <w:lang w:val="ru-RU"/>
        </w:rPr>
        <w:t>изменять</w:t>
      </w:r>
      <w:r w:rsidRPr="00E6597C">
        <w:rPr>
          <w:rFonts w:ascii="GHEA Grapalat" w:hAnsi="GHEA Grapalat" w:cs="Arial Unicode"/>
          <w:sz w:val="20"/>
          <w:lang w:val="af-ZA"/>
        </w:rPr>
        <w:t xml:space="preserve"> </w:t>
      </w:r>
      <w:r w:rsidRPr="00E6597C">
        <w:rPr>
          <w:rFonts w:ascii="GHEA Grapalat" w:hAnsi="GHEA Grapalat" w:cs="Sylfaen"/>
          <w:sz w:val="20"/>
          <w:lang w:val="ru-RU"/>
        </w:rPr>
        <w:t>выполнять</w:t>
      </w:r>
      <w:r w:rsidRPr="00E6597C">
        <w:rPr>
          <w:rFonts w:ascii="GHEA Grapalat" w:hAnsi="GHEA Grapalat" w:cs="Arial Unicode"/>
          <w:sz w:val="20"/>
          <w:lang w:val="af-ZA"/>
        </w:rPr>
        <w:t xml:space="preserve"> </w:t>
      </w:r>
      <w:r w:rsidRPr="00E6597C">
        <w:rPr>
          <w:rFonts w:ascii="GHEA Grapalat" w:hAnsi="GHEA Grapalat" w:cs="Sylfaen"/>
          <w:sz w:val="20"/>
          <w:lang w:val="ru-RU"/>
        </w:rPr>
        <w:t>и:</w:t>
      </w:r>
      <w:r w:rsidRPr="00E6597C">
        <w:rPr>
          <w:rFonts w:ascii="GHEA Grapalat" w:hAnsi="GHEA Grapalat" w:cs="Arial Unicode"/>
          <w:sz w:val="20"/>
          <w:lang w:val="af-ZA"/>
        </w:rPr>
        <w:t xml:space="preserve"> </w:t>
      </w:r>
      <w:r w:rsidRPr="00E6597C">
        <w:rPr>
          <w:rFonts w:ascii="GHEA Grapalat" w:hAnsi="GHEA Grapalat" w:cs="Sylfaen"/>
          <w:sz w:val="20"/>
          <w:lang w:val="ru-RU"/>
        </w:rPr>
        <w:t>их</w:t>
      </w:r>
      <w:r w:rsidRPr="00E6597C">
        <w:rPr>
          <w:rFonts w:ascii="GHEA Grapalat" w:hAnsi="GHEA Grapalat" w:cs="Arial Unicode"/>
          <w:sz w:val="20"/>
          <w:lang w:val="af-ZA"/>
        </w:rPr>
        <w:t xml:space="preserve"> </w:t>
      </w:r>
      <w:r w:rsidRPr="00E6597C">
        <w:rPr>
          <w:rFonts w:ascii="GHEA Grapalat" w:hAnsi="GHEA Grapalat" w:cs="Sylfaen"/>
          <w:sz w:val="20"/>
          <w:lang w:val="ru-RU"/>
        </w:rPr>
        <w:t>предоставить</w:t>
      </w:r>
      <w:r w:rsidRPr="00E6597C">
        <w:rPr>
          <w:rFonts w:ascii="GHEA Grapalat" w:hAnsi="GHEA Grapalat" w:cs="Arial Unicode"/>
          <w:sz w:val="20"/>
          <w:lang w:val="af-ZA"/>
        </w:rPr>
        <w:t xml:space="preserve"> </w:t>
      </w:r>
      <w:r w:rsidRPr="00E6597C">
        <w:rPr>
          <w:rFonts w:ascii="GHEA Grapalat" w:hAnsi="GHEA Grapalat" w:cs="Sylfaen"/>
          <w:sz w:val="20"/>
          <w:lang w:val="ru-RU"/>
        </w:rPr>
        <w:t>условия</w:t>
      </w:r>
      <w:r w:rsidRPr="00E6597C">
        <w:rPr>
          <w:rFonts w:ascii="GHEA Grapalat" w:hAnsi="GHEA Grapalat" w:cs="Arial Unicode"/>
          <w:sz w:val="20"/>
          <w:lang w:val="af-ZA"/>
        </w:rPr>
        <w:t xml:space="preserve"> </w:t>
      </w:r>
      <w:r w:rsidRPr="00E6597C">
        <w:rPr>
          <w:rFonts w:ascii="GHEA Grapalat" w:hAnsi="GHEA Grapalat" w:cs="Sylfaen"/>
          <w:sz w:val="20"/>
          <w:lang w:val="ru-RU"/>
        </w:rPr>
        <w:t>о</w:t>
      </w:r>
      <w:r w:rsidRPr="00E6597C">
        <w:rPr>
          <w:rFonts w:ascii="GHEA Grapalat" w:hAnsi="GHEA Grapalat" w:cs="Arial Unicode"/>
          <w:sz w:val="20"/>
          <w:lang w:val="af-ZA"/>
        </w:rPr>
        <w:t xml:space="preserve"> </w:t>
      </w:r>
      <w:r w:rsidRPr="00E6597C">
        <w:rPr>
          <w:rFonts w:ascii="GHEA Grapalat" w:hAnsi="GHEA Grapalat" w:cs="Sylfaen"/>
          <w:sz w:val="20"/>
          <w:lang w:val="ru-RU"/>
        </w:rPr>
        <w:t>заявление</w:t>
      </w:r>
      <w:r w:rsidRPr="00E6597C">
        <w:rPr>
          <w:rFonts w:ascii="GHEA Grapalat" w:hAnsi="GHEA Grapalat" w:cs="Arial Unicode"/>
          <w:sz w:val="20"/>
          <w:lang w:val="af-ZA"/>
        </w:rPr>
        <w:t xml:space="preserve"> </w:t>
      </w:r>
      <w:r w:rsidRPr="00E6597C">
        <w:rPr>
          <w:rFonts w:ascii="GHEA Grapalat" w:hAnsi="GHEA Grapalat" w:cs="Sylfaen"/>
          <w:sz w:val="20"/>
          <w:lang w:val="ru-RU"/>
        </w:rPr>
        <w:t>является</w:t>
      </w:r>
      <w:r w:rsidRPr="00E6597C">
        <w:rPr>
          <w:rFonts w:ascii="GHEA Grapalat" w:hAnsi="GHEA Grapalat" w:cs="Arial Unicode"/>
          <w:sz w:val="20"/>
          <w:lang w:val="af-ZA"/>
        </w:rPr>
        <w:t xml:space="preserve"> </w:t>
      </w:r>
      <w:r w:rsidRPr="00E6597C">
        <w:rPr>
          <w:rFonts w:ascii="GHEA Grapalat" w:hAnsi="GHEA Grapalat" w:cs="Sylfaen"/>
          <w:sz w:val="20"/>
          <w:lang w:val="ru-RU"/>
        </w:rPr>
        <w:t>опубликовано</w:t>
      </w:r>
      <w:r w:rsidRPr="00E6597C">
        <w:rPr>
          <w:rFonts w:ascii="GHEA Grapalat" w:hAnsi="GHEA Grapalat" w:cs="Arial Unicode"/>
          <w:sz w:val="20"/>
          <w:lang w:val="af-ZA"/>
        </w:rPr>
        <w:t xml:space="preserve"> </w:t>
      </w:r>
      <w:r w:rsidRPr="00E6597C">
        <w:rPr>
          <w:rFonts w:ascii="GHEA Grapalat" w:hAnsi="GHEA Grapalat" w:cs="Sylfaen"/>
          <w:sz w:val="20"/>
          <w:lang w:val="ru-RU"/>
        </w:rPr>
        <w:t xml:space="preserve">в информационном бюллетене </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Каждый имеет право до истечения срока, установленного для внесения изменений в приглашение, представить секретарю оценочной комиссии обоснования по электронной почте с точки зрения характеристик предмета закупки, указанных в приглашение, требования по обеспечению конкуренции и исключению дискриминации, предусмотренные законодательством, без указания имени и фамилии. Если представленные обоснования признаются приемлемыми, оценочная комиссия в установленный срок вносит изменения в приглашение.</w:t>
      </w:r>
    </w:p>
    <w:p w14:paraId="6374C284" w14:textId="242C3D94"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 xml:space="preserve">3.6 </w:t>
      </w:r>
      <w:r w:rsidR="00096865" w:rsidRPr="00E6597C">
        <w:rPr>
          <w:rFonts w:ascii="GHEA Grapalat" w:hAnsi="GHEA Grapalat" w:cs="Sylfaen"/>
          <w:sz w:val="20"/>
          <w:lang w:val="hy-AM"/>
        </w:rPr>
        <w:t>Приглашение</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изменения</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нужно сделать</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случай</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приложения</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представить</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крайний срок</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посчитал</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является</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что</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изменений</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о</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в информационном бюллетене</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заявление</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публикация</w:t>
      </w:r>
      <w:r w:rsidR="00096865" w:rsidRPr="00E6597C">
        <w:rPr>
          <w:rFonts w:ascii="GHEA Grapalat" w:hAnsi="GHEA Grapalat" w:cs="Arial Unicode"/>
          <w:sz w:val="20"/>
          <w:lang w:val="hy-AM"/>
        </w:rPr>
        <w:t xml:space="preserve"> </w:t>
      </w:r>
      <w:r w:rsidR="004D5671" w:rsidRPr="00E6597C">
        <w:rPr>
          <w:rFonts w:ascii="GHEA Grapalat" w:hAnsi="GHEA Grapalat" w:cs="Tahoma"/>
          <w:sz w:val="20"/>
          <w:lang w:val="hy-AM"/>
        </w:rPr>
        <w:t xml:space="preserve">со </w:t>
      </w:r>
      <w:r w:rsidR="00096865" w:rsidRPr="00E6597C">
        <w:rPr>
          <w:rFonts w:ascii="GHEA Grapalat" w:hAnsi="GHEA Grapalat" w:cs="Sylfaen"/>
          <w:sz w:val="20"/>
          <w:lang w:val="hy-AM"/>
        </w:rPr>
        <w:t>дня</w:t>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ЗАЯВЛЕНИЕ</w:t>
      </w:r>
      <w:r w:rsidRPr="00E6597C">
        <w:rPr>
          <w:rFonts w:ascii="GHEA Grapalat" w:hAnsi="GHEA Grapalat" w:cs="Arial"/>
          <w:b/>
          <w:sz w:val="20"/>
          <w:lang w:val="hy-AM"/>
        </w:rPr>
        <w:t xml:space="preserve"> </w:t>
      </w:r>
      <w:r w:rsidRPr="00E6597C">
        <w:rPr>
          <w:rFonts w:ascii="GHEA Grapalat" w:hAnsi="GHEA Grapalat" w:cs="Sylfaen"/>
          <w:b/>
          <w:sz w:val="20"/>
          <w:lang w:val="hy-AM"/>
        </w:rPr>
        <w:t>ПРЕДСТАВИТЬ</w:t>
      </w:r>
      <w:r w:rsidRPr="00E6597C">
        <w:rPr>
          <w:rFonts w:ascii="GHEA Grapalat" w:hAnsi="GHEA Grapalat" w:cs="Arial"/>
          <w:b/>
          <w:sz w:val="20"/>
          <w:lang w:val="hy-AM"/>
        </w:rPr>
        <w:t xml:space="preserve"> </w:t>
      </w:r>
      <w:r w:rsidRPr="00E6597C">
        <w:rPr>
          <w:rFonts w:ascii="GHEA Grapalat" w:hAnsi="GHEA Grapalat" w:cs="Sylfaen"/>
          <w:b/>
          <w:sz w:val="20"/>
          <w:lang w:val="hy-AM"/>
        </w:rPr>
        <w:t>ПРОЦЕДУРА</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 xml:space="preserve">4.1 </w:t>
      </w:r>
      <w:r w:rsidRPr="00E6597C">
        <w:rPr>
          <w:rFonts w:ascii="GHEA Grapalat" w:hAnsi="GHEA Grapalat" w:cs="Sylfaen"/>
          <w:sz w:val="20"/>
          <w:lang w:val="hy-AM"/>
        </w:rPr>
        <w:t xml:space="preserve">Для участия в данной процедуре участник подает в комиссию заявку </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Заявка – это предложение, поданное участником на основании настоящего приглашения.</w:t>
      </w:r>
    </w:p>
    <w:p w14:paraId="66CC1401" w14:textId="77777777" w:rsidR="00486B55" w:rsidRPr="00E6597C" w:rsidRDefault="00096865"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rPr>
        <w:t>Участник</w:t>
      </w:r>
      <w:r w:rsidRPr="00E6597C">
        <w:rPr>
          <w:rFonts w:ascii="GHEA Grapalat" w:hAnsi="GHEA Grapalat"/>
          <w:lang w:val="hy-AM"/>
        </w:rPr>
        <w:t xml:space="preserve"> </w:t>
      </w:r>
      <w:r w:rsidRPr="00E6597C">
        <w:rPr>
          <w:rFonts w:ascii="GHEA Grapalat" w:hAnsi="GHEA Grapalat" w:cs="Sylfaen"/>
        </w:rPr>
        <w:t>может</w:t>
      </w:r>
      <w:r w:rsidRPr="00E6597C">
        <w:rPr>
          <w:rFonts w:ascii="GHEA Grapalat" w:hAnsi="GHEA Grapalat"/>
          <w:lang w:val="hy-AM"/>
        </w:rPr>
        <w:t xml:space="preserve"> </w:t>
      </w:r>
      <w:r w:rsidR="000946A3" w:rsidRPr="00E6597C">
        <w:rPr>
          <w:rFonts w:ascii="GHEA Grapalat" w:hAnsi="GHEA Grapalat" w:cs="Sylfaen"/>
        </w:rPr>
        <w:t>является</w:t>
      </w:r>
      <w:r w:rsidR="000946A3" w:rsidRPr="00E6597C">
        <w:rPr>
          <w:rFonts w:ascii="GHEA Grapalat" w:hAnsi="GHEA Grapalat"/>
          <w:lang w:val="hy-AM"/>
        </w:rPr>
        <w:t xml:space="preserve"> </w:t>
      </w:r>
      <w:r w:rsidRPr="00E6597C">
        <w:rPr>
          <w:rFonts w:ascii="GHEA Grapalat" w:hAnsi="GHEA Grapalat" w:cs="Sylfaen"/>
        </w:rPr>
        <w:t>приложение</w:t>
      </w:r>
      <w:r w:rsidRPr="00E6597C">
        <w:rPr>
          <w:rFonts w:ascii="GHEA Grapalat" w:hAnsi="GHEA Grapalat"/>
          <w:lang w:val="hy-AM"/>
        </w:rPr>
        <w:t xml:space="preserve"> </w:t>
      </w:r>
      <w:r w:rsidRPr="00E6597C">
        <w:rPr>
          <w:rFonts w:ascii="GHEA Grapalat" w:hAnsi="GHEA Grapalat" w:cs="Sylfaen"/>
        </w:rPr>
        <w:t>представлять на рассмотрение</w:t>
      </w:r>
      <w:r w:rsidRPr="00E6597C">
        <w:rPr>
          <w:rFonts w:ascii="GHEA Grapalat" w:hAnsi="GHEA Grapalat"/>
          <w:lang w:val="hy-AM"/>
        </w:rPr>
        <w:t xml:space="preserve"> </w:t>
      </w:r>
      <w:r w:rsidRPr="00E6597C">
        <w:rPr>
          <w:rFonts w:ascii="GHEA Grapalat" w:hAnsi="GHEA Grapalat" w:cs="Sylfaen"/>
        </w:rPr>
        <w:t>как</w:t>
      </w:r>
      <w:r w:rsidRPr="00E6597C">
        <w:rPr>
          <w:rFonts w:ascii="GHEA Grapalat" w:hAnsi="GHEA Grapalat"/>
          <w:lang w:val="hy-AM"/>
        </w:rPr>
        <w:t xml:space="preserve"> </w:t>
      </w:r>
      <w:r w:rsidRPr="00E6597C">
        <w:rPr>
          <w:rFonts w:ascii="GHEA Grapalat" w:hAnsi="GHEA Grapalat" w:cs="Sylfaen"/>
        </w:rPr>
        <w:t>каждый</w:t>
      </w:r>
      <w:r w:rsidRPr="00E6597C">
        <w:rPr>
          <w:rFonts w:ascii="GHEA Grapalat" w:hAnsi="GHEA Grapalat"/>
          <w:lang w:val="hy-AM"/>
        </w:rPr>
        <w:t xml:space="preserve"> </w:t>
      </w:r>
      <w:r w:rsidRPr="00E6597C">
        <w:rPr>
          <w:rFonts w:ascii="GHEA Grapalat" w:hAnsi="GHEA Grapalat" w:cs="Sylfaen"/>
        </w:rPr>
        <w:t xml:space="preserve">доза </w:t>
      </w:r>
      <w:r w:rsidRPr="00E6597C">
        <w:rPr>
          <w:rFonts w:ascii="GHEA Grapalat" w:hAnsi="GHEA Grapalat"/>
          <w:lang w:val="hy-AM"/>
        </w:rPr>
        <w:t xml:space="preserve">, </w:t>
      </w:r>
      <w:r w:rsidRPr="00E6597C">
        <w:rPr>
          <w:rFonts w:ascii="GHEA Grapalat" w:hAnsi="GHEA Grapalat" w:cs="Sylfaen"/>
        </w:rPr>
        <w:t>так что</w:t>
      </w:r>
      <w:r w:rsidRPr="00E6597C">
        <w:rPr>
          <w:rFonts w:ascii="GHEA Grapalat" w:hAnsi="GHEA Grapalat"/>
          <w:lang w:val="hy-AM"/>
        </w:rPr>
        <w:t xml:space="preserve"> </w:t>
      </w:r>
      <w:r w:rsidRPr="00E6597C">
        <w:rPr>
          <w:rFonts w:ascii="GHEA Grapalat" w:hAnsi="GHEA Grapalat" w:cs="Sylfaen"/>
        </w:rPr>
        <w:t>электронная почта</w:t>
      </w:r>
      <w:r w:rsidRPr="00E6597C">
        <w:rPr>
          <w:rFonts w:ascii="GHEA Grapalat" w:hAnsi="GHEA Grapalat"/>
          <w:lang w:val="hy-AM"/>
        </w:rPr>
        <w:t xml:space="preserve"> </w:t>
      </w:r>
      <w:r w:rsidRPr="00E6597C">
        <w:rPr>
          <w:rFonts w:ascii="GHEA Grapalat" w:hAnsi="GHEA Grapalat" w:cs="Sylfaen"/>
        </w:rPr>
        <w:t>не</w:t>
      </w:r>
      <w:r w:rsidRPr="00E6597C">
        <w:rPr>
          <w:rFonts w:ascii="GHEA Grapalat" w:hAnsi="GHEA Grapalat"/>
          <w:lang w:val="hy-AM"/>
        </w:rPr>
        <w:t xml:space="preserve"> </w:t>
      </w:r>
      <w:r w:rsidRPr="00E6597C">
        <w:rPr>
          <w:rFonts w:ascii="GHEA Grapalat" w:hAnsi="GHEA Grapalat" w:cs="Sylfaen"/>
        </w:rPr>
        <w:t>сколько</w:t>
      </w:r>
      <w:r w:rsidRPr="00E6597C">
        <w:rPr>
          <w:rFonts w:ascii="GHEA Grapalat" w:hAnsi="GHEA Grapalat"/>
          <w:lang w:val="hy-AM"/>
        </w:rPr>
        <w:t xml:space="preserve"> </w:t>
      </w:r>
      <w:r w:rsidRPr="00E6597C">
        <w:rPr>
          <w:rFonts w:ascii="GHEA Grapalat" w:hAnsi="GHEA Grapalat" w:cs="Sylfaen"/>
        </w:rPr>
        <w:t>или</w:t>
      </w:r>
      <w:r w:rsidRPr="00E6597C">
        <w:rPr>
          <w:rFonts w:ascii="GHEA Grapalat" w:hAnsi="GHEA Grapalat"/>
          <w:lang w:val="hy-AM"/>
        </w:rPr>
        <w:t xml:space="preserve"> </w:t>
      </w:r>
      <w:r w:rsidRPr="00E6597C">
        <w:rPr>
          <w:rFonts w:ascii="GHEA Grapalat" w:hAnsi="GHEA Grapalat" w:cs="Sylfaen"/>
        </w:rPr>
        <w:t>все</w:t>
      </w:r>
      <w:r w:rsidRPr="004605D7">
        <w:rPr>
          <w:rFonts w:ascii="GHEA Grapalat" w:hAnsi="GHEA Grapalat"/>
          <w:lang w:val="hy-AM"/>
        </w:rPr>
        <w:t xml:space="preserve"> </w:t>
      </w:r>
      <w:r w:rsidRPr="00E6597C">
        <w:rPr>
          <w:rFonts w:ascii="GHEA Grapalat" w:hAnsi="GHEA Grapalat" w:cs="Sylfaen"/>
        </w:rPr>
        <w:t>порции</w:t>
      </w:r>
      <w:r w:rsidRPr="00E6597C">
        <w:rPr>
          <w:rFonts w:ascii="GHEA Grapalat" w:hAnsi="GHEA Grapalat"/>
          <w:lang w:val="hy-AM"/>
        </w:rPr>
        <w:t xml:space="preserve"> </w:t>
      </w:r>
      <w:r w:rsidRPr="00E6597C">
        <w:rPr>
          <w:rFonts w:ascii="GHEA Grapalat" w:hAnsi="GHEA Grapalat" w:cs="Sylfaen"/>
        </w:rPr>
        <w:t>для</w:t>
      </w:r>
    </w:p>
    <w:p w14:paraId="3E2859B5"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Заявка подается до окончания срока, установленного для нее настоящим приглашением.</w:t>
      </w:r>
    </w:p>
    <w:p w14:paraId="2D064B73"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Порядок подготовки заявки описан в инструкции по подготовке заявок на открытый конкурс в части 2 настоящего приглашения.</w:t>
      </w:r>
    </w:p>
    <w:p w14:paraId="65893452" w14:textId="3E69819B" w:rsidR="00B61894" w:rsidRPr="00E6597C" w:rsidRDefault="00096865" w:rsidP="00B61894">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Заявки на проведение процедуры должны быть поданы </w:t>
      </w:r>
      <w:r w:rsidR="00B61894" w:rsidRPr="00E6597C">
        <w:rPr>
          <w:rFonts w:ascii="GHEA Grapalat" w:hAnsi="GHEA Grapalat" w:cs="Sylfaen"/>
        </w:rPr>
        <w:t xml:space="preserve">в комиссию </w:t>
      </w:r>
      <w:r w:rsidR="00B61894" w:rsidRPr="004605D7">
        <w:rPr>
          <w:rFonts w:ascii="GHEA Grapalat" w:hAnsi="GHEA Grapalat" w:cs="Sylfaen"/>
          <w:szCs w:val="24"/>
          <w:lang w:val="hy-AM"/>
        </w:rPr>
        <w:t xml:space="preserve">не позднее </w:t>
      </w:r>
      <w:r w:rsidR="00F97F13" w:rsidRPr="005F1470">
        <w:rPr>
          <w:rFonts w:ascii="GHEA Grapalat" w:hAnsi="GHEA Grapalat" w:cs="Sylfaen"/>
          <w:b/>
          <w:szCs w:val="24"/>
          <w:lang w:val="ru-RU"/>
        </w:rPr>
        <w:t xml:space="preserve">5 сентября </w:t>
      </w:r>
      <w:r w:rsidR="003E1680">
        <w:rPr>
          <w:rFonts w:ascii="GHEA Grapalat" w:hAnsi="GHEA Grapalat" w:cs="Sylfaen"/>
          <w:szCs w:val="24"/>
          <w:lang w:val="hy-AM"/>
        </w:rPr>
        <w:t xml:space="preserve">, </w:t>
      </w:r>
      <w:r w:rsidR="00B61894" w:rsidRPr="000B4092">
        <w:rPr>
          <w:rFonts w:ascii="GHEA Grapalat" w:hAnsi="GHEA Grapalat" w:cs="Sylfaen"/>
          <w:b/>
          <w:szCs w:val="24"/>
          <w:lang w:val="hy-AM"/>
        </w:rPr>
        <w:t xml:space="preserve">«7-го» дня </w:t>
      </w:r>
      <w:r w:rsidR="003E1680" w:rsidRPr="001347E8">
        <w:rPr>
          <w:rFonts w:ascii="GHEA Grapalat" w:hAnsi="GHEA Grapalat" w:cs="Sylfaen"/>
          <w:b/>
          <w:szCs w:val="24"/>
          <w:lang w:val="hy-AM"/>
        </w:rPr>
        <w:t>со дня публикации объявления и приглашения на проведение данной процедуры в бюллетене.</w:t>
      </w:r>
      <w:r w:rsidR="00B61894" w:rsidRPr="004605D7">
        <w:rPr>
          <w:rFonts w:ascii="GHEA Grapalat" w:hAnsi="GHEA Grapalat" w:cs="Sylfaen"/>
          <w:szCs w:val="24"/>
          <w:lang w:val="hy-AM"/>
        </w:rPr>
        <w:t xml:space="preserve"> </w:t>
      </w:r>
      <w:r w:rsidR="00B61894" w:rsidRPr="000B4092">
        <w:rPr>
          <w:rFonts w:ascii="GHEA Grapalat" w:hAnsi="GHEA Grapalat" w:cs="Sylfaen"/>
          <w:b/>
          <w:szCs w:val="24"/>
          <w:lang w:val="hy-AM"/>
        </w:rPr>
        <w:t xml:space="preserve">" </w:t>
      </w:r>
      <w:r w:rsidR="00F97F13">
        <w:rPr>
          <w:rFonts w:ascii="GHEA Grapalat" w:hAnsi="GHEA Grapalat" w:cs="Sylfaen"/>
          <w:b/>
          <w:lang w:val="hy-AM"/>
        </w:rPr>
        <w:t>09:</w:t>
      </w:r>
      <w:r w:rsidR="003E4D14">
        <w:rPr>
          <w:rFonts w:ascii="GHEA Grapalat" w:hAnsi="GHEA Grapalat" w:cs="Sylfaen"/>
          <w:b/>
          <w:lang w:val="hy-AM"/>
        </w:rPr>
        <w:t>30</w:t>
      </w:r>
      <w:r w:rsidR="00F97F13">
        <w:rPr>
          <w:rFonts w:ascii="GHEA Grapalat" w:hAnsi="GHEA Grapalat" w:cs="Sylfaen"/>
          <w:b/>
          <w:lang w:val="hy-AM"/>
        </w:rPr>
        <w:t xml:space="preserve"> </w:t>
      </w:r>
      <w:r w:rsidR="00B61894" w:rsidRPr="004605D7">
        <w:rPr>
          <w:rFonts w:ascii="GHEA Grapalat" w:hAnsi="GHEA Grapalat" w:cs="Sylfaen"/>
          <w:szCs w:val="24"/>
          <w:lang w:val="hy-AM"/>
        </w:rPr>
        <w:t xml:space="preserve">Адрес: </w:t>
      </w:r>
      <w:r w:rsidR="00B61894" w:rsidRPr="001347E8">
        <w:rPr>
          <w:rFonts w:ascii="GHEA Grapalat" w:hAnsi="GHEA Grapalat" w:cs="Sylfaen"/>
          <w:b/>
          <w:szCs w:val="24"/>
          <w:lang w:val="hy-AM"/>
        </w:rPr>
        <w:t xml:space="preserve">« </w:t>
      </w:r>
      <w:r w:rsidR="000D7AAF" w:rsidRPr="001347E8">
        <w:rPr>
          <w:rFonts w:ascii="GHEA Grapalat" w:hAnsi="GHEA Grapalat"/>
          <w:b/>
          <w:lang w:val="hy-AM"/>
        </w:rPr>
        <w:t xml:space="preserve">Город Раздан, площадь Конституции, 1, здание Адмкана </w:t>
      </w:r>
      <w:r w:rsidR="00B61894" w:rsidRPr="001347E8">
        <w:rPr>
          <w:rFonts w:ascii="GHEA Grapalat" w:hAnsi="GHEA Grapalat" w:cs="Sylfaen"/>
          <w:b/>
          <w:szCs w:val="24"/>
          <w:lang w:val="hy-AM"/>
        </w:rPr>
        <w:t>» .</w:t>
      </w:r>
    </w:p>
    <w:p w14:paraId="5BA91ACF" w14:textId="6822D542" w:rsidR="00B61894" w:rsidRPr="004605D7" w:rsidRDefault="00B61894" w:rsidP="00B61894">
      <w:pPr>
        <w:pStyle w:val="BodyTextIndent2"/>
        <w:spacing w:line="240" w:lineRule="auto"/>
        <w:ind w:firstLine="567"/>
        <w:rPr>
          <w:rFonts w:ascii="GHEA Grapalat" w:hAnsi="GHEA Grapalat" w:cs="Sylfaen"/>
          <w:szCs w:val="24"/>
          <w:lang w:val="hy-AM"/>
        </w:rPr>
      </w:pPr>
      <w:r w:rsidRPr="004605D7">
        <w:rPr>
          <w:rFonts w:ascii="GHEA Grapalat" w:hAnsi="GHEA Grapalat" w:cs="Sylfaen"/>
          <w:szCs w:val="24"/>
          <w:lang w:val="hy-AM"/>
        </w:rPr>
        <w:t>Заявления о процедуре принимает и регистрирует в реестре заявлений секретарь комиссии</w:t>
      </w:r>
      <w:r w:rsidR="00E00E9E">
        <w:rPr>
          <w:rFonts w:ascii="GHEA Grapalat" w:hAnsi="GHEA Grapalat" w:cs="Sylfaen"/>
          <w:szCs w:val="24"/>
          <w:lang w:val="hy-AM"/>
        </w:rPr>
        <w:t xml:space="preserve"> </w:t>
      </w:r>
      <w:r w:rsidR="000D7AAF" w:rsidRPr="00130102">
        <w:rPr>
          <w:rFonts w:ascii="GHEA Grapalat" w:hAnsi="GHEA Grapalat" w:cs="Calibri"/>
          <w:b/>
          <w:lang w:val="hy-AM"/>
        </w:rPr>
        <w:t xml:space="preserve">Кристине Багдасарян </w:t>
      </w:r>
      <w:r w:rsidRPr="004605D7">
        <w:rPr>
          <w:rFonts w:ascii="GHEA Grapalat" w:hAnsi="GHEA Grapalat" w:cs="Sylfaen"/>
          <w:szCs w:val="24"/>
          <w:lang w:val="hy-AM"/>
        </w:rPr>
        <w:t>. Заявления регистрируются секретарем в журнале в порядке очередности их поступления с указанием номера регистрации, дня и времени в журнале. По желанию участника выдается сертификат. Заявления, поданные после окончания срока подачи заявок, не регистрируются в реестре и возвращаются секретарем в течение двух рабочих дней со дня поступления.</w:t>
      </w:r>
    </w:p>
    <w:p w14:paraId="01765C0F" w14:textId="77777777" w:rsidR="00B67CCD" w:rsidRPr="00E6597C" w:rsidRDefault="00B67CCD"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4.3. Участник вместе с заявкой представляет:</w:t>
      </w:r>
    </w:p>
    <w:p w14:paraId="34B64B4B" w14:textId="09D8B5D0" w:rsidR="003850A0" w:rsidRPr="00E6597C" w:rsidRDefault="003850A0" w:rsidP="003850A0">
      <w:pPr>
        <w:pStyle w:val="BodyTextIndent2"/>
        <w:spacing w:line="240" w:lineRule="auto"/>
        <w:ind w:firstLine="567"/>
        <w:rPr>
          <w:rFonts w:ascii="GHEA Grapalat" w:hAnsi="GHEA Grapalat" w:cs="Sylfaen"/>
          <w:szCs w:val="24"/>
          <w:lang w:val="hy-AM"/>
        </w:rPr>
      </w:pPr>
      <w:bookmarkStart w:id="3" w:name="_Hlk9261647"/>
      <w:r w:rsidRPr="00E6597C">
        <w:rPr>
          <w:rFonts w:ascii="GHEA Grapalat" w:hAnsi="GHEA Grapalat" w:cs="Sylfaen"/>
          <w:szCs w:val="24"/>
          <w:lang w:val="hy-AM"/>
        </w:rPr>
        <w:t xml:space="preserve">1) заявление-заявление, утвержденное им в соответствии с пунктом 2.1 части 2 настоящего приглашения, </w:t>
      </w:r>
      <w:r w:rsidR="006818C6" w:rsidRPr="00E6597C">
        <w:rPr>
          <w:rFonts w:ascii="GHEA Grapalat" w:hAnsi="GHEA Grapalat" w:cs="Sylfaen"/>
          <w:lang w:val="hy-AM"/>
        </w:rPr>
        <w:t xml:space="preserve">с указанием адреса электронной почты, регистрационного номера налогоплательщика, рабочего адреса и номера телефона </w:t>
      </w:r>
      <w:r w:rsidRPr="00E6597C">
        <w:rPr>
          <w:rFonts w:ascii="GHEA Grapalat" w:hAnsi="GHEA Grapalat" w:cs="Sylfaen"/>
          <w:szCs w:val="24"/>
          <w:lang w:val="hy-AM"/>
        </w:rPr>
        <w:t>, наименования обслуживающего банка, номера счета , который включает в себя:</w:t>
      </w:r>
    </w:p>
    <w:p w14:paraId="50735DA7" w14:textId="752C2032"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а) удостоверение </w:t>
      </w:r>
      <w:r w:rsidR="007367D4">
        <w:rPr>
          <w:rFonts w:ascii="GHEA Grapalat" w:hAnsi="GHEA Grapalat" w:cs="Sylfaen"/>
          <w:szCs w:val="24"/>
          <w:lang w:val="hy-AM"/>
        </w:rPr>
        <w:t xml:space="preserve">соответствия данных о себе и связанных с ним лицах </w:t>
      </w:r>
      <w:r w:rsidRPr="00E6597C">
        <w:rPr>
          <w:rFonts w:ascii="GHEA Grapalat" w:hAnsi="GHEA Grapalat" w:cs="Sylfaen"/>
          <w:szCs w:val="24"/>
          <w:lang w:val="hy-AM"/>
        </w:rPr>
        <w:t xml:space="preserve">требованиям права участия, </w:t>
      </w:r>
      <w:r w:rsidR="000356CC" w:rsidRPr="00E6597C">
        <w:rPr>
          <w:rFonts w:ascii="GHEA Grapalat" w:hAnsi="GHEA Grapalat" w:cs="Sylfaen"/>
          <w:szCs w:val="24"/>
          <w:lang w:val="hy-AM"/>
        </w:rPr>
        <w:t>определенным настоящим приглашением ;</w:t>
      </w:r>
      <w:r w:rsidRPr="00E6597C">
        <w:rPr>
          <w:rFonts w:ascii="GHEA Grapalat" w:hAnsi="GHEA Grapalat" w:cs="Sylfaen"/>
          <w:szCs w:val="24"/>
          <w:lang w:val="hy-AM"/>
        </w:rPr>
        <w:softHyphen/>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б)</w:t>
      </w:r>
      <w:r w:rsidRPr="00E6597C">
        <w:rPr>
          <w:rFonts w:ascii="GHEA Grapalat" w:hAnsi="GHEA Grapalat" w:cs="Sylfaen"/>
          <w:lang w:val="hy-AM"/>
        </w:rPr>
        <w:t xml:space="preserve"> </w:t>
      </w:r>
      <w:r w:rsidR="00C63E1C" w:rsidRPr="00E6597C">
        <w:rPr>
          <w:rFonts w:ascii="GHEA Grapalat" w:hAnsi="GHEA Grapalat" w:cs="Sylfaen"/>
          <w:sz w:val="20"/>
          <w:lang w:val="hy-AM"/>
        </w:rPr>
        <w:t>удостоверение обязательства по обеспечению подтверждения квалификации в случае признания выбранным участником в порядке и сроки, установленные настоящим приглашением;</w:t>
      </w:r>
    </w:p>
    <w:p w14:paraId="52DC654A" w14:textId="77777777"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в) заявление о недобросовестной конкуренции, злоупотреблении доминирующим положением и отсутствии антиконкурентного соглашения в рамках настоящей процедуры;</w:t>
      </w:r>
    </w:p>
    <w:p w14:paraId="6C26ACCF" w14:textId="77777777" w:rsidR="0059404D" w:rsidRPr="00807F3D"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E6597C">
        <w:rPr>
          <w:rFonts w:ascii="GHEA Grapalat" w:hAnsi="GHEA Grapalat" w:cs="Sylfaen"/>
          <w:szCs w:val="24"/>
          <w:lang w:val="hy-AM"/>
        </w:rPr>
        <w:t>г) заявление об отсутствии одновременного участия в настоящей процедуре связанных с ним лиц и (или) организаций, учрежденных им или имеющих долю (капитал) более пятидесяти процентов;</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д) </w:t>
      </w:r>
      <w:r w:rsidR="00807F3D" w:rsidRPr="00807F3D">
        <w:rPr>
          <w:rFonts w:ascii="GHEA Grapalat" w:hAnsi="GHEA Grapalat" w:cs="Sylfaen"/>
          <w:sz w:val="20"/>
          <w:szCs w:val="24"/>
          <w:lang w:val="hy-AM" w:eastAsia="en-US"/>
        </w:rPr>
        <w:t xml:space="preserve">декларация бенефициарных владельцев согласно приложению 1. Декларация не подается, если участник является индивидуальным предпринимателем или физическим лицом. </w:t>
      </w:r>
      <w:r w:rsidR="00807F3D" w:rsidRPr="00807F3D">
        <w:rPr>
          <w:rFonts w:ascii="GHEA Grapalat" w:hAnsi="GHEA Grapalat"/>
          <w:sz w:val="20"/>
          <w:lang w:val="hy-AM"/>
        </w:rPr>
        <w:t xml:space="preserve">При этом, </w:t>
      </w:r>
      <w:r w:rsidR="00807F3D" w:rsidRPr="00807F3D">
        <w:rPr>
          <w:rFonts w:ascii="GHEA Grapalat" w:hAnsi="GHEA Grapalat" w:cs="Sylfaen"/>
          <w:sz w:val="20"/>
          <w:lang w:val="hy-AM"/>
        </w:rPr>
        <w:t xml:space="preserve">если участник объявлен выбранным участником, то заявление, предусмотренное настоящим пунктом, которое автоматически публикуется в </w:t>
      </w:r>
      <w:r w:rsidR="00807F3D" w:rsidRPr="00807F3D">
        <w:rPr>
          <w:rFonts w:ascii="GHEA Grapalat" w:hAnsi="GHEA Grapalat" w:cs="Sylfaen"/>
          <w:sz w:val="20"/>
          <w:lang w:val="hy-AM"/>
        </w:rPr>
        <w:lastRenderedPageBreak/>
        <w:t xml:space="preserve">системе после вскрытия заявок, одновременно публикуется в бюллетене вместе с заявлением о решении о заключении контракта. </w:t>
      </w:r>
      <w:r w:rsidR="00807F3D" w:rsidRPr="00807F3D">
        <w:rPr>
          <w:rFonts w:ascii="Cambria Math" w:hAnsi="Cambria Math" w:cs="Sylfaen"/>
          <w:sz w:val="20"/>
          <w:lang w:val="hy-AM"/>
        </w:rPr>
        <w:t>.</w:t>
      </w:r>
      <w:r w:rsidR="003319E2">
        <w:rPr>
          <w:rStyle w:val="FootnoteReference"/>
          <w:rFonts w:ascii="Cambria Math" w:hAnsi="Cambria Math" w:cs="Sylfaen"/>
          <w:sz w:val="20"/>
          <w:lang w:val="hy-AM"/>
        </w:rPr>
        <w:footnoteReference w:id="1"/>
      </w:r>
    </w:p>
    <w:bookmarkEnd w:id="4"/>
    <w:p w14:paraId="00E609F8" w14:textId="75383F13" w:rsidR="006C3115" w:rsidRPr="00A15B2B" w:rsidRDefault="003850A0" w:rsidP="000D7AAF">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 ценовое предложение, одобренное им</w:t>
      </w:r>
    </w:p>
    <w:p w14:paraId="14191C21" w14:textId="074B6660" w:rsidR="00EC6281" w:rsidRPr="00A15B2B"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 в случае приобретения строительных работ - утвержденный им акт с приложением к настоящему приглашению проектной документации, который также является неотъемлемой частью заключаемого договора, об обязательстве установить (использовать) материалы и ( либо) устройства и оборудование, соответствующие указанным техническим характеристикам и условиям гарантийного обслуживания, до момента установки (эксплуатации) путем предварительного согласования с заказчиком их технических характеристик, товарных знаков, фирменных наименований, марок и условий гарантийного обслуживания. Сертификация, предусмотренная настоящим подпунктом, подтверждается также заключаемым договором с отдельным приложением.</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 копия договора субподрядчика и данные лица, являющегося его стороной, если заключаемый договор будет реализовываться через субподрядчика.</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 копия договора о совместной деятельности, если участники участвуют в этой процедуре в качестве совместной деятельности (консорциума).</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5" w:name="_Hlk9262052"/>
      <w:r w:rsidRPr="00E6597C">
        <w:rPr>
          <w:rFonts w:ascii="GHEA Grapalat" w:hAnsi="GHEA Grapalat" w:cs="Sylfaen"/>
          <w:sz w:val="20"/>
          <w:szCs w:val="24"/>
          <w:lang w:val="hy-AM" w:eastAsia="en-US"/>
        </w:rPr>
        <w:t>При этом в случае участия в данной процедуре в порядке совместной деятельности (консорциума):</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одна из сторон договора о совместной деятельности не может подать отдельное заявление в данную процедуру (одну и ту же часть). В случае несоблюдения требования настоящего пункта заявки, поданные в порядке совместной деятельности и по отдельности, отклоняются на заседании по вскрытию заявок.</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Если договором о совместной деятельности предусмотрено, что общими делами участников управляет отдельный участник договора о совместной деятельности, то подается заявление, а в случае заключения договора выплаты производятся этому участнику. Если договором о совместной деятельности предусмотрено, что каждый участник имеет право действовать от имени всех участников при ведении общих дел, то в случае заключения договора выплаты производятся участнику, подавшему на его основании заявление.</w:t>
      </w:r>
    </w:p>
    <w:bookmarkEnd w:id="5"/>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2E9BD59F"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 xml:space="preserve">5. </w:t>
      </w:r>
      <w:r w:rsidR="00A45946" w:rsidRPr="00E6597C">
        <w:rPr>
          <w:rFonts w:ascii="GHEA Grapalat" w:hAnsi="GHEA Grapalat" w:cs="Sylfaen"/>
          <w:b/>
          <w:sz w:val="20"/>
          <w:lang w:val="es-ES"/>
        </w:rPr>
        <w:t>ПРИМЕНИТЬСЯ</w:t>
      </w:r>
      <w:r w:rsidR="00E65D4A">
        <w:rPr>
          <w:rFonts w:ascii="GHEA Grapalat" w:hAnsi="GHEA Grapalat" w:cs="Sylfaen"/>
          <w:b/>
          <w:sz w:val="20"/>
          <w:lang w:val="hy-AM"/>
        </w:rPr>
        <w:t xml:space="preserve"> </w:t>
      </w:r>
      <w:r w:rsidR="00A45946" w:rsidRPr="00E6597C">
        <w:rPr>
          <w:rFonts w:ascii="GHEA Grapalat" w:hAnsi="GHEA Grapalat" w:cs="Sylfaen"/>
          <w:b/>
          <w:sz w:val="20"/>
          <w:lang w:val="es-ES"/>
        </w:rPr>
        <w:t>ЦЕНА</w:t>
      </w:r>
      <w:r w:rsidR="00E65D4A">
        <w:rPr>
          <w:rFonts w:ascii="GHEA Grapalat" w:hAnsi="GHEA Grapalat" w:cs="Sylfaen"/>
          <w:b/>
          <w:sz w:val="20"/>
          <w:lang w:val="hy-AM"/>
        </w:rPr>
        <w:t xml:space="preserve"> </w:t>
      </w:r>
      <w:r w:rsidR="00A45946" w:rsidRPr="00E6597C">
        <w:rPr>
          <w:rFonts w:ascii="GHEA Grapalat" w:hAnsi="GHEA Grapalat" w:cs="Sylfaen"/>
          <w:b/>
          <w:sz w:val="20"/>
          <w:lang w:val="es-ES"/>
        </w:rPr>
        <w:t>ПРЕДЛОЖЕНИЕ</w:t>
      </w:r>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 xml:space="preserve">5.1 </w:t>
      </w:r>
      <w:r w:rsidR="00A45946" w:rsidRPr="00E6597C">
        <w:rPr>
          <w:rFonts w:ascii="GHEA Grapalat" w:hAnsi="GHEA Grapalat" w:cs="Sylfaen"/>
          <w:sz w:val="20"/>
          <w:lang w:val="hy-AM"/>
        </w:rPr>
        <w:t>Рекомендуется</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цена</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работы</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ценности</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кроме</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включать:</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является</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 xml:space="preserve">транспорт </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 xml:space="preserve">страхование </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 xml:space="preserve">пошлины </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 xml:space="preserve">налоги </w:t>
      </w:r>
      <w:r w:rsidR="00A45946" w:rsidRPr="00E6597C">
        <w:rPr>
          <w:rFonts w:ascii="GHEA Grapalat" w:hAnsi="GHEA Grapalat" w:cs="Sylfaen"/>
          <w:sz w:val="20"/>
          <w:lang w:val="es-ES"/>
        </w:rPr>
        <w:t xml:space="preserve">и </w:t>
      </w:r>
      <w:r w:rsidR="00A45946" w:rsidRPr="00E6597C">
        <w:rPr>
          <w:rFonts w:ascii="GHEA Grapalat" w:hAnsi="GHEA Grapalat" w:cs="Sylfaen"/>
          <w:sz w:val="20"/>
          <w:lang w:val="hy-AM"/>
        </w:rPr>
        <w:t>т. 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платежей</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линия</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затраты</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и:</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нет</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может</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меньше</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быть</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им</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 xml:space="preserve">из себестоимости </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Рекомендуется</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цена</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расчет</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нуждаться</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является</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быть представленным</w:t>
      </w:r>
      <w:r w:rsidR="00A45946" w:rsidRPr="00E6597C">
        <w:rPr>
          <w:rFonts w:ascii="GHEA Grapalat" w:hAnsi="GHEA Grapalat" w:cs="Sylfaen"/>
          <w:sz w:val="20"/>
          <w:lang w:val="es-ES"/>
        </w:rPr>
        <w:t xml:space="preserve"> </w:t>
      </w:r>
      <w:r w:rsidR="00A45946" w:rsidRPr="00E6597C">
        <w:rPr>
          <w:rFonts w:ascii="GHEA Grapalat" w:hAnsi="GHEA Grapalat"/>
          <w:sz w:val="20"/>
          <w:lang w:val="es-ES"/>
        </w:rPr>
        <w:t xml:space="preserve">по </w:t>
      </w:r>
      <w:r w:rsidR="00A45946" w:rsidRPr="00E6597C">
        <w:rPr>
          <w:rFonts w:ascii="GHEA Grapalat" w:hAnsi="GHEA Grapalat" w:cs="Sylfaen"/>
          <w:sz w:val="20"/>
          <w:lang w:val="hy-AM"/>
        </w:rPr>
        <w:t>запросу</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 xml:space="preserve">5.2 </w:t>
      </w:r>
      <w:r w:rsidR="00A45946" w:rsidRPr="00E6597C">
        <w:rPr>
          <w:rFonts w:ascii="GHEA Grapalat" w:hAnsi="GHEA Grapalat"/>
          <w:sz w:val="20"/>
          <w:lang w:val="hy-AM"/>
        </w:rPr>
        <w:t xml:space="preserve">Ценовое предложение </w:t>
      </w:r>
      <w:r w:rsidR="00A45946" w:rsidRPr="00E6597C">
        <w:rPr>
          <w:rFonts w:ascii="GHEA Grapalat" w:hAnsi="GHEA Grapalat" w:cs="Sylfaen"/>
          <w:sz w:val="20"/>
          <w:lang w:val="es-ES"/>
        </w:rPr>
        <w:t xml:space="preserve">участника </w:t>
      </w:r>
      <w:r w:rsidR="00A45946" w:rsidRPr="00E6597C">
        <w:rPr>
          <w:rFonts w:ascii="GHEA Grapalat" w:hAnsi="GHEA Grapalat" w:cs="Sylfaen"/>
          <w:sz w:val="20"/>
          <w:szCs w:val="24"/>
          <w:lang w:val="hy-AM" w:eastAsia="en-US"/>
        </w:rPr>
        <w:t>представляет собой стоимость (сумму себестоимости и прогнозируемой прибыли)</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и налог на добавленную стоимость в виде расчета, состоящего из общих составляющих. Расчет составляющих </w:t>
      </w:r>
      <w:r w:rsidR="00406652">
        <w:rPr>
          <w:rFonts w:ascii="GHEA Grapalat" w:hAnsi="GHEA Grapalat" w:cs="Sylfaen"/>
          <w:sz w:val="20"/>
          <w:szCs w:val="24"/>
          <w:lang w:eastAsia="en-US"/>
        </w:rPr>
        <w:t xml:space="preserve">затрат </w:t>
      </w:r>
      <w:r w:rsidR="00417553" w:rsidRPr="00E6597C">
        <w:rPr>
          <w:rFonts w:ascii="GHEA Grapalat" w:hAnsi="GHEA Grapalat" w:cs="Sylfaen"/>
          <w:sz w:val="20"/>
          <w:szCs w:val="24"/>
          <w:lang w:val="hy-AM" w:eastAsia="en-US"/>
        </w:rPr>
        <w:t xml:space="preserve">– никаких пробелов или других подробностей не требуется и не представлено. Если </w:t>
      </w:r>
      <w:r w:rsidR="00220C7C" w:rsidRPr="00E6597C">
        <w:rPr>
          <w:rFonts w:ascii="GHEA Grapalat" w:hAnsi="GHEA Grapalat" w:cs="Sylfaen"/>
          <w:sz w:val="20"/>
          <w:szCs w:val="24"/>
          <w:lang w:eastAsia="en-US"/>
        </w:rPr>
        <w:t xml:space="preserve">участник </w:t>
      </w:r>
      <w:r w:rsidR="00A45946" w:rsidRPr="00E6597C">
        <w:rPr>
          <w:rFonts w:ascii="GHEA Grapalat" w:hAnsi="GHEA Grapalat" w:cs="Sylfaen"/>
          <w:sz w:val="20"/>
          <w:szCs w:val="24"/>
          <w:lang w:val="hy-AM" w:eastAsia="en-US"/>
        </w:rPr>
        <w:t>должен уплатить налог на добавленную стоимость в государственный бюджет Республики Армения по данной сделке, то</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представлен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цена</w:t>
      </w:r>
      <w:r w:rsidR="00A45946" w:rsidRPr="00E6597C">
        <w:rPr>
          <w:rFonts w:ascii="GHEA Grapalat" w:hAnsi="GHEA Grapalat" w:cs="Sylfaen"/>
          <w:sz w:val="20"/>
          <w:lang w:val="es-ES"/>
        </w:rPr>
        <w:t xml:space="preserve"> </w:t>
      </w:r>
      <w:r w:rsidR="00A45946" w:rsidRPr="00E6597C">
        <w:rPr>
          <w:rFonts w:ascii="GHEA Grapalat" w:hAnsi="GHEA Grapalat" w:cs="Sylfaen"/>
          <w:sz w:val="20"/>
          <w:szCs w:val="24"/>
          <w:lang w:val="hy-AM" w:eastAsia="en-US"/>
        </w:rPr>
        <w:t xml:space="preserve">Сумма, подлежащая уплате по данному виду налога, указывается в </w:t>
      </w:r>
      <w:r w:rsidR="00A45946" w:rsidRPr="00E6597C">
        <w:rPr>
          <w:rFonts w:ascii="GHEA Grapalat" w:hAnsi="GHEA Grapalat" w:cs="Sylfaen"/>
          <w:sz w:val="20"/>
          <w:lang w:val="ru-RU"/>
        </w:rPr>
        <w:t>предложении отдельной строкой.</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 xml:space="preserve">Более того </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 xml:space="preserve">а </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 xml:space="preserve">Оценка </w:t>
      </w:r>
      <w:r w:rsidRPr="00FB1EC7">
        <w:rPr>
          <w:rFonts w:ascii="GHEA Grapalat" w:hAnsi="GHEA Grapalat" w:cs="Sylfaen"/>
          <w:sz w:val="20"/>
          <w:szCs w:val="24"/>
          <w:lang w:val="hy-AM" w:eastAsia="en-US"/>
        </w:rPr>
        <w:t xml:space="preserve">ценовых предложений </w:t>
      </w:r>
      <w:r w:rsidRPr="00FB1EC7">
        <w:rPr>
          <w:rFonts w:ascii="GHEA Grapalat" w:hAnsi="GHEA Grapalat" w:cs="Sylfaen"/>
          <w:sz w:val="20"/>
          <w:szCs w:val="24"/>
          <w:lang w:eastAsia="en-US"/>
        </w:rPr>
        <w:t>участников</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 xml:space="preserve">и </w:t>
      </w:r>
      <w:r w:rsidRPr="00FB1EC7">
        <w:rPr>
          <w:rFonts w:ascii="GHEA Grapalat" w:hAnsi="GHEA Grapalat" w:cs="Sylfaen"/>
          <w:sz w:val="20"/>
          <w:szCs w:val="24"/>
          <w:lang w:val="hy-AM" w:eastAsia="en-US"/>
        </w:rPr>
        <w:t xml:space="preserve">сравнение </w:t>
      </w:r>
      <w:r w:rsidRPr="00FB1EC7">
        <w:rPr>
          <w:rFonts w:ascii="GHEA Grapalat" w:hAnsi="GHEA Grapalat" w:cs="Sylfaen"/>
          <w:sz w:val="20"/>
          <w:szCs w:val="24"/>
          <w:lang w:eastAsia="en-US"/>
        </w:rPr>
        <w:t xml:space="preserve">осуществляется </w:t>
      </w:r>
      <w:r w:rsidRPr="00FB1EC7">
        <w:rPr>
          <w:rFonts w:ascii="GHEA Grapalat" w:hAnsi="GHEA Grapalat" w:cs="Sylfaen"/>
          <w:sz w:val="20"/>
          <w:szCs w:val="24"/>
          <w:lang w:val="hy-AM" w:eastAsia="en-US"/>
        </w:rPr>
        <w:t>без расчета суммы налога, указанной в настоящем пункте,</w:t>
      </w:r>
    </w:p>
    <w:p w14:paraId="1727CAD3" w14:textId="3EB5F89A" w:rsidR="00086481" w:rsidRPr="000D7AAF" w:rsidRDefault="00086481" w:rsidP="00086481">
      <w:pPr>
        <w:pStyle w:val="norm"/>
        <w:spacing w:line="240" w:lineRule="auto"/>
        <w:ind w:firstLine="567"/>
        <w:rPr>
          <w:rFonts w:ascii="GHEA Grapalat" w:hAnsi="GHEA Grapalat" w:cs="Sylfaen"/>
          <w:b/>
          <w:sz w:val="20"/>
          <w:szCs w:val="24"/>
          <w:lang w:val="hy-AM" w:eastAsia="en-US"/>
        </w:rPr>
      </w:pPr>
      <w:r w:rsidRPr="000D7AAF">
        <w:rPr>
          <w:rFonts w:ascii="GHEA Grapalat" w:hAnsi="GHEA Grapalat" w:cs="Sylfaen"/>
          <w:b/>
          <w:sz w:val="20"/>
          <w:szCs w:val="24"/>
          <w:lang w:val="hy-AM" w:eastAsia="en-US"/>
        </w:rPr>
        <w:t xml:space="preserve">б. в случае приобретения строительных работ участник не представляет заполненную им смету-смету, а в случае признания выбранным участником платежи за исполнительные акты в рамках договора производятся </w:t>
      </w:r>
      <w:r w:rsidR="009E1915" w:rsidRPr="000D7AAF">
        <w:rPr>
          <w:rFonts w:ascii="GHEA Grapalat" w:hAnsi="GHEA Grapalat" w:cs="Sylfaen"/>
          <w:b/>
          <w:sz w:val="20"/>
          <w:szCs w:val="24"/>
          <w:lang w:val="hy-AM" w:eastAsia="en-US"/>
        </w:rPr>
        <w:t>по к ведомости-смете, прилагаемой к приглашению, по следующей формуле: CG=MG/CGxCS, где:</w:t>
      </w:r>
    </w:p>
    <w:p w14:paraId="6C9CD073" w14:textId="77777777" w:rsidR="00086481" w:rsidRPr="000D7AAF" w:rsidRDefault="00086481" w:rsidP="00086481">
      <w:pPr>
        <w:pStyle w:val="norm"/>
        <w:spacing w:line="240" w:lineRule="auto"/>
        <w:ind w:firstLine="567"/>
        <w:rPr>
          <w:rFonts w:ascii="GHEA Grapalat" w:hAnsi="GHEA Grapalat" w:cs="Sylfaen"/>
          <w:b/>
          <w:sz w:val="20"/>
          <w:szCs w:val="24"/>
          <w:lang w:val="hy-AM" w:eastAsia="en-US"/>
        </w:rPr>
      </w:pPr>
      <w:r w:rsidRPr="000D7AAF">
        <w:rPr>
          <w:rFonts w:ascii="GHEA Grapalat" w:hAnsi="GHEA Grapalat" w:cs="Sylfaen"/>
          <w:b/>
          <w:sz w:val="20"/>
          <w:szCs w:val="24"/>
          <w:lang w:val="hy-AM" w:eastAsia="en-US"/>
        </w:rPr>
        <w:t>MG — цена, предложенная выбранным участником.</w:t>
      </w:r>
    </w:p>
    <w:p w14:paraId="56F5B6C6" w14:textId="77777777" w:rsidR="00086481" w:rsidRPr="000D7AAF" w:rsidRDefault="00086481" w:rsidP="00086481">
      <w:pPr>
        <w:pStyle w:val="norm"/>
        <w:spacing w:line="240" w:lineRule="auto"/>
        <w:ind w:firstLine="567"/>
        <w:rPr>
          <w:rFonts w:ascii="GHEA Grapalat" w:hAnsi="GHEA Grapalat" w:cs="Sylfaen"/>
          <w:b/>
          <w:sz w:val="20"/>
          <w:szCs w:val="24"/>
          <w:lang w:val="hy-AM" w:eastAsia="en-US"/>
        </w:rPr>
      </w:pPr>
      <w:r w:rsidRPr="000D7AAF">
        <w:rPr>
          <w:rFonts w:ascii="GHEA Grapalat" w:hAnsi="GHEA Grapalat" w:cs="Sylfaen"/>
          <w:b/>
          <w:sz w:val="20"/>
          <w:szCs w:val="24"/>
          <w:lang w:val="hy-AM" w:eastAsia="en-US"/>
        </w:rPr>
        <w:t>НГ – это сметная цена строительных работ, опубликованная в настоящем приглашении.</w:t>
      </w:r>
    </w:p>
    <w:p w14:paraId="2B71B275" w14:textId="77777777" w:rsidR="00086481" w:rsidRPr="000D7AAF" w:rsidRDefault="00086481" w:rsidP="00086481">
      <w:pPr>
        <w:pStyle w:val="norm"/>
        <w:spacing w:line="240" w:lineRule="auto"/>
        <w:ind w:firstLine="567"/>
        <w:rPr>
          <w:rFonts w:ascii="GHEA Grapalat" w:hAnsi="GHEA Grapalat" w:cs="Sylfaen"/>
          <w:b/>
          <w:sz w:val="20"/>
          <w:szCs w:val="24"/>
          <w:lang w:val="hy-AM" w:eastAsia="en-US"/>
        </w:rPr>
      </w:pPr>
      <w:r w:rsidRPr="000D7AAF">
        <w:rPr>
          <w:rFonts w:ascii="GHEA Grapalat" w:hAnsi="GHEA Grapalat" w:cs="Sylfaen"/>
          <w:b/>
          <w:sz w:val="20"/>
          <w:szCs w:val="24"/>
          <w:lang w:val="hy-AM" w:eastAsia="en-US"/>
        </w:rPr>
        <w:t>ПС – объем работ, представленный данным исполнительным актом, в денежном выражении.</w:t>
      </w:r>
    </w:p>
    <w:p w14:paraId="43D7F4E4" w14:textId="59C3B46B" w:rsidR="00086481" w:rsidRPr="00A15B2B" w:rsidRDefault="00086481" w:rsidP="00086481">
      <w:pPr>
        <w:pStyle w:val="norm"/>
        <w:spacing w:line="240" w:lineRule="auto"/>
        <w:ind w:firstLine="567"/>
        <w:rPr>
          <w:rFonts w:ascii="GHEA Grapalat" w:hAnsi="GHEA Grapalat" w:cs="Sylfaen"/>
          <w:sz w:val="20"/>
          <w:szCs w:val="24"/>
          <w:vertAlign w:val="superscript"/>
          <w:lang w:val="hy-AM" w:eastAsia="en-US"/>
        </w:rPr>
      </w:pPr>
      <w:r w:rsidRPr="000D7AAF">
        <w:rPr>
          <w:rFonts w:ascii="GHEA Grapalat" w:hAnsi="GHEA Grapalat" w:cs="Sylfaen"/>
          <w:b/>
          <w:sz w:val="20"/>
          <w:szCs w:val="24"/>
          <w:lang w:val="hy-AM" w:eastAsia="en-US"/>
        </w:rPr>
        <w:t>СГ – сумма, уплаченная за работы, указанные в объем-смете.</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Заявка участника не подлежит отклонению, если:</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а. столбцы цены предложения и налога на добавленную стоимость заполняются только цифрами, а столбец общей цены — буквами и цифрами или только буквами;</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б. имеется несоответствие между суммами, указанными буквами или цифрами в графах «Цена предложения» и «Налог на добавленную стоимость», но сумма любой из сумм, указанных буквами или цифрами, соответствует сумме, указанной буквами в графе «Общая цена»;</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в. в ценовом предложении номер партии указан неверно, но наименование предмета закупки заполнено правильно;</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д. В графах «Цена предложения», «Налог на добавленную стоимость» и «Общая сумма» копейки сумм, обозначенных буквами или цифрами, округляются до пяти десятичных знаков, целого числа вниз, пяти десятичных знаков и более, целого числа вверх;</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lastRenderedPageBreak/>
        <w:t>е. суммы в столбцах «цена предложения» и «налог на добавленную стоимость» заполнены как цифрами, так и буквами, и они совпадают, а сумма, указанная буквами в столбце «общая цена», заполнена дополнительными словами, в результате чего получается несуществующее число. При этом в случае, указанном в настоящем пункте, оценочная комиссия при оценке заявления принимает за основу сумму сумм, заполненных буквами в графах «Стоимость» и «Налог на добавленную стоимость».</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ф. в графах ценового предложения, в суммах, заполненных буквами, цифрами указаны копейки.</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 xml:space="preserve">5.3 </w:t>
      </w:r>
      <w:r w:rsidR="00A45946" w:rsidRPr="00E6597C">
        <w:rPr>
          <w:rFonts w:ascii="GHEA Grapalat" w:hAnsi="GHEA Grapalat"/>
          <w:sz w:val="20"/>
          <w:lang w:val="es-ES"/>
        </w:rPr>
        <w:t xml:space="preserve">Если цена заключаемого договора стабильна, то ценовое предложение представляется в виде единого числа - общей цены, предлагаемой за исполнение договора, и должно быть заполнено в системе </w:t>
      </w:r>
      <w:r w:rsidR="00A45946" w:rsidRPr="00E6597C">
        <w:rPr>
          <w:rFonts w:ascii="GHEA Grapalat" w:hAnsi="GHEA Grapalat"/>
          <w:sz w:val="20"/>
          <w:lang w:val="hy-AM"/>
        </w:rPr>
        <w:t xml:space="preserve">без расчета </w:t>
      </w:r>
      <w:r w:rsidR="00A45946" w:rsidRPr="00E6597C">
        <w:rPr>
          <w:rFonts w:ascii="GHEA Grapalat" w:hAnsi="GHEA Grapalat"/>
          <w:sz w:val="20"/>
          <w:lang w:val="hy-AM"/>
        </w:rPr>
        <w:softHyphen/>
        <w:t xml:space="preserve">суммы налога на добавленную стоимость. подлежит уплате в государственный бюджет Народного Государства Армения </w:t>
      </w:r>
      <w:r w:rsidR="00A45946" w:rsidRPr="00E6597C">
        <w:rPr>
          <w:rFonts w:ascii="GHEA Grapalat" w:hAnsi="GHEA Grapalat"/>
          <w:sz w:val="20"/>
          <w:lang w:val="es-ES"/>
        </w:rPr>
        <w:t>. При этом от участника не может быть потребовано представление обоснования ценового предложения или любого другого вида информации или документов, а размер прибыли участника не может быть ограничен приглашением.</w:t>
      </w:r>
    </w:p>
    <w:p w14:paraId="1D211BED" w14:textId="77777777" w:rsidR="00096865" w:rsidRPr="00E6597C" w:rsidRDefault="00096865" w:rsidP="00EF3662">
      <w:pPr>
        <w:pStyle w:val="BodyTextIndent2"/>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 xml:space="preserve">6. </w:t>
      </w:r>
      <w:r w:rsidR="00955A1E" w:rsidRPr="00E6597C">
        <w:rPr>
          <w:rFonts w:ascii="GHEA Grapalat" w:hAnsi="GHEA Grapalat"/>
          <w:b/>
          <w:sz w:val="20"/>
        </w:rPr>
        <w:t>ПРИМЕНИТЬСЯ</w:t>
      </w:r>
      <w:r w:rsidR="00955A1E" w:rsidRPr="00E6597C">
        <w:rPr>
          <w:rFonts w:ascii="GHEA Grapalat" w:hAnsi="GHEA Grapalat"/>
          <w:b/>
          <w:sz w:val="20"/>
          <w:lang w:val="es-ES"/>
        </w:rPr>
        <w:t xml:space="preserve"> </w:t>
      </w:r>
      <w:r w:rsidR="00955A1E" w:rsidRPr="00E6597C">
        <w:rPr>
          <w:rFonts w:ascii="GHEA Grapalat" w:hAnsi="GHEA Grapalat"/>
          <w:b/>
          <w:sz w:val="20"/>
        </w:rPr>
        <w:t>ДЕЙСТВИЕ</w:t>
      </w:r>
      <w:r w:rsidR="00955A1E" w:rsidRPr="00E6597C">
        <w:rPr>
          <w:rFonts w:ascii="GHEA Grapalat" w:hAnsi="GHEA Grapalat"/>
          <w:b/>
          <w:sz w:val="20"/>
          <w:lang w:val="es-ES"/>
        </w:rPr>
        <w:t xml:space="preserve"> </w:t>
      </w:r>
      <w:r w:rsidR="00955A1E" w:rsidRPr="00E6597C">
        <w:rPr>
          <w:rFonts w:ascii="GHEA Grapalat" w:hAnsi="GHEA Grapalat"/>
          <w:b/>
          <w:sz w:val="20"/>
        </w:rPr>
        <w:t xml:space="preserve">СРОК </w:t>
      </w:r>
      <w:r w:rsidR="00955A1E" w:rsidRPr="00E6597C">
        <w:rPr>
          <w:rFonts w:ascii="GHEA Grapalat" w:hAnsi="GHEA Grapalat"/>
          <w:b/>
          <w:sz w:val="20"/>
          <w:lang w:val="es-ES"/>
        </w:rPr>
        <w:t xml:space="preserve">, </w:t>
      </w:r>
      <w:r w:rsidR="00955A1E" w:rsidRPr="00E6597C">
        <w:rPr>
          <w:rFonts w:ascii="GHEA Grapalat" w:hAnsi="GHEA Grapalat"/>
          <w:b/>
          <w:sz w:val="20"/>
        </w:rPr>
        <w:t>ЗАЯВКИ</w:t>
      </w:r>
      <w:r w:rsidR="00955A1E" w:rsidRPr="00E6597C">
        <w:rPr>
          <w:rFonts w:ascii="GHEA Grapalat" w:hAnsi="GHEA Grapalat"/>
          <w:b/>
          <w:sz w:val="20"/>
          <w:lang w:val="es-ES"/>
        </w:rPr>
        <w:t xml:space="preserve"> </w:t>
      </w:r>
      <w:r w:rsidR="00955A1E" w:rsidRPr="00E6597C">
        <w:rPr>
          <w:rFonts w:ascii="GHEA Grapalat" w:hAnsi="GHEA Grapalat"/>
          <w:b/>
          <w:sz w:val="20"/>
        </w:rPr>
        <w:t>ПЕРЕМЕНА</w:t>
      </w:r>
      <w:r w:rsidR="00955A1E" w:rsidRPr="00E6597C">
        <w:rPr>
          <w:rFonts w:ascii="GHEA Grapalat" w:hAnsi="GHEA Grapalat"/>
          <w:b/>
          <w:sz w:val="20"/>
          <w:lang w:val="es-ES"/>
        </w:rPr>
        <w:t xml:space="preserve"> </w:t>
      </w:r>
      <w:r w:rsidR="00955A1E" w:rsidRPr="00E6597C">
        <w:rPr>
          <w:rFonts w:ascii="GHEA Grapalat" w:hAnsi="GHEA Grapalat"/>
          <w:b/>
          <w:sz w:val="20"/>
        </w:rPr>
        <w:t>ВЫПОЛНИТЬ</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И:</w:t>
      </w:r>
      <w:r w:rsidRPr="00E6597C">
        <w:rPr>
          <w:rFonts w:ascii="GHEA Grapalat" w:hAnsi="GHEA Grapalat"/>
          <w:b/>
          <w:sz w:val="20"/>
          <w:lang w:val="es-ES"/>
        </w:rPr>
        <w:t xml:space="preserve"> </w:t>
      </w:r>
      <w:r w:rsidRPr="00E6597C">
        <w:rPr>
          <w:rFonts w:ascii="GHEA Grapalat" w:hAnsi="GHEA Grapalat"/>
          <w:b/>
          <w:sz w:val="20"/>
        </w:rPr>
        <w:t>ИХ</w:t>
      </w:r>
      <w:r w:rsidRPr="00E6597C">
        <w:rPr>
          <w:rFonts w:ascii="GHEA Grapalat" w:hAnsi="GHEA Grapalat"/>
          <w:b/>
          <w:sz w:val="20"/>
          <w:lang w:val="es-ES"/>
        </w:rPr>
        <w:t xml:space="preserve"> </w:t>
      </w:r>
      <w:r w:rsidRPr="00E6597C">
        <w:rPr>
          <w:rFonts w:ascii="GHEA Grapalat" w:hAnsi="GHEA Grapalat"/>
          <w:b/>
          <w:sz w:val="20"/>
        </w:rPr>
        <w:t>С:</w:t>
      </w:r>
      <w:r w:rsidRPr="00E6597C">
        <w:rPr>
          <w:rFonts w:ascii="GHEA Grapalat" w:hAnsi="GHEA Grapalat"/>
          <w:b/>
          <w:sz w:val="20"/>
          <w:lang w:val="es-ES"/>
        </w:rPr>
        <w:t xml:space="preserve"> </w:t>
      </w:r>
      <w:r w:rsidRPr="00E6597C">
        <w:rPr>
          <w:rFonts w:ascii="GHEA Grapalat" w:hAnsi="GHEA Grapalat"/>
          <w:b/>
          <w:sz w:val="20"/>
        </w:rPr>
        <w:t>ЗАБРАТЬ</w:t>
      </w:r>
      <w:r w:rsidRPr="00E6597C">
        <w:rPr>
          <w:rFonts w:ascii="GHEA Grapalat" w:hAnsi="GHEA Grapalat"/>
          <w:b/>
          <w:sz w:val="20"/>
          <w:lang w:val="es-ES"/>
        </w:rPr>
        <w:t xml:space="preserve"> </w:t>
      </w:r>
      <w:r w:rsidRPr="00E6597C">
        <w:rPr>
          <w:rFonts w:ascii="GHEA Grapalat" w:hAnsi="GHEA Grapalat"/>
          <w:b/>
          <w:sz w:val="20"/>
        </w:rPr>
        <w:t>ПРОЦЕДУРА</w:t>
      </w:r>
    </w:p>
    <w:p w14:paraId="0B54FF84" w14:textId="77777777" w:rsidR="00096865" w:rsidRPr="00E6597C" w:rsidRDefault="00096865" w:rsidP="00EF3662">
      <w:pPr>
        <w:pStyle w:val="BodyTextIndent"/>
        <w:spacing w:line="240" w:lineRule="auto"/>
        <w:ind w:firstLine="567"/>
        <w:rPr>
          <w:rFonts w:ascii="GHEA Grapalat" w:hAnsi="GHEA Grapalat"/>
          <w:b/>
          <w:lang w:val="af-ZA"/>
        </w:rPr>
      </w:pPr>
    </w:p>
    <w:p w14:paraId="56DB1D14"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i w:val="0"/>
          <w:lang w:val="af-ZA"/>
        </w:rPr>
        <w:t>6.1:</w:t>
      </w:r>
      <w:r w:rsidR="00096865" w:rsidRPr="00E6597C">
        <w:rPr>
          <w:rFonts w:ascii="GHEA Grapalat" w:hAnsi="GHEA Grapalat"/>
          <w:lang w:val="af-ZA"/>
        </w:rPr>
        <w:t xml:space="preserve"> </w:t>
      </w:r>
      <w:r w:rsidR="00096865" w:rsidRPr="00E6597C">
        <w:rPr>
          <w:rFonts w:ascii="GHEA Grapalat" w:hAnsi="GHEA Grapalat" w:cs="Sylfaen"/>
          <w:i w:val="0"/>
          <w:szCs w:val="24"/>
          <w:lang w:val="af-ZA"/>
        </w:rPr>
        <w:t xml:space="preserve">31 </w:t>
      </w:r>
      <w:r w:rsidR="00096865" w:rsidRPr="00E6597C">
        <w:rPr>
          <w:rFonts w:ascii="GHEA Grapalat" w:hAnsi="GHEA Grapalat" w:cs="Sylfaen"/>
          <w:i w:val="0"/>
          <w:szCs w:val="24"/>
          <w:lang w:val="ru-RU"/>
        </w:rPr>
        <w:t>Закона​</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статьи</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согласно заявке</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действительный</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является</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до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К закону</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соответствующий</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контракта</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 xml:space="preserve">запечатывание </w:t>
      </w:r>
      <w:r w:rsidR="00096865" w:rsidRPr="00E6597C">
        <w:rPr>
          <w:rFonts w:ascii="GHEA Grapalat" w:hAnsi="GHEA Grapalat" w:cs="Sylfaen"/>
          <w:i w:val="0"/>
          <w:szCs w:val="24"/>
          <w:lang w:val="af-ZA"/>
        </w:rPr>
        <w:t xml:space="preserve">, </w:t>
      </w:r>
      <w:r w:rsidR="00705706" w:rsidRPr="005F1470">
        <w:rPr>
          <w:rFonts w:ascii="GHEA Grapalat" w:hAnsi="GHEA Grapalat" w:cs="Sylfaen"/>
          <w:i w:val="0"/>
          <w:szCs w:val="24"/>
          <w:lang w:val="ru-RU"/>
        </w:rPr>
        <w:t>участник</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к</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приложения</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 xml:space="preserve">прием </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применение</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отказ</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 xml:space="preserve">или </w:t>
      </w:r>
      <w:r w:rsidR="00096865" w:rsidRPr="00E6597C">
        <w:rPr>
          <w:rFonts w:ascii="GHEA Grapalat" w:hAnsi="GHEA Grapalat" w:cs="Sylfaen"/>
          <w:i w:val="0"/>
          <w:szCs w:val="24"/>
          <w:lang w:val="af-ZA"/>
        </w:rPr>
        <w:t xml:space="preserve">эта </w:t>
      </w:r>
      <w:r w:rsidR="00096865" w:rsidRPr="00E6597C">
        <w:rPr>
          <w:rFonts w:ascii="GHEA Grapalat" w:hAnsi="GHEA Grapalat" w:cs="Sylfaen"/>
          <w:i w:val="0"/>
          <w:szCs w:val="24"/>
          <w:lang w:val="ru-RU"/>
        </w:rPr>
        <w:t>процедура</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несуществующий</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быть объявлено.</w:t>
      </w:r>
    </w:p>
    <w:p w14:paraId="2EF775F6"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 xml:space="preserve">6.2 </w:t>
      </w:r>
      <w:r w:rsidR="00096865" w:rsidRPr="00E6597C">
        <w:rPr>
          <w:rFonts w:ascii="GHEA Grapalat" w:hAnsi="GHEA Grapalat" w:cs="Sylfaen"/>
          <w:i w:val="0"/>
          <w:szCs w:val="24"/>
          <w:lang w:val="ru-RU"/>
        </w:rPr>
        <w:t xml:space="preserve">Статья </w:t>
      </w:r>
      <w:r w:rsidR="00096865" w:rsidRPr="00E6597C">
        <w:rPr>
          <w:rFonts w:ascii="GHEA Grapalat" w:hAnsi="GHEA Grapalat" w:cs="Sylfaen"/>
          <w:i w:val="0"/>
          <w:szCs w:val="24"/>
          <w:lang w:val="af-ZA"/>
        </w:rPr>
        <w:t xml:space="preserve">31 </w:t>
      </w:r>
      <w:r w:rsidR="00096865" w:rsidRPr="00E6597C">
        <w:rPr>
          <w:rFonts w:ascii="GHEA Grapalat" w:hAnsi="GHEA Grapalat" w:cs="Sylfaen"/>
          <w:i w:val="0"/>
          <w:szCs w:val="24"/>
          <w:lang w:val="ru-RU"/>
        </w:rPr>
        <w:t>Закона</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статьи</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 xml:space="preserve">в зависимости </w:t>
      </w:r>
      <w:r w:rsidR="00096865" w:rsidRPr="00E6597C">
        <w:rPr>
          <w:rFonts w:ascii="GHEA Grapalat" w:hAnsi="GHEA Grapalat" w:cs="Sylfaen"/>
          <w:i w:val="0"/>
          <w:szCs w:val="24"/>
          <w:lang w:val="af-ZA"/>
        </w:rPr>
        <w:t xml:space="preserve">: </w:t>
      </w:r>
      <w:r w:rsidR="00F70E55" w:rsidRPr="005F1470">
        <w:rPr>
          <w:rFonts w:ascii="GHEA Grapalat" w:hAnsi="GHEA Grapalat" w:cs="Sylfaen"/>
          <w:i w:val="0"/>
          <w:szCs w:val="24"/>
          <w:lang w:val="ru-RU"/>
        </w:rPr>
        <w:t xml:space="preserve">участник </w:t>
      </w:r>
      <w:r w:rsidR="00096865" w:rsidRPr="00E6597C">
        <w:rPr>
          <w:rFonts w:ascii="GHEA Grapalat" w:hAnsi="GHEA Grapalat" w:cs="Sylfaen"/>
          <w:i w:val="0"/>
          <w:szCs w:val="24"/>
          <w:lang w:val="ru-RU"/>
        </w:rPr>
        <w:t xml:space="preserve">, </w:t>
      </w:r>
      <w:r w:rsidR="00096865" w:rsidRPr="00E6597C">
        <w:rPr>
          <w:rFonts w:ascii="GHEA Grapalat" w:hAnsi="GHEA Grapalat" w:cs="Sylfaen"/>
          <w:i w:val="0"/>
          <w:szCs w:val="24"/>
          <w:lang w:val="af-ZA"/>
        </w:rPr>
        <w:t xml:space="preserve">до </w:t>
      </w:r>
      <w:r w:rsidR="00096865" w:rsidRPr="00E6597C">
        <w:rPr>
          <w:rFonts w:ascii="GHEA Grapalat" w:hAnsi="GHEA Grapalat" w:cs="Sylfaen"/>
          <w:i w:val="0"/>
          <w:szCs w:val="24"/>
          <w:lang w:val="ru-RU"/>
        </w:rPr>
        <w:t>настоящим</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 xml:space="preserve">в пункте </w:t>
      </w:r>
      <w:r w:rsidR="00096865" w:rsidRPr="00E6597C">
        <w:rPr>
          <w:rFonts w:ascii="GHEA Grapalat" w:hAnsi="GHEA Grapalat" w:cs="Sylfaen"/>
          <w:i w:val="0"/>
          <w:szCs w:val="24"/>
          <w:lang w:val="af-ZA"/>
        </w:rPr>
        <w:t xml:space="preserve">4.2 части 1 </w:t>
      </w:r>
      <w:r w:rsidR="00096865" w:rsidRPr="00E6597C">
        <w:rPr>
          <w:rFonts w:ascii="GHEA Grapalat" w:hAnsi="GHEA Grapalat" w:cs="Sylfaen"/>
          <w:i w:val="0"/>
          <w:szCs w:val="24"/>
          <w:lang w:val="ru-RU"/>
        </w:rPr>
        <w:t>приглашения</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 xml:space="preserve">указано </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приложения</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презентация</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 xml:space="preserve">срок </w:t>
      </w:r>
      <w:r w:rsidR="00096865" w:rsidRPr="00E6597C">
        <w:rPr>
          <w:rFonts w:ascii="GHEA Grapalat" w:hAnsi="GHEA Grapalat" w:cs="Sylfaen"/>
          <w:i w:val="0"/>
          <w:szCs w:val="24"/>
          <w:lang w:val="af-ZA"/>
        </w:rPr>
        <w:t>может</w:t>
      </w:r>
      <w:r w:rsidR="00096865" w:rsidRPr="00E6597C">
        <w:rPr>
          <w:rFonts w:ascii="GHEA Grapalat" w:hAnsi="GHEA Grapalat" w:cs="Sylfaen"/>
          <w:i w:val="0"/>
          <w:szCs w:val="24"/>
          <w:lang w:val="ru-RU"/>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является</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изменить</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или</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взять</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ее</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приложение.</w:t>
      </w:r>
    </w:p>
    <w:p w14:paraId="3B78E9C2" w14:textId="77777777" w:rsidR="00096865" w:rsidRPr="00E6597C" w:rsidRDefault="00096865"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 xml:space="preserve">8. ОТКРЫТИЕ ЗАЯВОК </w:t>
      </w:r>
      <w:r w:rsidR="00807178" w:rsidRPr="00E6597C">
        <w:rPr>
          <w:rFonts w:ascii="GHEA Grapalat" w:hAnsi="GHEA Grapalat"/>
          <w:b/>
          <w:sz w:val="20"/>
          <w:lang w:val="hy-AM"/>
        </w:rPr>
        <w:t xml:space="preserve">, </w:t>
      </w:r>
      <w:r w:rsidR="00807178" w:rsidRPr="00E6597C">
        <w:rPr>
          <w:rFonts w:ascii="GHEA Grapalat" w:hAnsi="GHEA Grapalat"/>
          <w:b/>
          <w:sz w:val="20"/>
          <w:lang w:val="af-ZA"/>
        </w:rPr>
        <w:t>ОЦЕНКА И</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РЕЗУЛЬТАТЫ РЕЗУЛЬТАТОВ</w:t>
      </w:r>
    </w:p>
    <w:p w14:paraId="18DD8921" w14:textId="77777777" w:rsidR="00096865" w:rsidRPr="00E6597C" w:rsidRDefault="00096865" w:rsidP="00EF3662">
      <w:pPr>
        <w:ind w:firstLine="567"/>
        <w:jc w:val="both"/>
        <w:rPr>
          <w:rFonts w:ascii="GHEA Grapalat" w:hAnsi="GHEA Grapalat"/>
          <w:b/>
          <w:sz w:val="20"/>
          <w:lang w:val="af-ZA"/>
        </w:rPr>
      </w:pPr>
    </w:p>
    <w:p w14:paraId="05E27C9A" w14:textId="41732ACF" w:rsidR="003F79B4" w:rsidRPr="00F54B98" w:rsidRDefault="00FD2748" w:rsidP="003F79B4">
      <w:pPr>
        <w:pStyle w:val="BodyTextIndent2"/>
        <w:spacing w:line="240" w:lineRule="auto"/>
        <w:ind w:firstLine="567"/>
        <w:rPr>
          <w:rFonts w:ascii="GHEA Grapalat" w:hAnsi="GHEA Grapalat" w:cs="Tahoma"/>
          <w:b/>
        </w:rPr>
      </w:pPr>
      <w:r w:rsidRPr="00E6597C">
        <w:rPr>
          <w:rFonts w:ascii="GHEA Grapalat" w:hAnsi="GHEA Grapalat"/>
        </w:rPr>
        <w:t xml:space="preserve">8.1 </w:t>
      </w:r>
      <w:r w:rsidR="003F79B4" w:rsidRPr="00E6597C">
        <w:rPr>
          <w:rFonts w:ascii="GHEA Grapalat" w:hAnsi="GHEA Grapalat" w:cs="Sylfaen"/>
          <w:lang w:val="ru-RU"/>
        </w:rPr>
        <w:t>Приложения</w:t>
      </w:r>
      <w:r w:rsidR="003F79B4" w:rsidRPr="00E6597C">
        <w:rPr>
          <w:rFonts w:ascii="GHEA Grapalat" w:hAnsi="GHEA Grapalat" w:cs="Sylfaen"/>
        </w:rPr>
        <w:t xml:space="preserve"> </w:t>
      </w:r>
      <w:r w:rsidR="003F79B4" w:rsidRPr="00E6597C">
        <w:rPr>
          <w:rFonts w:ascii="GHEA Grapalat" w:hAnsi="GHEA Grapalat" w:cs="Sylfaen"/>
          <w:lang w:val="ru-RU"/>
        </w:rPr>
        <w:t>открытие</w:t>
      </w:r>
      <w:r w:rsidR="003F79B4" w:rsidRPr="00E6597C">
        <w:rPr>
          <w:rFonts w:ascii="GHEA Grapalat" w:hAnsi="GHEA Grapalat" w:cs="Sylfaen"/>
        </w:rPr>
        <w:t xml:space="preserve"> </w:t>
      </w:r>
      <w:r w:rsidR="003F79B4" w:rsidRPr="00E6597C">
        <w:rPr>
          <w:rFonts w:ascii="GHEA Grapalat" w:hAnsi="GHEA Grapalat" w:cs="Sylfaen"/>
          <w:lang w:val="ru-RU"/>
        </w:rPr>
        <w:t xml:space="preserve">состоится </w:t>
      </w:r>
      <w:r w:rsidR="003F79B4" w:rsidRPr="00E6597C">
        <w:rPr>
          <w:rFonts w:ascii="GHEA Grapalat" w:hAnsi="GHEA Grapalat" w:cs="Sylfaen"/>
        </w:rPr>
        <w:t>на заседании комиссии по вскрытию заявок</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при этом </w:t>
      </w:r>
      <w:r w:rsidR="003F79B4" w:rsidRPr="00E6597C">
        <w:rPr>
          <w:rFonts w:ascii="GHEA Grapalat" w:hAnsi="GHEA Grapalat" w:cs="Sylfaen"/>
          <w:szCs w:val="24"/>
          <w:lang w:val="ru-RU"/>
        </w:rPr>
        <w:t>процедуры</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заявление</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и:</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 xml:space="preserve">приглашение для публикации </w:t>
      </w:r>
      <w:r w:rsidR="003F79B4" w:rsidRPr="005F1470">
        <w:rPr>
          <w:rFonts w:ascii="GHEA Grapalat" w:hAnsi="GHEA Grapalat" w:cs="Sylfaen"/>
          <w:szCs w:val="24"/>
          <w:lang w:val="ru-RU"/>
        </w:rPr>
        <w:t xml:space="preserve">в </w:t>
      </w:r>
      <w:r w:rsidR="003F79B4" w:rsidRPr="00E6597C">
        <w:rPr>
          <w:rFonts w:ascii="GHEA Grapalat" w:hAnsi="GHEA Grapalat" w:cs="Sylfaen"/>
          <w:szCs w:val="24"/>
        </w:rPr>
        <w:t xml:space="preserve">информационном бюллетене </w:t>
      </w:r>
      <w:r w:rsidR="003F79B4" w:rsidRPr="005F1470">
        <w:rPr>
          <w:rFonts w:ascii="GHEA Grapalat" w:hAnsi="GHEA Grapalat" w:cs="Sylfaen"/>
          <w:szCs w:val="24"/>
          <w:lang w:val="ru-RU"/>
        </w:rPr>
        <w:t>с даты</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включая</w:t>
      </w:r>
      <w:r w:rsidR="003F79B4" w:rsidRPr="00E6597C">
        <w:rPr>
          <w:rFonts w:ascii="GHEA Grapalat" w:hAnsi="GHEA Grapalat" w:cs="Sylfaen"/>
          <w:szCs w:val="24"/>
        </w:rPr>
        <w:t xml:space="preserve"> « </w:t>
      </w:r>
      <w:r w:rsidR="003F79B4" w:rsidRPr="00F54B98">
        <w:rPr>
          <w:rFonts w:ascii="GHEA Grapalat" w:hAnsi="GHEA Grapalat" w:cs="Sylfaen"/>
          <w:b/>
          <w:szCs w:val="24"/>
          <w:lang w:val="ru-RU"/>
        </w:rPr>
        <w:t xml:space="preserve">7-й </w:t>
      </w:r>
      <w:r w:rsidR="003F79B4" w:rsidRPr="00F54B98">
        <w:rPr>
          <w:rFonts w:ascii="GHEA Grapalat" w:hAnsi="GHEA Grapalat" w:cs="Sylfaen"/>
          <w:b/>
          <w:szCs w:val="24"/>
        </w:rPr>
        <w:t xml:space="preserve">». </w:t>
      </w:r>
      <w:r w:rsidR="003F79B4" w:rsidRPr="00F54B98">
        <w:rPr>
          <w:rFonts w:ascii="GHEA Grapalat" w:hAnsi="GHEA Grapalat" w:cs="Sylfaen"/>
          <w:b/>
          <w:szCs w:val="24"/>
          <w:lang w:val="ru-RU"/>
        </w:rPr>
        <w:t>дня</w:t>
      </w:r>
      <w:r w:rsidR="003F79B4" w:rsidRPr="00F54B98">
        <w:rPr>
          <w:rFonts w:ascii="GHEA Grapalat" w:hAnsi="GHEA Grapalat" w:cs="Sylfaen"/>
          <w:b/>
          <w:szCs w:val="24"/>
        </w:rPr>
        <w:t xml:space="preserve"> </w:t>
      </w:r>
      <w:r w:rsidR="003F79B4" w:rsidRPr="00F54B98">
        <w:rPr>
          <w:rFonts w:ascii="GHEA Grapalat" w:hAnsi="GHEA Grapalat" w:cs="Sylfaen"/>
          <w:b/>
          <w:szCs w:val="24"/>
          <w:lang w:val="ru-RU"/>
        </w:rPr>
        <w:t>время</w:t>
      </w:r>
      <w:r w:rsidR="00F54B98">
        <w:rPr>
          <w:rFonts w:ascii="GHEA Grapalat" w:hAnsi="GHEA Grapalat" w:cs="Sylfaen"/>
          <w:b/>
          <w:szCs w:val="24"/>
          <w:lang w:val="hy-AM"/>
        </w:rPr>
        <w:t xml:space="preserve"> </w:t>
      </w:r>
      <w:r w:rsidR="003F79B4" w:rsidRPr="00F54B98">
        <w:rPr>
          <w:rFonts w:ascii="GHEA Grapalat" w:hAnsi="GHEA Grapalat" w:cs="Sylfaen"/>
          <w:b/>
          <w:szCs w:val="24"/>
        </w:rPr>
        <w:t>"09:</w:t>
      </w:r>
      <w:r w:rsidR="00E8079D">
        <w:rPr>
          <w:rFonts w:ascii="GHEA Grapalat" w:hAnsi="GHEA Grapalat" w:cs="Sylfaen"/>
          <w:b/>
          <w:szCs w:val="24"/>
          <w:lang w:val="hy-AM"/>
        </w:rPr>
        <w:t>30</w:t>
      </w:r>
      <w:r w:rsidR="003F79B4" w:rsidRPr="00F54B98">
        <w:rPr>
          <w:rFonts w:ascii="GHEA Grapalat" w:hAnsi="GHEA Grapalat" w:cs="Sylfaen"/>
          <w:b/>
          <w:sz w:val="16"/>
          <w:szCs w:val="24"/>
        </w:rPr>
        <w:t xml:space="preserve"> </w:t>
      </w:r>
      <w:r w:rsidR="003F79B4" w:rsidRPr="00F54B98">
        <w:rPr>
          <w:rFonts w:ascii="GHEA Grapalat" w:hAnsi="GHEA Grapalat" w:cs="Sylfaen"/>
          <w:b/>
          <w:szCs w:val="24"/>
        </w:rPr>
        <w:t xml:space="preserve">" </w:t>
      </w:r>
      <w:r w:rsidR="003F79B4" w:rsidRPr="005F1470">
        <w:rPr>
          <w:rFonts w:ascii="GHEA Grapalat" w:hAnsi="GHEA Grapalat" w:cs="Sylfaen"/>
          <w:b/>
          <w:szCs w:val="24"/>
          <w:lang w:val="ru-RU"/>
        </w:rPr>
        <w:t>из</w:t>
      </w:r>
      <w:r w:rsidR="003F79B4" w:rsidRPr="00F54B98">
        <w:rPr>
          <w:rFonts w:ascii="GHEA Grapalat" w:hAnsi="GHEA Grapalat" w:cs="Sylfaen"/>
          <w:b/>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Приложения</w:t>
      </w:r>
      <w:r w:rsidRPr="00E6597C">
        <w:rPr>
          <w:rFonts w:ascii="GHEA Grapalat" w:hAnsi="GHEA Grapalat" w:cs="Sylfaen"/>
          <w:sz w:val="20"/>
          <w:lang w:val="af-ZA"/>
        </w:rPr>
        <w:t xml:space="preserve"> на </w:t>
      </w:r>
      <w:r w:rsidRPr="00E6597C">
        <w:rPr>
          <w:rFonts w:ascii="GHEA Grapalat" w:hAnsi="GHEA Grapalat" w:cs="Sylfaen"/>
          <w:sz w:val="20"/>
          <w:lang w:val="ru-RU"/>
        </w:rPr>
        <w:t xml:space="preserve">открытии </w:t>
      </w:r>
      <w:r w:rsidRPr="00E6597C">
        <w:rPr>
          <w:rFonts w:ascii="GHEA Grapalat" w:hAnsi="GHEA Grapalat" w:cs="Sylfaen"/>
          <w:sz w:val="20"/>
          <w:lang w:val="af-ZA"/>
        </w:rPr>
        <w:t xml:space="preserve">и оценочной </w:t>
      </w:r>
      <w:r w:rsidRPr="00E6597C">
        <w:rPr>
          <w:rFonts w:ascii="GHEA Grapalat" w:hAnsi="GHEA Grapalat" w:cs="Sylfaen"/>
          <w:sz w:val="20"/>
          <w:lang w:val="ru-RU"/>
        </w:rPr>
        <w:t xml:space="preserve">сессии </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 xml:space="preserve">1) </w:t>
      </w:r>
      <w:r w:rsidRPr="00E6597C">
        <w:rPr>
          <w:rFonts w:ascii="GHEA Grapalat" w:hAnsi="GHEA Grapalat" w:cs="Sylfaen"/>
          <w:sz w:val="20"/>
        </w:rPr>
        <w:t>комиссии</w:t>
      </w:r>
      <w:r w:rsidRPr="00E6597C">
        <w:rPr>
          <w:rFonts w:ascii="GHEA Grapalat" w:hAnsi="GHEA Grapalat" w:cs="Sylfaen"/>
          <w:sz w:val="20"/>
          <w:lang w:val="af-ZA"/>
        </w:rPr>
        <w:t xml:space="preserve"> </w:t>
      </w:r>
      <w:r w:rsidRPr="00E6597C">
        <w:rPr>
          <w:rFonts w:ascii="GHEA Grapalat" w:hAnsi="GHEA Grapalat" w:cs="Sylfaen"/>
          <w:sz w:val="20"/>
        </w:rPr>
        <w:t xml:space="preserve">президент </w:t>
      </w:r>
      <w:r w:rsidRPr="00E6597C">
        <w:rPr>
          <w:rFonts w:ascii="GHEA Grapalat" w:hAnsi="GHEA Grapalat" w:cs="Sylfaen"/>
          <w:sz w:val="20"/>
          <w:lang w:val="af-ZA"/>
        </w:rPr>
        <w:t xml:space="preserve">( </w:t>
      </w:r>
      <w:r w:rsidRPr="00E6597C">
        <w:rPr>
          <w:rFonts w:ascii="GHEA Grapalat" w:hAnsi="GHEA Grapalat" w:cs="Sylfaen"/>
          <w:sz w:val="20"/>
          <w:lang w:val="hy-AM"/>
        </w:rPr>
        <w:t>сессия:</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председатель </w:t>
      </w:r>
      <w:r w:rsidRPr="00E6597C">
        <w:rPr>
          <w:rFonts w:ascii="GHEA Grapalat" w:hAnsi="GHEA Grapalat" w:cs="Sylfaen"/>
          <w:sz w:val="20"/>
          <w:lang w:val="af-ZA"/>
        </w:rPr>
        <w:t xml:space="preserve">) </w:t>
      </w:r>
      <w:r w:rsidRPr="00E6597C">
        <w:rPr>
          <w:rFonts w:ascii="GHEA Grapalat" w:hAnsi="GHEA Grapalat" w:cs="Sylfaen"/>
          <w:sz w:val="20"/>
          <w:lang w:val="hy-AM"/>
        </w:rPr>
        <w:t>сессия</w:t>
      </w:r>
      <w:r w:rsidRPr="00E6597C">
        <w:rPr>
          <w:rFonts w:ascii="GHEA Grapalat" w:hAnsi="GHEA Grapalat" w:cs="Sylfaen"/>
          <w:sz w:val="20"/>
          <w:lang w:val="af-ZA"/>
        </w:rPr>
        <w:t xml:space="preserve"> </w:t>
      </w:r>
      <w:r w:rsidRPr="00E6597C">
        <w:rPr>
          <w:rFonts w:ascii="GHEA Grapalat" w:hAnsi="GHEA Grapalat" w:cs="Sylfaen"/>
          <w:sz w:val="20"/>
          <w:lang w:val="hy-AM"/>
        </w:rPr>
        <w:t>объявление</w:t>
      </w:r>
      <w:r w:rsidRPr="00E6597C">
        <w:rPr>
          <w:rFonts w:ascii="GHEA Grapalat" w:hAnsi="GHEA Grapalat" w:cs="Sylfaen"/>
          <w:sz w:val="20"/>
          <w:lang w:val="af-ZA"/>
        </w:rPr>
        <w:t xml:space="preserve"> </w:t>
      </w:r>
      <w:r w:rsidRPr="00E6597C">
        <w:rPr>
          <w:rFonts w:ascii="GHEA Grapalat" w:hAnsi="GHEA Grapalat" w:cs="Sylfaen"/>
          <w:sz w:val="20"/>
          <w:lang w:val="hy-AM"/>
        </w:rPr>
        <w:t>является</w:t>
      </w:r>
      <w:r w:rsidRPr="00E6597C">
        <w:rPr>
          <w:rFonts w:ascii="GHEA Grapalat" w:hAnsi="GHEA Grapalat" w:cs="Sylfaen"/>
          <w:sz w:val="20"/>
          <w:lang w:val="af-ZA"/>
        </w:rPr>
        <w:t xml:space="preserve"> </w:t>
      </w:r>
      <w:r w:rsidRPr="00E6597C">
        <w:rPr>
          <w:rFonts w:ascii="GHEA Grapalat" w:hAnsi="GHEA Grapalat" w:cs="Sylfaen"/>
          <w:sz w:val="20"/>
          <w:lang w:val="hy-AM"/>
        </w:rPr>
        <w:t>открыт</w:t>
      </w:r>
      <w:r w:rsidRPr="00E6597C">
        <w:rPr>
          <w:rFonts w:ascii="GHEA Grapalat" w:hAnsi="GHEA Grapalat" w:cs="Sylfaen"/>
          <w:sz w:val="20"/>
          <w:lang w:val="af-ZA"/>
        </w:rPr>
        <w:t xml:space="preserve"> </w:t>
      </w:r>
      <w:r w:rsidRPr="00E6597C">
        <w:rPr>
          <w:rFonts w:ascii="GHEA Grapalat" w:hAnsi="GHEA Grapalat" w:cs="Sylfaen"/>
          <w:sz w:val="20"/>
          <w:lang w:val="hy-AM"/>
        </w:rPr>
        <w:t>и:</w:t>
      </w:r>
      <w:r w:rsidRPr="00E6597C">
        <w:rPr>
          <w:rFonts w:ascii="GHEA Grapalat" w:hAnsi="GHEA Grapalat" w:cs="Sylfaen"/>
          <w:sz w:val="20"/>
          <w:lang w:val="af-ZA"/>
        </w:rPr>
        <w:t xml:space="preserve"> В </w:t>
      </w:r>
      <w:r w:rsidRPr="00E6597C">
        <w:rPr>
          <w:rFonts w:ascii="GHEA Grapalat" w:hAnsi="GHEA Grapalat" w:cs="Sylfaen"/>
          <w:sz w:val="20"/>
          <w:lang w:val="hy-AM"/>
        </w:rPr>
        <w:t xml:space="preserve">заказе </w:t>
      </w:r>
      <w:r w:rsidRPr="00E6597C">
        <w:rPr>
          <w:rFonts w:ascii="GHEA Grapalat" w:hAnsi="GHEA Grapalat" w:cs="Sylfaen"/>
          <w:sz w:val="20"/>
          <w:lang w:val="hy-AM"/>
        </w:rPr>
        <w:softHyphen/>
        <w:t xml:space="preserve">на закупку указано </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настоящим</w:t>
      </w:r>
      <w:r w:rsidRPr="00E6597C">
        <w:rPr>
          <w:rFonts w:ascii="GHEA Grapalat" w:hAnsi="GHEA Grapalat" w:cs="Sylfaen"/>
          <w:sz w:val="20"/>
          <w:lang w:val="af-ZA"/>
        </w:rPr>
        <w:t xml:space="preserve"> </w:t>
      </w:r>
      <w:r w:rsidRPr="00E6597C">
        <w:rPr>
          <w:rFonts w:ascii="GHEA Grapalat" w:hAnsi="GHEA Grapalat" w:cs="Sylfaen"/>
          <w:sz w:val="20"/>
        </w:rPr>
        <w:t>процедуры</w:t>
      </w:r>
      <w:r w:rsidRPr="00E6597C">
        <w:rPr>
          <w:rFonts w:ascii="GHEA Grapalat" w:hAnsi="GHEA Grapalat" w:cs="Sylfaen"/>
          <w:sz w:val="20"/>
          <w:lang w:val="af-ZA"/>
        </w:rPr>
        <w:t xml:space="preserve"> </w:t>
      </w:r>
      <w:r w:rsidRPr="00E6597C">
        <w:rPr>
          <w:rFonts w:ascii="GHEA Grapalat" w:hAnsi="GHEA Grapalat" w:cs="Sylfaen"/>
          <w:sz w:val="20"/>
        </w:rPr>
        <w:t>в кадре</w:t>
      </w:r>
      <w:r w:rsidRPr="00E6597C">
        <w:rPr>
          <w:rFonts w:ascii="GHEA Grapalat" w:hAnsi="GHEA Grapalat" w:cs="Sylfaen"/>
          <w:sz w:val="20"/>
          <w:lang w:val="af-ZA"/>
        </w:rPr>
        <w:t xml:space="preserve"> </w:t>
      </w:r>
      <w:r w:rsidRPr="00E6597C">
        <w:rPr>
          <w:rFonts w:ascii="GHEA Grapalat" w:hAnsi="GHEA Grapalat" w:cs="Sylfaen"/>
          <w:sz w:val="20"/>
        </w:rPr>
        <w:t>купить</w:t>
      </w:r>
      <w:r w:rsidRPr="00E6597C">
        <w:rPr>
          <w:rFonts w:ascii="GHEA Grapalat" w:hAnsi="GHEA Grapalat" w:cs="Sylfaen"/>
          <w:sz w:val="20"/>
          <w:lang w:val="af-ZA"/>
        </w:rPr>
        <w:t xml:space="preserve"> </w:t>
      </w:r>
      <w:r w:rsidR="006F3F15">
        <w:rPr>
          <w:rFonts w:ascii="GHEA Grapalat" w:hAnsi="GHEA Grapalat" w:cs="Sylfaen"/>
          <w:sz w:val="20"/>
          <w:lang w:val="hy-AM"/>
        </w:rPr>
        <w:t xml:space="preserve">покупка </w:t>
      </w:r>
      <w:r w:rsidRPr="00E6597C">
        <w:rPr>
          <w:rFonts w:ascii="GHEA Grapalat" w:hAnsi="GHEA Grapalat" w:cs="Sylfaen"/>
          <w:sz w:val="20"/>
        </w:rPr>
        <w:t>работ</w:t>
      </w:r>
      <w:r w:rsidRPr="00E6597C">
        <w:rPr>
          <w:rFonts w:ascii="GHEA Grapalat" w:hAnsi="GHEA Grapalat" w:cs="Sylfaen"/>
          <w:sz w:val="20"/>
          <w:lang w:val="af-ZA"/>
        </w:rPr>
        <w:t xml:space="preserve"> </w:t>
      </w:r>
      <w:r w:rsidRPr="00E6597C">
        <w:rPr>
          <w:rFonts w:ascii="GHEA Grapalat" w:hAnsi="GHEA Grapalat" w:cs="Sylfaen"/>
          <w:sz w:val="20"/>
          <w:lang w:val="hy-AM"/>
        </w:rPr>
        <w:t>цена:</w:t>
      </w:r>
      <w:r w:rsidRPr="00E6597C">
        <w:rPr>
          <w:rFonts w:ascii="GHEA Grapalat" w:hAnsi="GHEA Grapalat" w:cs="Sylfaen"/>
          <w:sz w:val="20"/>
          <w:lang w:val="af-ZA"/>
        </w:rPr>
        <w:t xml:space="preserve"> </w:t>
      </w:r>
      <w:r w:rsidRPr="00E6597C">
        <w:rPr>
          <w:rFonts w:ascii="GHEA Grapalat" w:hAnsi="GHEA Grapalat" w:cs="Sylfaen"/>
          <w:sz w:val="20"/>
          <w:lang w:val="hy-AM"/>
        </w:rPr>
        <w:t>один</w:t>
      </w:r>
      <w:r w:rsidRPr="00E6597C">
        <w:rPr>
          <w:rFonts w:ascii="GHEA Grapalat" w:hAnsi="GHEA Grapalat" w:cs="Sylfaen"/>
          <w:sz w:val="20"/>
          <w:lang w:val="af-ZA"/>
        </w:rPr>
        <w:t xml:space="preserve"> </w:t>
      </w:r>
      <w:r w:rsidRPr="00E6597C">
        <w:rPr>
          <w:rFonts w:ascii="GHEA Grapalat" w:hAnsi="GHEA Grapalat" w:cs="Sylfaen"/>
          <w:sz w:val="20"/>
          <w:lang w:val="hy-AM"/>
        </w:rPr>
        <w:t>по номеру</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выражается </w:t>
      </w:r>
      <w:r w:rsidRPr="00E6597C">
        <w:rPr>
          <w:rFonts w:ascii="GHEA Grapalat" w:hAnsi="GHEA Grapalat" w:cs="Sylfaen"/>
          <w:sz w:val="20"/>
          <w:lang w:val="af-ZA"/>
        </w:rPr>
        <w:t xml:space="preserve">как </w:t>
      </w:r>
      <w:r w:rsidRPr="00E6597C">
        <w:rPr>
          <w:rFonts w:ascii="GHEA Grapalat" w:hAnsi="GHEA Grapalat" w:cs="Sylfaen"/>
          <w:sz w:val="20"/>
        </w:rPr>
        <w:t>также</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ценовые предложения участников, подавших заявки, выраженные одним числом, исходя из написанного буквами </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это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 xml:space="preserve">к пункту </w:t>
      </w:r>
      <w:r w:rsidRPr="00E6597C">
        <w:rPr>
          <w:rFonts w:ascii="GHEA Grapalat" w:hAnsi="GHEA Grapalat"/>
          <w:sz w:val="20"/>
          <w:szCs w:val="20"/>
          <w:lang w:val="hy-AM"/>
        </w:rPr>
        <w:t xml:space="preserve">1 </w:t>
      </w:r>
      <w:r w:rsidRPr="00E6597C">
        <w:rPr>
          <w:rFonts w:ascii="GHEA Grapalat" w:hAnsi="GHEA Grapalat" w:cs="Sylfaen"/>
          <w:sz w:val="20"/>
          <w:szCs w:val="20"/>
          <w:lang w:val="hy-AM"/>
        </w:rPr>
        <w:t>в суб</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указанный</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документы</w:t>
      </w:r>
      <w:r w:rsidRPr="00E6597C">
        <w:rPr>
          <w:rFonts w:ascii="GHEA Grapalat" w:hAnsi="GHEA Grapalat"/>
          <w:sz w:val="20"/>
          <w:szCs w:val="20"/>
          <w:lang w:val="hy-AM"/>
        </w:rPr>
        <w:t xml:space="preserve"> </w:t>
      </w:r>
      <w:r w:rsidRPr="00E6597C">
        <w:rPr>
          <w:rFonts w:ascii="GHEA Grapalat" w:hAnsi="GHEA Grapalat" w:cs="Sylfaen"/>
          <w:sz w:val="20"/>
          <w:szCs w:val="20"/>
          <w:lang w:val="hy-AM"/>
        </w:rPr>
        <w:t xml:space="preserve">от передачи президенту </w:t>
      </w:r>
      <w:r w:rsidRPr="00E6597C">
        <w:rPr>
          <w:rFonts w:ascii="GHEA Grapalat" w:hAnsi="GHEA Grapalat"/>
          <w:sz w:val="20"/>
          <w:szCs w:val="20"/>
          <w:lang w:val="hy-AM"/>
        </w:rPr>
        <w:t xml:space="preserve">(председателю сессии). </w:t>
      </w:r>
      <w:r w:rsidRPr="00E6597C">
        <w:rPr>
          <w:rFonts w:ascii="GHEA Grapalat" w:hAnsi="GHEA Grapalat" w:cs="Sylfaen"/>
          <w:sz w:val="20"/>
          <w:szCs w:val="20"/>
          <w:lang w:val="hy-AM"/>
        </w:rPr>
        <w:t>после</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комиссия</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оценка</w:t>
      </w:r>
      <w:r w:rsidRPr="00E6597C">
        <w:rPr>
          <w:rFonts w:ascii="GHEA Grapalat" w:hAnsi="GHEA Grapalat"/>
          <w:sz w:val="20"/>
          <w:szCs w:val="20"/>
          <w:lang w:val="hy-AM"/>
        </w:rPr>
        <w:t xml:space="preserve"> </w:t>
      </w:r>
      <w:r w:rsidRPr="00E6597C">
        <w:rPr>
          <w:rFonts w:ascii="GHEA Grapalat" w:hAnsi="GHEA Grapalat" w:cs="Sylfaen"/>
          <w:sz w:val="20"/>
          <w:szCs w:val="20"/>
          <w:lang w:val="hy-AM"/>
        </w:rPr>
        <w:t xml:space="preserve">является </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 xml:space="preserve">а </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приложения</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содержащий</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конверты</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сделать</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представить</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согласие</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определенный</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чтобы</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открытие</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соответствие</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оценил</w:t>
      </w:r>
      <w:r w:rsidRPr="00E6597C">
        <w:rPr>
          <w:rFonts w:ascii="GHEA Grapalat" w:hAnsi="GHEA Grapalat"/>
          <w:sz w:val="20"/>
          <w:szCs w:val="20"/>
          <w:lang w:val="hy-AM"/>
        </w:rPr>
        <w:t xml:space="preserve"> </w:t>
      </w:r>
      <w:r w:rsidRPr="00E6597C">
        <w:rPr>
          <w:rFonts w:ascii="GHEA Grapalat" w:hAnsi="GHEA Grapalat" w:cs="Sylfaen"/>
          <w:sz w:val="20"/>
          <w:szCs w:val="20"/>
          <w:lang w:val="hy-AM"/>
        </w:rPr>
        <w:t xml:space="preserve">приложения </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 xml:space="preserve">б </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открыт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каждый</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конверт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 xml:space="preserve">необходимые </w:t>
      </w:r>
      <w:r w:rsidRPr="00E6597C">
        <w:rPr>
          <w:rFonts w:ascii="GHEA Grapalat" w:hAnsi="GHEA Grapalat"/>
          <w:sz w:val="20"/>
          <w:szCs w:val="20"/>
          <w:lang w:val="hy-AM"/>
        </w:rPr>
        <w:t xml:space="preserve">( </w:t>
      </w:r>
      <w:r w:rsidRPr="00E6597C">
        <w:rPr>
          <w:rFonts w:ascii="GHEA Grapalat" w:hAnsi="GHEA Grapalat" w:cs="Sylfaen"/>
          <w:sz w:val="20"/>
          <w:szCs w:val="20"/>
          <w:lang w:val="hy-AM"/>
        </w:rPr>
        <w:t xml:space="preserve">предназначенные </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документы</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доступность</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им</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композиция</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согласие</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по приглашению</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определенный</w:t>
      </w:r>
      <w:r w:rsidRPr="00E6597C">
        <w:rPr>
          <w:rFonts w:ascii="GHEA Grapalat" w:hAnsi="GHEA Grapalat"/>
          <w:sz w:val="20"/>
          <w:szCs w:val="20"/>
          <w:lang w:val="hy-AM"/>
        </w:rPr>
        <w:t xml:space="preserve"> </w:t>
      </w:r>
      <w:r w:rsidRPr="00E6597C">
        <w:rPr>
          <w:rFonts w:ascii="GHEA Grapalat" w:hAnsi="GHEA Grapalat" w:cs="Sylfaen"/>
          <w:sz w:val="20"/>
          <w:szCs w:val="20"/>
          <w:lang w:val="hy-AM"/>
        </w:rPr>
        <w:t xml:space="preserve">действующим условиям </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комиссии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президент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объявление</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приложения</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представлено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участники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цена</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предложения:</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один</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по номеру</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выразил</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основа</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принятие</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в буквах</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написано.</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8.2 </w:t>
      </w:r>
      <w:r w:rsidR="00F61898" w:rsidRPr="004605D7">
        <w:rPr>
          <w:rFonts w:ascii="GHEA Grapalat" w:hAnsi="GHEA Grapalat" w:cs="Sylfaen"/>
          <w:sz w:val="20"/>
          <w:lang w:val="hy-AM"/>
        </w:rPr>
        <w:t>Приложения</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оценил</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являются</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настоящим</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по приглашению</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определенный</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чтобы</w:t>
      </w:r>
      <w:r w:rsidR="00152564" w:rsidRPr="00E6597C">
        <w:rPr>
          <w:rFonts w:ascii="GHEA Grapalat" w:hAnsi="GHEA Grapalat" w:cs="Sylfaen"/>
          <w:sz w:val="20"/>
          <w:lang w:val="af-ZA"/>
        </w:rPr>
        <w:t>​</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Покупка</w:t>
      </w:r>
      <w:r w:rsidRPr="00E6597C">
        <w:rPr>
          <w:rFonts w:ascii="GHEA Grapalat" w:hAnsi="GHEA Grapalat" w:cs="Sylfaen"/>
          <w:sz w:val="20"/>
          <w:lang w:val="af-ZA"/>
        </w:rPr>
        <w:t xml:space="preserve"> </w:t>
      </w:r>
      <w:r w:rsidRPr="00E6597C">
        <w:rPr>
          <w:rFonts w:ascii="GHEA Grapalat" w:hAnsi="GHEA Grapalat" w:cs="Sylfaen"/>
          <w:sz w:val="20"/>
        </w:rPr>
        <w:t>процедуры</w:t>
      </w:r>
      <w:r w:rsidRPr="00E6597C">
        <w:rPr>
          <w:rFonts w:ascii="GHEA Grapalat" w:hAnsi="GHEA Grapalat" w:cs="Sylfaen"/>
          <w:sz w:val="20"/>
          <w:lang w:val="af-ZA"/>
        </w:rPr>
        <w:t xml:space="preserve"> </w:t>
      </w:r>
      <w:r w:rsidRPr="00E6597C">
        <w:rPr>
          <w:rFonts w:ascii="GHEA Grapalat" w:hAnsi="GHEA Grapalat" w:cs="Sylfaen"/>
          <w:sz w:val="20"/>
        </w:rPr>
        <w:t>порции</w:t>
      </w:r>
      <w:r w:rsidRPr="00E6597C">
        <w:rPr>
          <w:rFonts w:ascii="GHEA Grapalat" w:hAnsi="GHEA Grapalat" w:cs="Sylfaen"/>
          <w:sz w:val="20"/>
          <w:lang w:val="af-ZA"/>
        </w:rPr>
        <w:t xml:space="preserve"> </w:t>
      </w:r>
      <w:r w:rsidRPr="00E6597C">
        <w:rPr>
          <w:rFonts w:ascii="GHEA Grapalat" w:hAnsi="GHEA Grapalat" w:cs="Sylfaen"/>
          <w:sz w:val="20"/>
        </w:rPr>
        <w:t>количество</w:t>
      </w:r>
      <w:r w:rsidRPr="00E6597C">
        <w:rPr>
          <w:rFonts w:ascii="GHEA Grapalat" w:hAnsi="GHEA Grapalat" w:cs="Sylfaen"/>
          <w:sz w:val="20"/>
          <w:lang w:val="af-ZA"/>
        </w:rPr>
        <w:t xml:space="preserve"> </w:t>
      </w:r>
      <w:r w:rsidRPr="00E6597C">
        <w:rPr>
          <w:rFonts w:ascii="GHEA Grapalat" w:hAnsi="GHEA Grapalat" w:cs="Sylfaen"/>
          <w:sz w:val="20"/>
        </w:rPr>
        <w:t>семьдесят пять</w:t>
      </w:r>
      <w:r w:rsidRPr="00E6597C">
        <w:rPr>
          <w:rFonts w:ascii="GHEA Grapalat" w:hAnsi="GHEA Grapalat" w:cs="Sylfaen"/>
          <w:sz w:val="20"/>
          <w:lang w:val="af-ZA"/>
        </w:rPr>
        <w:t xml:space="preserve"> </w:t>
      </w:r>
      <w:r w:rsidRPr="00E6597C">
        <w:rPr>
          <w:rFonts w:ascii="GHEA Grapalat" w:hAnsi="GHEA Grapalat" w:cs="Sylfaen"/>
          <w:sz w:val="20"/>
        </w:rPr>
        <w:t>не превышать</w:t>
      </w:r>
      <w:r w:rsidRPr="00E6597C">
        <w:rPr>
          <w:rFonts w:ascii="GHEA Grapalat" w:hAnsi="GHEA Grapalat" w:cs="Sylfaen"/>
          <w:sz w:val="20"/>
          <w:lang w:val="af-ZA"/>
        </w:rPr>
        <w:t xml:space="preserve"> </w:t>
      </w:r>
      <w:r w:rsidRPr="00E6597C">
        <w:rPr>
          <w:rFonts w:ascii="GHEA Grapalat" w:hAnsi="GHEA Grapalat" w:cs="Sylfaen"/>
          <w:sz w:val="20"/>
        </w:rPr>
        <w:t>случай</w:t>
      </w:r>
      <w:r w:rsidRPr="00E6597C">
        <w:rPr>
          <w:rFonts w:ascii="GHEA Grapalat" w:hAnsi="GHEA Grapalat" w:cs="Sylfaen"/>
          <w:sz w:val="20"/>
          <w:lang w:val="af-ZA"/>
        </w:rPr>
        <w:t xml:space="preserve"> </w:t>
      </w:r>
      <w:r w:rsidRPr="00E6597C">
        <w:rPr>
          <w:rFonts w:ascii="GHEA Grapalat" w:hAnsi="GHEA Grapalat" w:cs="Sylfaen"/>
          <w:sz w:val="20"/>
        </w:rPr>
        <w:t>приложения</w:t>
      </w:r>
      <w:r w:rsidR="009A796C" w:rsidRPr="00E6597C">
        <w:rPr>
          <w:rFonts w:ascii="GHEA Grapalat" w:hAnsi="GHEA Grapalat" w:cs="Sylfaen"/>
          <w:sz w:val="20"/>
          <w:lang w:val="af-ZA"/>
        </w:rPr>
        <w:t xml:space="preserve"> </w:t>
      </w:r>
      <w:r w:rsidR="009A796C" w:rsidRPr="00E6597C">
        <w:rPr>
          <w:rFonts w:ascii="GHEA Grapalat" w:hAnsi="GHEA Grapalat" w:cs="Sylfaen"/>
          <w:sz w:val="20"/>
        </w:rPr>
        <w:t>оценка</w:t>
      </w:r>
      <w:r w:rsidR="009A796C" w:rsidRPr="00E6597C">
        <w:rPr>
          <w:rFonts w:ascii="GHEA Grapalat" w:hAnsi="GHEA Grapalat" w:cs="Sylfaen"/>
          <w:sz w:val="20"/>
          <w:lang w:val="af-ZA"/>
        </w:rPr>
        <w:t xml:space="preserve"> </w:t>
      </w:r>
      <w:r w:rsidR="009A796C" w:rsidRPr="00E6597C">
        <w:rPr>
          <w:rFonts w:ascii="GHEA Grapalat" w:hAnsi="GHEA Grapalat" w:cs="Sylfaen"/>
          <w:sz w:val="20"/>
        </w:rPr>
        <w:t>реализуется</w:t>
      </w:r>
      <w:r w:rsidR="009A796C" w:rsidRPr="00E6597C">
        <w:rPr>
          <w:rFonts w:ascii="GHEA Grapalat" w:hAnsi="GHEA Grapalat" w:cs="Sylfaen"/>
          <w:sz w:val="20"/>
          <w:lang w:val="af-ZA"/>
        </w:rPr>
        <w:t xml:space="preserve"> </w:t>
      </w:r>
      <w:r w:rsidR="009A796C" w:rsidRPr="00E6597C">
        <w:rPr>
          <w:rFonts w:ascii="GHEA Grapalat" w:hAnsi="GHEA Grapalat" w:cs="Sylfaen"/>
          <w:sz w:val="20"/>
        </w:rPr>
        <w:t>является</w:t>
      </w:r>
      <w:r w:rsidR="009A796C" w:rsidRPr="00E6597C">
        <w:rPr>
          <w:rFonts w:ascii="GHEA Grapalat" w:hAnsi="GHEA Grapalat" w:cs="Sylfaen"/>
          <w:sz w:val="20"/>
          <w:lang w:val="af-ZA"/>
        </w:rPr>
        <w:t xml:space="preserve"> </w:t>
      </w:r>
      <w:r w:rsidR="009A796C" w:rsidRPr="00E6597C">
        <w:rPr>
          <w:rFonts w:ascii="GHEA Grapalat" w:hAnsi="GHEA Grapalat" w:cs="Sylfaen"/>
          <w:sz w:val="20"/>
        </w:rPr>
        <w:t>им</w:t>
      </w:r>
      <w:r w:rsidR="009A796C" w:rsidRPr="00E6597C">
        <w:rPr>
          <w:rFonts w:ascii="GHEA Grapalat" w:hAnsi="GHEA Grapalat" w:cs="Sylfaen"/>
          <w:sz w:val="20"/>
          <w:lang w:val="af-ZA"/>
        </w:rPr>
        <w:t xml:space="preserve"> </w:t>
      </w:r>
      <w:r w:rsidR="009A796C" w:rsidRPr="00E6597C">
        <w:rPr>
          <w:rFonts w:ascii="GHEA Grapalat" w:hAnsi="GHEA Grapalat" w:cs="Sylfaen"/>
          <w:sz w:val="20"/>
        </w:rPr>
        <w:t>презентация</w:t>
      </w:r>
      <w:r w:rsidR="009A796C" w:rsidRPr="00E6597C">
        <w:rPr>
          <w:rFonts w:ascii="GHEA Grapalat" w:hAnsi="GHEA Grapalat" w:cs="Sylfaen"/>
          <w:sz w:val="20"/>
          <w:lang w:val="af-ZA"/>
        </w:rPr>
        <w:t xml:space="preserve"> </w:t>
      </w:r>
      <w:r w:rsidR="009A796C" w:rsidRPr="00E6597C">
        <w:rPr>
          <w:rFonts w:ascii="GHEA Grapalat" w:hAnsi="GHEA Grapalat" w:cs="Sylfaen"/>
          <w:sz w:val="20"/>
        </w:rPr>
        <w:t>крайний срок</w:t>
      </w:r>
      <w:r w:rsidR="009A796C" w:rsidRPr="00E6597C">
        <w:rPr>
          <w:rFonts w:ascii="GHEA Grapalat" w:hAnsi="GHEA Grapalat" w:cs="Sylfaen"/>
          <w:sz w:val="20"/>
          <w:lang w:val="af-ZA"/>
        </w:rPr>
        <w:t xml:space="preserve"> </w:t>
      </w:r>
      <w:r w:rsidR="009A796C" w:rsidRPr="00E6597C">
        <w:rPr>
          <w:rFonts w:ascii="GHEA Grapalat" w:hAnsi="GHEA Grapalat" w:cs="Sylfaen"/>
          <w:sz w:val="20"/>
        </w:rPr>
        <w:t>истечь</w:t>
      </w:r>
      <w:r w:rsidR="009A796C" w:rsidRPr="00E6597C">
        <w:rPr>
          <w:rFonts w:ascii="GHEA Grapalat" w:hAnsi="GHEA Grapalat" w:cs="Sylfaen"/>
          <w:sz w:val="20"/>
          <w:lang w:val="af-ZA"/>
        </w:rPr>
        <w:t xml:space="preserve"> </w:t>
      </w:r>
      <w:r w:rsidR="009A796C" w:rsidRPr="00E6597C">
        <w:rPr>
          <w:rFonts w:ascii="GHEA Grapalat" w:hAnsi="GHEA Grapalat" w:cs="Sylfaen"/>
          <w:sz w:val="20"/>
        </w:rPr>
        <w:t>с даты</w:t>
      </w:r>
      <w:r w:rsidR="009A796C" w:rsidRPr="00E6597C">
        <w:rPr>
          <w:rFonts w:ascii="GHEA Grapalat" w:hAnsi="GHEA Grapalat" w:cs="Sylfaen"/>
          <w:sz w:val="20"/>
          <w:lang w:val="af-ZA"/>
        </w:rPr>
        <w:t xml:space="preserve"> </w:t>
      </w:r>
      <w:r w:rsidR="009A796C" w:rsidRPr="00E6597C">
        <w:rPr>
          <w:rFonts w:ascii="GHEA Grapalat" w:hAnsi="GHEA Grapalat" w:cs="Sylfaen"/>
          <w:sz w:val="20"/>
        </w:rPr>
        <w:t>включая</w:t>
      </w:r>
      <w:r w:rsidR="009A796C" w:rsidRPr="00E6597C">
        <w:rPr>
          <w:rFonts w:ascii="GHEA Grapalat" w:hAnsi="GHEA Grapalat" w:cs="Sylfaen"/>
          <w:sz w:val="20"/>
          <w:lang w:val="af-ZA"/>
        </w:rPr>
        <w:t xml:space="preserve">  </w:t>
      </w:r>
      <w:r w:rsidR="009A796C" w:rsidRPr="00E6597C">
        <w:rPr>
          <w:rFonts w:ascii="GHEA Grapalat" w:hAnsi="GHEA Grapalat" w:cs="Sylfaen"/>
          <w:sz w:val="20"/>
        </w:rPr>
        <w:t xml:space="preserve">без десяти </w:t>
      </w:r>
      <w:r w:rsidR="006F3F15">
        <w:rPr>
          <w:rFonts w:ascii="GHEA Grapalat" w:hAnsi="GHEA Grapalat" w:cs="Sylfaen"/>
          <w:sz w:val="20"/>
          <w:lang w:val="hy-AM"/>
        </w:rPr>
        <w:t xml:space="preserve">пять </w:t>
      </w:r>
      <w:r w:rsidRPr="00E6597C">
        <w:rPr>
          <w:rFonts w:ascii="GHEA Grapalat" w:hAnsi="GHEA Grapalat" w:cs="Sylfaen"/>
          <w:sz w:val="20"/>
          <w:lang w:val="af-ZA"/>
        </w:rPr>
        <w:t xml:space="preserve">, </w:t>
      </w:r>
      <w:r w:rsidRPr="00E6597C">
        <w:rPr>
          <w:rFonts w:ascii="GHEA Grapalat" w:hAnsi="GHEA Grapalat" w:cs="Sylfaen"/>
          <w:sz w:val="20"/>
        </w:rPr>
        <w:t>да?</w:t>
      </w:r>
      <w:r w:rsidRPr="00E6597C">
        <w:rPr>
          <w:rFonts w:ascii="GHEA Grapalat" w:hAnsi="GHEA Grapalat" w:cs="Sylfaen"/>
          <w:sz w:val="20"/>
          <w:lang w:val="af-ZA"/>
        </w:rPr>
        <w:t xml:space="preserve"> </w:t>
      </w:r>
      <w:r w:rsidRPr="00E6597C">
        <w:rPr>
          <w:rFonts w:ascii="GHEA Grapalat" w:hAnsi="GHEA Grapalat" w:cs="Sylfaen"/>
          <w:sz w:val="20"/>
        </w:rPr>
        <w:t>превзойти</w:t>
      </w:r>
      <w:r w:rsidRPr="00E6597C">
        <w:rPr>
          <w:rFonts w:ascii="GHEA Grapalat" w:hAnsi="GHEA Grapalat" w:cs="Sylfaen"/>
          <w:sz w:val="20"/>
          <w:lang w:val="af-ZA"/>
        </w:rPr>
        <w:t xml:space="preserve"> </w:t>
      </w:r>
      <w:r w:rsidRPr="00E6597C">
        <w:rPr>
          <w:rFonts w:ascii="GHEA Grapalat" w:hAnsi="GHEA Grapalat" w:cs="Sylfaen"/>
          <w:sz w:val="20"/>
        </w:rPr>
        <w:t>в случае</w:t>
      </w:r>
      <w:r w:rsidR="009A796C" w:rsidRPr="00E6597C">
        <w:rPr>
          <w:rFonts w:ascii="GHEA Grapalat" w:hAnsi="GHEA Grapalat" w:cs="Sylfaen"/>
          <w:sz w:val="20"/>
          <w:lang w:val="af-ZA"/>
        </w:rPr>
        <w:t xml:space="preserve"> </w:t>
      </w:r>
      <w:r w:rsidR="006F3F15">
        <w:rPr>
          <w:rFonts w:ascii="GHEA Grapalat" w:hAnsi="GHEA Grapalat" w:cs="Sylfaen"/>
          <w:sz w:val="20"/>
          <w:lang w:val="hy-AM"/>
        </w:rPr>
        <w:t>двадцать</w:t>
      </w:r>
      <w:r w:rsidRPr="00E6597C">
        <w:rPr>
          <w:rFonts w:ascii="GHEA Grapalat" w:hAnsi="GHEA Grapalat" w:cs="Sylfaen"/>
          <w:sz w:val="20"/>
          <w:lang w:val="af-ZA"/>
        </w:rPr>
        <w:t xml:space="preserve"> </w:t>
      </w:r>
      <w:r w:rsidR="009A796C" w:rsidRPr="00E6597C">
        <w:rPr>
          <w:rFonts w:ascii="GHEA Grapalat" w:hAnsi="GHEA Grapalat" w:cs="Sylfaen"/>
          <w:sz w:val="20"/>
        </w:rPr>
        <w:t>работающий</w:t>
      </w:r>
      <w:r w:rsidR="009A796C" w:rsidRPr="00E6597C">
        <w:rPr>
          <w:rFonts w:ascii="GHEA Grapalat" w:hAnsi="GHEA Grapalat" w:cs="Sylfaen"/>
          <w:sz w:val="20"/>
          <w:lang w:val="af-ZA"/>
        </w:rPr>
        <w:t xml:space="preserve"> </w:t>
      </w:r>
      <w:r w:rsidR="009A796C" w:rsidRPr="00E6597C">
        <w:rPr>
          <w:rFonts w:ascii="GHEA Grapalat" w:hAnsi="GHEA Grapalat" w:cs="Sylfaen"/>
          <w:sz w:val="20"/>
        </w:rPr>
        <w:t>дня</w:t>
      </w:r>
      <w:r w:rsidR="009A796C" w:rsidRPr="00E6597C">
        <w:rPr>
          <w:rFonts w:ascii="GHEA Grapalat" w:hAnsi="GHEA Grapalat" w:cs="Sylfaen"/>
          <w:sz w:val="20"/>
          <w:lang w:val="af-ZA"/>
        </w:rPr>
        <w:t xml:space="preserve"> </w:t>
      </w:r>
      <w:r w:rsidR="009A796C" w:rsidRPr="00E6597C">
        <w:rPr>
          <w:rFonts w:ascii="GHEA Grapalat" w:hAnsi="GHEA Grapalat" w:cs="Sylfaen"/>
          <w:sz w:val="20"/>
        </w:rPr>
        <w:t>во время</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достаточно</w:t>
      </w:r>
      <w:r w:rsidRPr="00E6597C">
        <w:rPr>
          <w:rFonts w:ascii="GHEA Grapalat" w:hAnsi="GHEA Grapalat" w:cs="Sylfaen"/>
          <w:sz w:val="20"/>
          <w:lang w:val="af-ZA"/>
        </w:rPr>
        <w:t xml:space="preserve"> </w:t>
      </w:r>
      <w:r w:rsidRPr="00E6597C">
        <w:rPr>
          <w:rFonts w:ascii="GHEA Grapalat" w:hAnsi="GHEA Grapalat" w:cs="Sylfaen"/>
          <w:sz w:val="20"/>
        </w:rPr>
        <w:t>являются</w:t>
      </w:r>
      <w:r w:rsidRPr="00E6597C">
        <w:rPr>
          <w:rFonts w:ascii="GHEA Grapalat" w:hAnsi="GHEA Grapalat" w:cs="Sylfaen"/>
          <w:sz w:val="20"/>
          <w:lang w:val="af-ZA"/>
        </w:rPr>
        <w:t xml:space="preserve"> </w:t>
      </w:r>
      <w:r w:rsidRPr="00E6597C">
        <w:rPr>
          <w:rFonts w:ascii="GHEA Grapalat" w:hAnsi="GHEA Grapalat" w:cs="Sylfaen"/>
          <w:sz w:val="20"/>
        </w:rPr>
        <w:t>оценил</w:t>
      </w:r>
      <w:r w:rsidRPr="00E6597C">
        <w:rPr>
          <w:rFonts w:ascii="GHEA Grapalat" w:hAnsi="GHEA Grapalat" w:cs="Sylfaen"/>
          <w:sz w:val="20"/>
          <w:lang w:val="af-ZA"/>
        </w:rPr>
        <w:t xml:space="preserve"> </w:t>
      </w:r>
      <w:r w:rsidRPr="00E6597C">
        <w:rPr>
          <w:rFonts w:ascii="GHEA Grapalat" w:hAnsi="GHEA Grapalat" w:cs="Sylfaen"/>
          <w:sz w:val="20"/>
        </w:rPr>
        <w:t>настоящим</w:t>
      </w:r>
      <w:r w:rsidRPr="00E6597C">
        <w:rPr>
          <w:rFonts w:ascii="GHEA Grapalat" w:hAnsi="GHEA Grapalat" w:cs="Sylfaen"/>
          <w:sz w:val="20"/>
          <w:lang w:val="af-ZA"/>
        </w:rPr>
        <w:t xml:space="preserve"> </w:t>
      </w:r>
      <w:r w:rsidRPr="00E6597C">
        <w:rPr>
          <w:rFonts w:ascii="GHEA Grapalat" w:hAnsi="GHEA Grapalat" w:cs="Sylfaen"/>
          <w:sz w:val="20"/>
        </w:rPr>
        <w:t>по приглашению</w:t>
      </w:r>
      <w:r w:rsidRPr="00E6597C">
        <w:rPr>
          <w:rFonts w:ascii="GHEA Grapalat" w:hAnsi="GHEA Grapalat" w:cs="Sylfaen"/>
          <w:sz w:val="20"/>
          <w:lang w:val="af-ZA"/>
        </w:rPr>
        <w:t xml:space="preserve"> </w:t>
      </w:r>
      <w:r w:rsidRPr="00E6597C">
        <w:rPr>
          <w:rFonts w:ascii="GHEA Grapalat" w:hAnsi="GHEA Grapalat" w:cs="Sylfaen"/>
          <w:sz w:val="20"/>
        </w:rPr>
        <w:t>запланировано</w:t>
      </w:r>
      <w:r w:rsidRPr="00E6597C">
        <w:rPr>
          <w:rFonts w:ascii="GHEA Grapalat" w:hAnsi="GHEA Grapalat" w:cs="Sylfaen"/>
          <w:sz w:val="20"/>
          <w:lang w:val="af-ZA"/>
        </w:rPr>
        <w:t xml:space="preserve"> </w:t>
      </w:r>
      <w:r w:rsidRPr="00E6597C">
        <w:rPr>
          <w:rFonts w:ascii="GHEA Grapalat" w:hAnsi="GHEA Grapalat" w:cs="Sylfaen"/>
          <w:sz w:val="20"/>
        </w:rPr>
        <w:t>условия</w:t>
      </w:r>
      <w:r w:rsidRPr="00E6597C">
        <w:rPr>
          <w:rFonts w:ascii="GHEA Grapalat" w:hAnsi="GHEA Grapalat" w:cs="Sylfaen"/>
          <w:sz w:val="20"/>
          <w:lang w:val="af-ZA"/>
        </w:rPr>
        <w:t xml:space="preserve"> </w:t>
      </w:r>
      <w:r w:rsidRPr="00E6597C">
        <w:rPr>
          <w:rFonts w:ascii="GHEA Grapalat" w:hAnsi="GHEA Grapalat" w:cs="Sylfaen"/>
          <w:sz w:val="20"/>
        </w:rPr>
        <w:t>соответствие</w:t>
      </w:r>
      <w:r w:rsidRPr="00E6597C">
        <w:rPr>
          <w:rFonts w:ascii="GHEA Grapalat" w:hAnsi="GHEA Grapalat" w:cs="Sylfaen"/>
          <w:sz w:val="20"/>
          <w:lang w:val="af-ZA"/>
        </w:rPr>
        <w:t xml:space="preserve"> </w:t>
      </w:r>
      <w:r w:rsidRPr="00E6597C">
        <w:rPr>
          <w:rFonts w:ascii="GHEA Grapalat" w:hAnsi="GHEA Grapalat" w:cs="Sylfaen"/>
          <w:sz w:val="20"/>
        </w:rPr>
        <w:t xml:space="preserve">ставки </w:t>
      </w:r>
      <w:r w:rsidRPr="00E6597C">
        <w:rPr>
          <w:rFonts w:ascii="GHEA Grapalat" w:hAnsi="GHEA Grapalat" w:cs="Sylfaen"/>
          <w:sz w:val="20"/>
          <w:lang w:val="af-ZA"/>
        </w:rPr>
        <w:t xml:space="preserve">, </w:t>
      </w:r>
      <w:r w:rsidRPr="00E6597C">
        <w:rPr>
          <w:rFonts w:ascii="GHEA Grapalat" w:hAnsi="GHEA Grapalat" w:cs="Sylfaen"/>
          <w:sz w:val="20"/>
        </w:rPr>
        <w:t>противоположный</w:t>
      </w:r>
      <w:r w:rsidRPr="00E6597C">
        <w:rPr>
          <w:rFonts w:ascii="GHEA Grapalat" w:hAnsi="GHEA Grapalat" w:cs="Sylfaen"/>
          <w:sz w:val="20"/>
          <w:lang w:val="af-ZA"/>
        </w:rPr>
        <w:t xml:space="preserve"> </w:t>
      </w:r>
      <w:r w:rsidRPr="00E6597C">
        <w:rPr>
          <w:rFonts w:ascii="GHEA Grapalat" w:hAnsi="GHEA Grapalat" w:cs="Sylfaen"/>
          <w:sz w:val="20"/>
        </w:rPr>
        <w:t>случай</w:t>
      </w:r>
      <w:r w:rsidRPr="00E6597C">
        <w:rPr>
          <w:rFonts w:ascii="GHEA Grapalat" w:hAnsi="GHEA Grapalat" w:cs="Sylfaen"/>
          <w:sz w:val="20"/>
          <w:lang w:val="af-ZA"/>
        </w:rPr>
        <w:t xml:space="preserve"> </w:t>
      </w:r>
      <w:r w:rsidRPr="00E6597C">
        <w:rPr>
          <w:rFonts w:ascii="GHEA Grapalat" w:hAnsi="GHEA Grapalat" w:cs="Sylfaen"/>
          <w:sz w:val="20"/>
        </w:rPr>
        <w:t>приложения</w:t>
      </w:r>
      <w:r w:rsidRPr="00E6597C">
        <w:rPr>
          <w:rFonts w:ascii="GHEA Grapalat" w:hAnsi="GHEA Grapalat" w:cs="Sylfaen"/>
          <w:sz w:val="20"/>
          <w:lang w:val="af-ZA"/>
        </w:rPr>
        <w:t xml:space="preserve"> </w:t>
      </w:r>
      <w:r w:rsidRPr="00E6597C">
        <w:rPr>
          <w:rFonts w:ascii="GHEA Grapalat" w:hAnsi="GHEA Grapalat" w:cs="Sylfaen"/>
          <w:sz w:val="20"/>
        </w:rPr>
        <w:t>оценил</w:t>
      </w:r>
      <w:r w:rsidRPr="00E6597C">
        <w:rPr>
          <w:rFonts w:ascii="GHEA Grapalat" w:hAnsi="GHEA Grapalat" w:cs="Sylfaen"/>
          <w:sz w:val="20"/>
          <w:lang w:val="af-ZA"/>
        </w:rPr>
        <w:t xml:space="preserve"> </w:t>
      </w:r>
      <w:r w:rsidRPr="00E6597C">
        <w:rPr>
          <w:rFonts w:ascii="GHEA Grapalat" w:hAnsi="GHEA Grapalat" w:cs="Sylfaen"/>
          <w:sz w:val="20"/>
        </w:rPr>
        <w:t>являются</w:t>
      </w:r>
      <w:r w:rsidRPr="00E6597C">
        <w:rPr>
          <w:rFonts w:ascii="GHEA Grapalat" w:hAnsi="GHEA Grapalat" w:cs="Sylfaen"/>
          <w:sz w:val="20"/>
          <w:lang w:val="af-ZA"/>
        </w:rPr>
        <w:t xml:space="preserve"> </w:t>
      </w:r>
      <w:r w:rsidRPr="00E6597C">
        <w:rPr>
          <w:rFonts w:ascii="GHEA Grapalat" w:hAnsi="GHEA Grapalat" w:cs="Sylfaen"/>
          <w:sz w:val="20"/>
        </w:rPr>
        <w:t>недостаточный</w:t>
      </w:r>
      <w:r w:rsidRPr="00E6597C">
        <w:rPr>
          <w:rFonts w:ascii="GHEA Grapalat" w:hAnsi="GHEA Grapalat" w:cs="Sylfaen"/>
          <w:sz w:val="20"/>
          <w:lang w:val="af-ZA"/>
        </w:rPr>
        <w:t xml:space="preserve"> </w:t>
      </w:r>
      <w:r w:rsidRPr="00E6597C">
        <w:rPr>
          <w:rFonts w:ascii="GHEA Grapalat" w:hAnsi="GHEA Grapalat" w:cs="Sylfaen"/>
          <w:sz w:val="20"/>
        </w:rPr>
        <w:t>и:</w:t>
      </w:r>
      <w:r w:rsidRPr="00E6597C">
        <w:rPr>
          <w:rFonts w:ascii="GHEA Grapalat" w:hAnsi="GHEA Grapalat" w:cs="Sylfaen"/>
          <w:sz w:val="20"/>
          <w:lang w:val="af-ZA"/>
        </w:rPr>
        <w:t xml:space="preserve"> </w:t>
      </w:r>
      <w:r w:rsidRPr="00E6597C">
        <w:rPr>
          <w:rFonts w:ascii="GHEA Grapalat" w:hAnsi="GHEA Grapalat" w:cs="Sylfaen"/>
          <w:sz w:val="20"/>
        </w:rPr>
        <w:t>отклоненный</w:t>
      </w:r>
      <w:r w:rsidRPr="00E6597C">
        <w:rPr>
          <w:rFonts w:ascii="GHEA Grapalat" w:hAnsi="GHEA Grapalat" w:cs="Sylfaen"/>
          <w:sz w:val="20"/>
          <w:lang w:val="af-ZA"/>
        </w:rPr>
        <w:t xml:space="preserve"> </w:t>
      </w:r>
      <w:r w:rsidRPr="00E6597C">
        <w:rPr>
          <w:rFonts w:ascii="GHEA Grapalat" w:hAnsi="GHEA Grapalat" w:cs="Sylfaen"/>
          <w:sz w:val="20"/>
        </w:rPr>
        <w:t xml:space="preserve">являются </w:t>
      </w:r>
      <w:r w:rsidR="00B46279" w:rsidRPr="00E6597C">
        <w:rPr>
          <w:rFonts w:ascii="GHEA Grapalat" w:hAnsi="GHEA Grapalat" w:cs="Sylfaen"/>
          <w:sz w:val="20"/>
        </w:rPr>
        <w:t xml:space="preserve">При этом </w:t>
      </w:r>
      <w:r w:rsidR="00B46279" w:rsidRPr="00E6597C">
        <w:rPr>
          <w:rFonts w:ascii="GHEA Grapalat" w:hAnsi="GHEA Grapalat" w:cs="Sylfaen"/>
          <w:sz w:val="20"/>
          <w:lang w:val="af-ZA"/>
        </w:rPr>
        <w:t xml:space="preserve">на заседании вскрытия и оценки заявок комиссия отклоняет те заявки, </w:t>
      </w:r>
      <w:r w:rsidR="00B46279" w:rsidRPr="00E6597C">
        <w:rPr>
          <w:rFonts w:ascii="GHEA Grapalat" w:hAnsi="GHEA Grapalat" w:cs="Sylfaen"/>
          <w:sz w:val="20"/>
        </w:rPr>
        <w:t>в которых</w:t>
      </w:r>
      <w:r w:rsidR="00B46279" w:rsidRPr="00E6597C">
        <w:rPr>
          <w:rFonts w:ascii="GHEA Grapalat" w:hAnsi="GHEA Grapalat" w:cs="Sylfaen"/>
          <w:sz w:val="20"/>
          <w:lang w:val="af-ZA"/>
        </w:rPr>
        <w:t xml:space="preserve"> </w:t>
      </w:r>
      <w:r w:rsidR="00ED6836" w:rsidRPr="00E6597C">
        <w:rPr>
          <w:rFonts w:ascii="GHEA Grapalat" w:hAnsi="GHEA Grapalat" w:cs="Sylfaen"/>
          <w:sz w:val="20"/>
        </w:rPr>
        <w:t>отсутствующий</w:t>
      </w:r>
      <w:r w:rsidR="00ED6836" w:rsidRPr="00E6597C">
        <w:rPr>
          <w:rFonts w:ascii="GHEA Grapalat" w:hAnsi="GHEA Grapalat" w:cs="Sylfaen"/>
          <w:sz w:val="20"/>
          <w:lang w:val="af-ZA"/>
        </w:rPr>
        <w:t xml:space="preserve"> </w:t>
      </w:r>
      <w:r w:rsidR="006F3F15">
        <w:rPr>
          <w:rFonts w:ascii="GHEA Grapalat" w:hAnsi="GHEA Grapalat" w:cs="Sylfaen"/>
          <w:sz w:val="20"/>
          <w:lang w:val="hy-AM"/>
        </w:rPr>
        <w:t>являются</w:t>
      </w:r>
      <w:r w:rsidR="00763EF7" w:rsidRPr="00E6597C">
        <w:rPr>
          <w:rFonts w:ascii="GHEA Grapalat" w:hAnsi="GHEA Grapalat" w:cs="Sylfaen"/>
          <w:sz w:val="20"/>
          <w:lang w:val="af-ZA"/>
        </w:rPr>
        <w:t xml:space="preserve"> </w:t>
      </w:r>
      <w:r w:rsidR="00ED6836" w:rsidRPr="00E6597C">
        <w:rPr>
          <w:rFonts w:ascii="GHEA Grapalat" w:hAnsi="GHEA Grapalat" w:cs="Sylfaen"/>
          <w:sz w:val="20"/>
        </w:rPr>
        <w:t>цена</w:t>
      </w:r>
      <w:r w:rsidR="00ED6836" w:rsidRPr="00E6597C">
        <w:rPr>
          <w:rFonts w:ascii="GHEA Grapalat" w:hAnsi="GHEA Grapalat" w:cs="Sylfaen"/>
          <w:sz w:val="20"/>
          <w:lang w:val="af-ZA"/>
        </w:rPr>
        <w:t xml:space="preserve"> </w:t>
      </w:r>
      <w:r w:rsidR="00ED6836" w:rsidRPr="00E6597C">
        <w:rPr>
          <w:rFonts w:ascii="GHEA Grapalat" w:hAnsi="GHEA Grapalat" w:cs="Sylfaen"/>
          <w:sz w:val="20"/>
        </w:rPr>
        <w:t>предложения</w:t>
      </w:r>
      <w:r w:rsidR="00ED6836" w:rsidRPr="00E6597C">
        <w:rPr>
          <w:rFonts w:ascii="GHEA Grapalat" w:hAnsi="GHEA Grapalat" w:cs="Sylfaen"/>
          <w:sz w:val="20"/>
          <w:lang w:val="af-ZA"/>
        </w:rPr>
        <w:t xml:space="preserve"> </w:t>
      </w:r>
      <w:r w:rsidR="006F3F15">
        <w:rPr>
          <w:rFonts w:ascii="GHEA Grapalat" w:hAnsi="GHEA Grapalat" w:cs="Sylfaen"/>
          <w:sz w:val="20"/>
          <w:lang w:val="hy-AM"/>
        </w:rPr>
        <w:t>и/или предоставление заявки</w:t>
      </w:r>
      <w:r w:rsidR="006F3F15" w:rsidRPr="00A71D81">
        <w:rPr>
          <w:rFonts w:ascii="GHEA Grapalat" w:hAnsi="GHEA Grapalat" w:cs="Sylfaen"/>
          <w:sz w:val="20"/>
          <w:lang w:val="af-ZA"/>
        </w:rPr>
        <w:t xml:space="preserve"> </w:t>
      </w:r>
      <w:r w:rsidR="00ED6836" w:rsidRPr="00E6597C">
        <w:rPr>
          <w:rFonts w:ascii="GHEA Grapalat" w:hAnsi="GHEA Grapalat" w:cs="Sylfaen"/>
          <w:sz w:val="20"/>
        </w:rPr>
        <w:t xml:space="preserve">или </w:t>
      </w:r>
      <w:r w:rsidR="00ED6836" w:rsidRPr="00E6597C">
        <w:rPr>
          <w:rFonts w:ascii="GHEA Grapalat" w:hAnsi="GHEA Grapalat" w:cs="Sylfaen"/>
          <w:sz w:val="20"/>
          <w:lang w:val="af-ZA"/>
        </w:rPr>
        <w:t>представленные</w:t>
      </w:r>
      <w:r w:rsidR="00ED6836" w:rsidRPr="00E6597C">
        <w:rPr>
          <w:rFonts w:ascii="GHEA Grapalat" w:hAnsi="GHEA Grapalat" w:cs="Sylfaen"/>
          <w:sz w:val="20"/>
        </w:rPr>
        <w:t>​</w:t>
      </w:r>
      <w:r w:rsidR="00ED6836" w:rsidRPr="00E6597C">
        <w:rPr>
          <w:rFonts w:ascii="GHEA Grapalat" w:hAnsi="GHEA Grapalat" w:cs="Sylfaen"/>
          <w:sz w:val="20"/>
          <w:lang w:val="af-ZA"/>
        </w:rPr>
        <w:t xml:space="preserve"> </w:t>
      </w:r>
      <w:r w:rsidR="00ED6836" w:rsidRPr="00E6597C">
        <w:rPr>
          <w:rFonts w:ascii="GHEA Grapalat" w:hAnsi="GHEA Grapalat" w:cs="Sylfaen"/>
          <w:sz w:val="20"/>
        </w:rPr>
        <w:t>являются</w:t>
      </w:r>
      <w:r w:rsidR="00B1695D" w:rsidRPr="00E6597C">
        <w:rPr>
          <w:rFonts w:ascii="GHEA Grapalat" w:hAnsi="GHEA Grapalat" w:cs="Sylfaen"/>
          <w:sz w:val="20"/>
          <w:lang w:val="af-ZA"/>
        </w:rPr>
        <w:t xml:space="preserve"> </w:t>
      </w:r>
      <w:r w:rsidR="00ED6836" w:rsidRPr="00E6597C">
        <w:rPr>
          <w:rFonts w:ascii="GHEA Grapalat" w:hAnsi="GHEA Grapalat" w:cs="Sylfaen"/>
          <w:sz w:val="20"/>
        </w:rPr>
        <w:t>приглашения</w:t>
      </w:r>
      <w:r w:rsidR="00ED6836" w:rsidRPr="00E6597C">
        <w:rPr>
          <w:rFonts w:ascii="GHEA Grapalat" w:hAnsi="GHEA Grapalat" w:cs="Sylfaen"/>
          <w:sz w:val="20"/>
          <w:lang w:val="af-ZA"/>
        </w:rPr>
        <w:t xml:space="preserve"> </w:t>
      </w:r>
      <w:r w:rsidR="00ED6836" w:rsidRPr="00E6597C">
        <w:rPr>
          <w:rFonts w:ascii="GHEA Grapalat" w:hAnsi="GHEA Grapalat" w:cs="Sylfaen"/>
          <w:sz w:val="20"/>
        </w:rPr>
        <w:t>требования</w:t>
      </w:r>
      <w:r w:rsidR="00ED6836" w:rsidRPr="00E6597C">
        <w:rPr>
          <w:rFonts w:ascii="GHEA Grapalat" w:hAnsi="GHEA Grapalat" w:cs="Sylfaen"/>
          <w:sz w:val="20"/>
          <w:lang w:val="af-ZA"/>
        </w:rPr>
        <w:t xml:space="preserve"> </w:t>
      </w:r>
      <w:r w:rsidR="00ED6836" w:rsidRPr="00E6597C">
        <w:rPr>
          <w:rFonts w:ascii="GHEA Grapalat" w:hAnsi="GHEA Grapalat" w:cs="Sylfaen"/>
          <w:sz w:val="20"/>
        </w:rPr>
        <w:t xml:space="preserve">непоследовательный </w:t>
      </w:r>
      <w:r w:rsidR="00F61898" w:rsidRPr="00E6597C">
        <w:rPr>
          <w:rFonts w:ascii="GHEA Grapalat" w:hAnsi="GHEA Grapalat" w:cs="Sylfaen"/>
          <w:sz w:val="20"/>
          <w:lang w:val="af-ZA"/>
        </w:rPr>
        <w:t>.</w:t>
      </w:r>
    </w:p>
    <w:p w14:paraId="2D94FF92" w14:textId="77777777" w:rsidR="00B514E8" w:rsidRPr="00E6597C" w:rsidRDefault="00FD2748"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 xml:space="preserve">8.3 </w:t>
      </w:r>
      <w:r w:rsidR="00A85E5D" w:rsidRPr="00E6597C">
        <w:rPr>
          <w:rFonts w:ascii="GHEA Grapalat" w:hAnsi="GHEA Grapalat" w:cs="Sylfaen"/>
          <w:szCs w:val="24"/>
          <w:lang w:val="hy-AM"/>
        </w:rPr>
        <w:t>Выбрано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участник</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определенный</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достаточно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оценил</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приложения</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представлено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участники</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 xml:space="preserve">количества </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минимум</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цена</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предложение</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представлено</w:t>
      </w:r>
      <w:r w:rsidR="00B514E8" w:rsidRPr="00E6597C">
        <w:rPr>
          <w:rFonts w:ascii="GHEA Grapalat" w:hAnsi="GHEA Grapalat" w:cs="Sylfaen"/>
          <w:szCs w:val="24"/>
        </w:rPr>
        <w:t xml:space="preserve"> </w:t>
      </w:r>
      <w:r w:rsidR="00153C87" w:rsidRPr="005F1470">
        <w:rPr>
          <w:rFonts w:ascii="GHEA Grapalat" w:hAnsi="GHEA Grapalat" w:cs="Sylfaen"/>
          <w:szCs w:val="24"/>
          <w:lang w:val="ru-RU"/>
        </w:rPr>
        <w:t xml:space="preserve">моему </w:t>
      </w:r>
      <w:r w:rsidR="00153C87" w:rsidRPr="00E6597C">
        <w:rPr>
          <w:rFonts w:ascii="GHEA Grapalat" w:hAnsi="GHEA Grapalat" w:cs="Sylfaen"/>
          <w:szCs w:val="24"/>
          <w:lang w:val="ru-RU"/>
        </w:rPr>
        <w:t>партнеру</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предпочтение</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дать</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в принципе.</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И</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 xml:space="preserve">в котором </w:t>
      </w:r>
      <w:r w:rsidR="00B514E8" w:rsidRPr="00E6597C">
        <w:rPr>
          <w:rFonts w:ascii="GHEA Grapalat" w:hAnsi="GHEA Grapalat" w:cs="Sylfaen"/>
          <w:szCs w:val="24"/>
        </w:rPr>
        <w:t xml:space="preserve">комиссия </w:t>
      </w:r>
      <w:r w:rsidR="00B514E8" w:rsidRPr="00E6597C">
        <w:rPr>
          <w:rFonts w:ascii="GHEA Grapalat" w:hAnsi="GHEA Grapalat" w:cs="Sylfaen"/>
          <w:szCs w:val="24"/>
          <w:lang w:val="ru-RU"/>
        </w:rPr>
        <w:t>к</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выбрано</w:t>
      </w:r>
      <w:r w:rsidR="00A85E5D" w:rsidRPr="00E6597C">
        <w:rPr>
          <w:rFonts w:ascii="GHEA Grapalat" w:hAnsi="GHEA Grapalat" w:cs="Sylfaen"/>
          <w:szCs w:val="24"/>
        </w:rPr>
        <w:t xml:space="preserve"> </w:t>
      </w:r>
      <w:r w:rsidR="00B514E8" w:rsidRPr="005F1470">
        <w:rPr>
          <w:rFonts w:ascii="GHEA Grapalat" w:hAnsi="GHEA Grapalat" w:cs="Sylfaen"/>
          <w:szCs w:val="24"/>
          <w:lang w:val="ru-RU"/>
        </w:rPr>
        <w:t>и:</w:t>
      </w:r>
      <w:r w:rsidR="00B514E8" w:rsidRPr="00E6597C">
        <w:rPr>
          <w:rFonts w:ascii="GHEA Grapalat" w:hAnsi="GHEA Grapalat" w:cs="Sylfaen"/>
          <w:szCs w:val="24"/>
        </w:rPr>
        <w:t xml:space="preserve"> </w:t>
      </w:r>
      <w:r w:rsidR="006F3F15">
        <w:rPr>
          <w:rFonts w:ascii="GHEA Grapalat" w:hAnsi="GHEA Grapalat" w:cs="Sylfaen"/>
          <w:szCs w:val="24"/>
          <w:lang w:val="hy-AM"/>
        </w:rPr>
        <w:t>не признан таковым</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участники</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при принятии решения</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цена</w:t>
      </w:r>
      <w:r w:rsidR="00B514E8" w:rsidRPr="00E6597C">
        <w:rPr>
          <w:rFonts w:ascii="GHEA Grapalat" w:hAnsi="GHEA Grapalat" w:cs="Sylfaen"/>
          <w:szCs w:val="24"/>
        </w:rPr>
        <w:t xml:space="preserve"> оценка и </w:t>
      </w:r>
      <w:r w:rsidR="00B514E8" w:rsidRPr="00E6597C">
        <w:rPr>
          <w:rFonts w:ascii="GHEA Grapalat" w:hAnsi="GHEA Grapalat" w:cs="Sylfaen"/>
          <w:szCs w:val="24"/>
          <w:lang w:val="ru-RU"/>
        </w:rPr>
        <w:t>сравнение предложений</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реализуется</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является</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без</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настоящим</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 xml:space="preserve">в пункте </w:t>
      </w:r>
      <w:r w:rsidR="00B514E8" w:rsidRPr="00E6597C">
        <w:rPr>
          <w:rFonts w:ascii="GHEA Grapalat" w:hAnsi="GHEA Grapalat" w:cs="Sylfaen"/>
          <w:szCs w:val="24"/>
        </w:rPr>
        <w:t xml:space="preserve">5.2 </w:t>
      </w:r>
      <w:r w:rsidR="00B514E8" w:rsidRPr="00E6597C">
        <w:rPr>
          <w:rFonts w:ascii="GHEA Grapalat" w:hAnsi="GHEA Grapalat" w:cs="Sylfaen"/>
          <w:szCs w:val="24"/>
          <w:lang w:val="ru-RU"/>
        </w:rPr>
        <w:t xml:space="preserve">части </w:t>
      </w:r>
      <w:r w:rsidR="00B514E8" w:rsidRPr="00E6597C">
        <w:rPr>
          <w:rFonts w:ascii="GHEA Grapalat" w:hAnsi="GHEA Grapalat" w:cs="Sylfaen"/>
          <w:szCs w:val="24"/>
        </w:rPr>
        <w:t xml:space="preserve">1 </w:t>
      </w:r>
      <w:r w:rsidR="00B514E8" w:rsidRPr="00E6597C">
        <w:rPr>
          <w:rFonts w:ascii="GHEA Grapalat" w:hAnsi="GHEA Grapalat" w:cs="Sylfaen"/>
          <w:szCs w:val="24"/>
          <w:lang w:val="ru-RU"/>
        </w:rPr>
        <w:t>приглашения</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указанный</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налог</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денег</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расчет</w:t>
      </w:r>
    </w:p>
    <w:p w14:paraId="481D4BAC" w14:textId="4AE16200" w:rsidR="00096865" w:rsidRPr="00E6597C" w:rsidRDefault="00FD274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 xml:space="preserve">8.4 </w:t>
      </w:r>
      <w:r w:rsidR="00096865" w:rsidRPr="00E6597C">
        <w:rPr>
          <w:rFonts w:ascii="GHEA Grapalat" w:hAnsi="GHEA Grapalat" w:cs="Sylfaen"/>
          <w:i w:val="0"/>
          <w:szCs w:val="24"/>
          <w:lang w:val="hy-AM"/>
        </w:rPr>
        <w:t>Если:</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приложение</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непоследовательность</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является</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место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найденный</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в буквах</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и:</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в цифрах</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написано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денег</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 xml:space="preserve">между </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тогда</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основа</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является</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принял</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в буквах</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написано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количество.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Если:</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предложенный</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цены</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представлен</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являются</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два</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или</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более</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 xml:space="preserve">в валюте </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то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их</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по сравнению 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являются</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Армении</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Республика</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 xml:space="preserve">драмов РА по курсу </w:t>
      </w:r>
      <w:r w:rsidR="000D7AAF" w:rsidRPr="003B30EC">
        <w:rPr>
          <w:rFonts w:ascii="GHEA Grapalat" w:hAnsi="GHEA Grapalat" w:cs="Sylfaen"/>
          <w:b/>
          <w:bCs/>
          <w:i w:val="0"/>
          <w:lang w:val="af-ZA"/>
        </w:rPr>
        <w:t xml:space="preserve">, установленному Центральным банком Республики Армения на день </w:t>
      </w:r>
      <w:r w:rsidR="000D7AAF" w:rsidRPr="003B30EC">
        <w:rPr>
          <w:rFonts w:ascii="GHEA Grapalat" w:hAnsi="GHEA Grapalat" w:cs="Sylfaen"/>
          <w:b/>
          <w:bCs/>
          <w:i w:val="0"/>
          <w:lang w:val="hy-AM"/>
        </w:rPr>
        <w:t xml:space="preserve">подачи </w:t>
      </w:r>
      <w:r w:rsidR="00096865" w:rsidRPr="00E6597C">
        <w:rPr>
          <w:rFonts w:ascii="GHEA Grapalat" w:hAnsi="GHEA Grapalat" w:cs="Sylfaen"/>
          <w:i w:val="0"/>
          <w:szCs w:val="24"/>
          <w:lang w:val="af-ZA"/>
        </w:rPr>
        <w:t xml:space="preserve">заявления </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lastRenderedPageBreak/>
        <w:t xml:space="preserve">8. </w:t>
      </w:r>
      <w:r w:rsidR="00973FB1" w:rsidRPr="00E6597C">
        <w:rPr>
          <w:rFonts w:ascii="GHEA Grapalat" w:hAnsi="GHEA Grapalat" w:cs="Sylfaen"/>
          <w:sz w:val="20"/>
          <w:szCs w:val="24"/>
          <w:lang w:val="ru-RU" w:eastAsia="en-US"/>
        </w:rPr>
        <w:t xml:space="preserve">Комитет </w:t>
      </w:r>
      <w:r w:rsidR="007367D4">
        <w:rPr>
          <w:rFonts w:ascii="GHEA Grapalat" w:hAnsi="GHEA Grapalat"/>
          <w:sz w:val="20"/>
          <w:lang w:val="hy-AM" w:eastAsia="x-none"/>
        </w:rPr>
        <w:t xml:space="preserve">5 </w:t>
      </w:r>
      <w:r w:rsidR="00D7435F" w:rsidRPr="00E6597C">
        <w:rPr>
          <w:rFonts w:ascii="GHEA Grapalat" w:hAnsi="GHEA Grapalat"/>
          <w:sz w:val="20"/>
          <w:lang w:val="af-ZA" w:eastAsia="x-none"/>
        </w:rPr>
        <w:t>Н</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приглашения</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требования</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к</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достаточно</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оценил</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приложения</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представлено</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 xml:space="preserve">от </w:t>
      </w:r>
      <w:r w:rsidRPr="00E6597C">
        <w:rPr>
          <w:rFonts w:ascii="GHEA Grapalat" w:hAnsi="GHEA Grapalat" w:cs="Sylfaen"/>
          <w:sz w:val="20"/>
          <w:szCs w:val="24"/>
          <w:lang w:eastAsia="en-US"/>
        </w:rPr>
        <w:t>коллег</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решение</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и:</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объявление</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является</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выбрано</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и:</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не признан таковым</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 xml:space="preserve">участникам </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 xml:space="preserve">Комиссия </w:t>
      </w:r>
      <w:r w:rsidR="00973FB1" w:rsidRPr="00E6597C">
        <w:rPr>
          <w:rFonts w:ascii="GHEA Grapalat" w:hAnsi="GHEA Grapalat" w:cs="Sylfaen"/>
          <w:sz w:val="20"/>
          <w:szCs w:val="24"/>
          <w:lang w:val="af-ZA" w:eastAsia="en-US"/>
        </w:rPr>
        <w:t>при покупке строительных объектов</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оценка</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является</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также</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 xml:space="preserve">соответствие техническим характеристикам представленных </w:t>
      </w:r>
      <w:r w:rsidR="00D32414" w:rsidRPr="00E6597C">
        <w:rPr>
          <w:rFonts w:ascii="GHEA Grapalat" w:hAnsi="GHEA Grapalat" w:cs="Sylfaen"/>
          <w:sz w:val="20"/>
          <w:szCs w:val="24"/>
          <w:lang w:val="af-ZA" w:eastAsia="en-US"/>
        </w:rPr>
        <w:t xml:space="preserve">устройств и оборудования </w:t>
      </w:r>
      <w:r w:rsidR="00D32414" w:rsidRPr="00E6597C">
        <w:rPr>
          <w:rFonts w:ascii="GHEA Grapalat" w:hAnsi="GHEA Grapalat" w:cs="Sylfaen"/>
          <w:sz w:val="20"/>
          <w:szCs w:val="24"/>
          <w:lang w:val="ru-RU" w:eastAsia="en-US"/>
        </w:rPr>
        <w:t>приглашения</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 xml:space="preserve">требования </w:t>
      </w:r>
      <w:r w:rsidR="00D32414"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Рекомендуется</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минимум</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цен</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равенства</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случай</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 xml:space="preserve">а </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выбрано</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и непризнанный как таковой</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 xml:space="preserve">Для определения участников проводятся одновременные переговоры с участниками, представившими на заседании комиссии равные цены, если эти участники присутствуют на заседании </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соответственно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власть</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имея</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 xml:space="preserve">представители </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 xml:space="preserve">б </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противоположный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случай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комиссии</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сессия</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приостановленный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 xml:space="preserve">есть </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и</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один</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работающий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дня</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в течение</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комиссии</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секретарь</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равные цены</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представлено</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 xml:space="preserve">участникам </w:t>
      </w:r>
      <w:r w:rsidR="003F79B4" w:rsidRPr="00E6597C">
        <w:rPr>
          <w:rFonts w:ascii="GHEA Grapalat" w:hAnsi="GHEA Grapalat" w:cs="Sylfaen"/>
          <w:sz w:val="20"/>
          <w:szCs w:val="24"/>
          <w:lang w:eastAsia="en-US"/>
        </w:rPr>
        <w:t xml:space="preserve">в </w:t>
      </w:r>
      <w:r w:rsidR="00143E8C" w:rsidRPr="00E6597C">
        <w:rPr>
          <w:rFonts w:ascii="GHEA Grapalat" w:hAnsi="GHEA Grapalat" w:cs="Sylfaen"/>
          <w:sz w:val="20"/>
          <w:szCs w:val="24"/>
          <w:lang w:val="af-ZA" w:eastAsia="en-US"/>
        </w:rPr>
        <w:t xml:space="preserve">электронном виде </w:t>
      </w:r>
      <w:r w:rsidRPr="00E6597C">
        <w:rPr>
          <w:rFonts w:ascii="GHEA Grapalat" w:hAnsi="GHEA Grapalat" w:cs="Sylfaen"/>
          <w:sz w:val="20"/>
          <w:szCs w:val="24"/>
          <w:lang w:val="ru-RU" w:eastAsia="en-US"/>
        </w:rPr>
        <w:t>в то же время</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уведомление</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является</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цен</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снижение</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вокруг</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одновременный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переговоров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вождение</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условия, продолжительность, </w:t>
      </w:r>
      <w:r w:rsidRPr="00E6597C">
        <w:rPr>
          <w:rFonts w:ascii="GHEA Grapalat" w:hAnsi="GHEA Grapalat" w:cs="Sylfaen"/>
          <w:sz w:val="20"/>
          <w:szCs w:val="24"/>
          <w:lang w:val="ru-RU" w:eastAsia="en-US"/>
        </w:rPr>
        <w:t xml:space="preserve">день </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время</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и:</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дикий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о</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 xml:space="preserve">в </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переговоры</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руководить</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являются</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нет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 xml:space="preserve">раньше </w:t>
      </w:r>
      <w:r w:rsidRPr="00E6597C">
        <w:rPr>
          <w:rFonts w:ascii="GHEA Grapalat" w:hAnsi="GHEA Grapalat" w:cs="Sylfaen"/>
          <w:sz w:val="20"/>
          <w:szCs w:val="24"/>
          <w:lang w:val="af-ZA" w:eastAsia="en-US"/>
        </w:rPr>
        <w:t xml:space="preserve">, чем </w:t>
      </w:r>
      <w:r w:rsidRPr="00E6597C">
        <w:rPr>
          <w:rFonts w:ascii="GHEA Grapalat" w:hAnsi="GHEA Grapalat" w:cs="Sylfaen"/>
          <w:sz w:val="20"/>
          <w:szCs w:val="24"/>
          <w:lang w:val="ru-RU" w:eastAsia="en-US"/>
        </w:rPr>
        <w:t>уведомление</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быть отправленным</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в день</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следующий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с даты</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 xml:space="preserve">второй </w:t>
      </w:r>
      <w:r w:rsidRPr="00E6597C">
        <w:rPr>
          <w:rFonts w:ascii="GHEA Grapalat" w:hAnsi="GHEA Grapalat" w:cs="Sylfaen"/>
          <w:sz w:val="20"/>
          <w:szCs w:val="24"/>
          <w:lang w:val="af-ZA" w:eastAsia="en-US"/>
        </w:rPr>
        <w:t xml:space="preserve">и не позднее </w:t>
      </w:r>
      <w:r w:rsidR="008A2FF1" w:rsidRPr="00E6597C">
        <w:rPr>
          <w:rFonts w:ascii="GHEA Grapalat" w:hAnsi="GHEA Grapalat" w:cs="Sylfaen"/>
          <w:sz w:val="20"/>
          <w:szCs w:val="24"/>
          <w:lang w:val="hy-AM" w:eastAsia="en-US"/>
        </w:rPr>
        <w:t>пятого</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работающий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день</w:t>
      </w:r>
      <w:r w:rsidRPr="00E6597C">
        <w:rPr>
          <w:rFonts w:ascii="GHEA Grapalat" w:hAnsi="GHEA Grapalat" w:cs="Sylfaen"/>
          <w:sz w:val="20"/>
          <w:szCs w:val="24"/>
          <w:lang w:val="af-ZA" w:eastAsia="en-US"/>
        </w:rPr>
        <w:t>​</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 xml:space="preserve">д </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каждый</w:t>
      </w:r>
      <w:r w:rsidRPr="00265A5A">
        <w:rPr>
          <w:rFonts w:ascii="GHEA Grapalat" w:hAnsi="GHEA Grapalat" w:cs="Sylfaen"/>
          <w:sz w:val="20"/>
          <w:szCs w:val="24"/>
          <w:lang w:val="af-ZA" w:eastAsia="en-US"/>
        </w:rPr>
        <w:t xml:space="preserve"> данные </w:t>
      </w:r>
      <w:r w:rsidR="007210AC" w:rsidRPr="00265A5A">
        <w:rPr>
          <w:rFonts w:ascii="GHEA Grapalat" w:hAnsi="GHEA Grapalat" w:cs="Sylfaen"/>
          <w:sz w:val="20"/>
          <w:szCs w:val="24"/>
          <w:lang w:val="ru-RU" w:eastAsia="en-US"/>
        </w:rPr>
        <w:t>участника</w:t>
      </w:r>
      <w:r w:rsidRPr="00E6597C">
        <w:rPr>
          <w:rFonts w:ascii="GHEA Grapalat" w:hAnsi="GHEA Grapalat" w:cs="Sylfaen"/>
          <w:sz w:val="20"/>
          <w:szCs w:val="24"/>
          <w:lang w:val="ru-RU" w:eastAsia="en-US"/>
        </w:rPr>
        <w:t>​</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в данный момент</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представлено</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цена</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предложение</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опубликовано</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является</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другой</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участвовать</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 xml:space="preserve">для </w:t>
      </w:r>
      <w:r w:rsidRPr="00265A5A">
        <w:rPr>
          <w:rFonts w:ascii="GHEA Grapalat" w:hAnsi="GHEA Grapalat" w:cs="Sylfaen"/>
          <w:sz w:val="20"/>
          <w:szCs w:val="24"/>
          <w:lang w:val="af-ZA" w:eastAsia="en-US"/>
        </w:rPr>
        <w:t>и</w:t>
      </w:r>
      <w:r w:rsidRPr="00E6597C">
        <w:rPr>
          <w:rFonts w:ascii="GHEA Grapalat" w:hAnsi="GHEA Grapalat" w:cs="Sylfaen"/>
          <w:sz w:val="20"/>
          <w:szCs w:val="24"/>
          <w:lang w:val="ru-RU" w:eastAsia="en-US"/>
        </w:rPr>
        <w:t>​</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до</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переговоров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для</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запланировано</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крайний срок</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конец</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участник</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может</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является</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обзор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ее</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цена</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предложение</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NormalWeb"/>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е. По истечении срока, установленного для переговоров, по ценам, представленным присутствующими участниками, определяются и объявляются избранные и не признанные таковыми.</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участники. Если в результате переговоров цены, представленные участниками, останутся равными, процедура закупки признается недействительной на основании пункта 1 части 1 статьи 37 Закона.</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В случае, если цены участников, подавших заявки, удовлетворяющие требованиям приглашения, превышают закупочную цену, оценочная комиссия может объявить отобранным участником участника, подавшего более низкое ценовое предложение, при условии соблюдения прав и обязанностей стороны, предусмотренные в заключенном с последним договоре, вступают в силу в размере, превышающем покупную цену, в случае предоставления дополнительных финансовых средств и заключения на его основе соглашения между сторонами. При этом договор заключается в течение пятнадцати рабочих дней после предоставления дополнительных финансовых средств, продлевая сроки выполнения работ на период с даты заключения договора до даты заключения договора. Договор, заключенный в соответствии с настоящим пунктом, прекращается, если в течение шестидесяти календарных дней после его заключения не предоставлены дополнительные финансовые ресурсы. Требования абзаца настоящего пункта не применяются в случае, если заявки были поданы более чем одним участником и только заявка одного участника была оценена как соответствующая требованиям приглашения.</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В случае неприменения настоящего пункта процедура признается недействительной на основании пункта 1 части 1 статьи 37 Закона.</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8.7. В случае поступления требования секретарь комитета обязан незамедлительно передать копии заявок любого участника другому участнику, подавшему такое требование.</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В случае невозможности исполнения запроса лицу, обратившемуся с запросом, немедленно предоставляются </w:t>
      </w:r>
      <w:r w:rsidR="00410B68" w:rsidRPr="00E6597C">
        <w:rPr>
          <w:rFonts w:ascii="GHEA Grapalat" w:hAnsi="GHEA Grapalat"/>
          <w:sz w:val="20"/>
          <w:szCs w:val="20"/>
          <w:lang w:val="hy-AM" w:eastAsia="x-none"/>
        </w:rPr>
        <w:t xml:space="preserve">включенные в запрос документы </w:t>
      </w:r>
      <w:r w:rsidR="007B6811" w:rsidRPr="00E6597C">
        <w:rPr>
          <w:rFonts w:ascii="GHEA Grapalat" w:hAnsi="GHEA Grapalat"/>
          <w:sz w:val="20"/>
          <w:szCs w:val="20"/>
          <w:lang w:val="af-ZA" w:eastAsia="x-none"/>
        </w:rPr>
        <w:t xml:space="preserve">, с которыми последний знакомится на месте, имеет право их сфотографировать и возвращает </w:t>
      </w:r>
      <w:r w:rsidR="00CA4AB2" w:rsidRPr="00E6597C">
        <w:rPr>
          <w:rFonts w:ascii="GHEA Grapalat" w:hAnsi="GHEA Grapalat"/>
          <w:sz w:val="20"/>
          <w:szCs w:val="20"/>
          <w:lang w:val="af-ZA" w:eastAsia="x-none"/>
        </w:rPr>
        <w:t xml:space="preserve">секретарю запроса. комитета во время заседания, не препятствуя нормальной деятельности комитета </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 xml:space="preserve">8. </w:t>
      </w:r>
      <w:r w:rsidR="006F3F15">
        <w:rPr>
          <w:rFonts w:ascii="GHEA Grapalat" w:hAnsi="GHEA Grapalat"/>
          <w:sz w:val="20"/>
          <w:lang w:val="hy-AM" w:eastAsia="x-none"/>
        </w:rPr>
        <w:t xml:space="preserve">8 Если </w:t>
      </w:r>
      <w:r w:rsidR="002B121D" w:rsidRPr="00E6597C">
        <w:rPr>
          <w:rFonts w:ascii="GHEA Grapalat" w:hAnsi="GHEA Grapalat"/>
          <w:sz w:val="20"/>
          <w:lang w:val="af-ZA" w:eastAsia="x-none"/>
        </w:rPr>
        <w:t xml:space="preserve">во время </w:t>
      </w:r>
      <w:r w:rsidR="00794157">
        <w:rPr>
          <w:rFonts w:ascii="GHEA Grapalat" w:hAnsi="GHEA Grapalat"/>
          <w:sz w:val="20"/>
          <w:lang w:val="af-ZA" w:eastAsia="x-none"/>
        </w:rPr>
        <w:t xml:space="preserve">вскрытия заявок </w:t>
      </w:r>
      <w:r w:rsidR="00DE1C00" w:rsidRPr="00E6597C">
        <w:rPr>
          <w:rFonts w:ascii="GHEA Grapalat" w:hAnsi="GHEA Grapalat"/>
          <w:sz w:val="20"/>
          <w:lang w:val="hy-AM" w:eastAsia="x-none"/>
        </w:rPr>
        <w:t>и сессии оценки</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реализован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оценка</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 xml:space="preserve">результат </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 xml:space="preserve">в заявке </w:t>
      </w:r>
      <w:r w:rsidR="002B121D" w:rsidRPr="00E6597C">
        <w:rPr>
          <w:rFonts w:ascii="GHEA Grapalat" w:hAnsi="GHEA Grapalat" w:cs="Sylfaen"/>
          <w:sz w:val="20"/>
          <w:szCs w:val="24"/>
          <w:lang w:val="af-ZA" w:eastAsia="en-US"/>
        </w:rPr>
        <w:t xml:space="preserve">участника </w:t>
      </w:r>
      <w:r w:rsidR="002B121D" w:rsidRPr="00E6597C">
        <w:rPr>
          <w:rFonts w:ascii="GHEA Grapalat" w:hAnsi="GHEA Grapalat" w:cs="Sylfaen"/>
          <w:sz w:val="20"/>
          <w:szCs w:val="24"/>
          <w:lang w:val="hy-AM" w:eastAsia="en-US"/>
        </w:rPr>
        <w:t>записано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являются</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несоответствия:</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приглашения</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требования</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к</w:t>
      </w:r>
      <w:bookmarkStart w:id="6" w:name="_Hlk9262487"/>
      <w:r w:rsidR="00476579" w:rsidRPr="00E6597C">
        <w:rPr>
          <w:rFonts w:ascii="GHEA Grapalat" w:hAnsi="GHEA Grapalat" w:cs="Sylfaen"/>
          <w:sz w:val="20"/>
          <w:szCs w:val="24"/>
          <w:lang w:val="hy-AM" w:eastAsia="en-US"/>
        </w:rPr>
        <w:t xml:space="preserve"> </w:t>
      </w:r>
      <w:bookmarkEnd w:id="6"/>
      <w:r w:rsidR="002B121D" w:rsidRPr="00E6597C">
        <w:rPr>
          <w:rFonts w:ascii="GHEA Grapalat" w:hAnsi="GHEA Grapalat" w:cs="Sylfaen"/>
          <w:sz w:val="20"/>
          <w:szCs w:val="24"/>
          <w:lang w:val="hy-AM" w:eastAsia="en-US"/>
        </w:rPr>
        <w:t>затем</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комиссия</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один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работающий</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днем</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приостановка</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является</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 xml:space="preserve">сессия </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что?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комиссии</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секретарь</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одинаковый</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день</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этого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 xml:space="preserve">информирует в </w:t>
      </w:r>
      <w:r w:rsidR="002B121D" w:rsidRPr="00E6597C">
        <w:rPr>
          <w:rFonts w:ascii="GHEA Grapalat" w:hAnsi="GHEA Grapalat" w:cs="Sylfaen"/>
          <w:sz w:val="20"/>
          <w:szCs w:val="24"/>
          <w:lang w:val="af-ZA" w:eastAsia="en-US"/>
        </w:rPr>
        <w:t xml:space="preserve">электронном виде </w:t>
      </w:r>
      <w:r w:rsidR="002B121D" w:rsidRPr="00E6597C">
        <w:rPr>
          <w:rFonts w:ascii="GHEA Grapalat" w:hAnsi="GHEA Grapalat" w:cs="Sylfaen"/>
          <w:sz w:val="20"/>
          <w:szCs w:val="24"/>
          <w:lang w:val="hy-AM" w:eastAsia="en-US"/>
        </w:rPr>
        <w:t>мой партнер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предлагая</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до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приостановка</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период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конец</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исправить</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 xml:space="preserve">несоответствие </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В уведомлении, направляемом участнику, подробно описываются </w:t>
      </w:r>
      <w:r w:rsidR="00873E83" w:rsidRPr="00E6597C">
        <w:rPr>
          <w:rFonts w:ascii="GHEA Grapalat" w:hAnsi="GHEA Grapalat" w:cs="Sylfaen"/>
          <w:sz w:val="20"/>
          <w:szCs w:val="24"/>
          <w:lang w:val="hy-AM" w:eastAsia="en-US"/>
        </w:rPr>
        <w:t xml:space="preserve">все несоответствия, обнаруженные в ходе оценки заявки </w:t>
      </w:r>
      <w:r w:rsidR="00563192" w:rsidRPr="00E6597C">
        <w:rPr>
          <w:rFonts w:ascii="GHEA Grapalat" w:hAnsi="GHEA Grapalat" w:cs="Sylfaen"/>
          <w:sz w:val="20"/>
          <w:szCs w:val="24"/>
          <w:lang w:eastAsia="en-US"/>
        </w:rPr>
        <w:t>.</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 xml:space="preserve">8. </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Если:</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настоящим</w:t>
      </w:r>
      <w:r w:rsidR="002B121D" w:rsidRPr="00E6597C">
        <w:rPr>
          <w:rFonts w:ascii="GHEA Grapalat" w:hAnsi="GHEA Grapalat" w:cs="Sylfaen"/>
          <w:sz w:val="20"/>
          <w:szCs w:val="24"/>
          <w:lang w:val="af-ZA" w:eastAsia="en-US"/>
        </w:rPr>
        <w:t xml:space="preserve"> 8. </w:t>
      </w:r>
      <w:r w:rsidR="006F3F15">
        <w:rPr>
          <w:rFonts w:ascii="GHEA Grapalat" w:hAnsi="GHEA Grapalat" w:cs="Sylfaen"/>
          <w:sz w:val="20"/>
          <w:szCs w:val="24"/>
          <w:lang w:val="hy-AM" w:eastAsia="en-US"/>
        </w:rPr>
        <w:t xml:space="preserve">8 </w:t>
      </w:r>
      <w:r w:rsidR="004E6A12" w:rsidRPr="00E6597C">
        <w:rPr>
          <w:rFonts w:ascii="GHEA Grapalat" w:hAnsi="GHEA Grapalat" w:cs="Sylfaen"/>
          <w:sz w:val="20"/>
          <w:szCs w:val="24"/>
          <w:lang w:val="hy-AM" w:eastAsia="en-US"/>
        </w:rPr>
        <w:t xml:space="preserve">- </w:t>
      </w:r>
      <w:r w:rsidR="004E6A12" w:rsidRPr="00E6597C">
        <w:rPr>
          <w:rFonts w:ascii="GHEA Grapalat" w:hAnsi="GHEA Grapalat" w:cs="Sylfaen"/>
          <w:sz w:val="20"/>
          <w:szCs w:val="24"/>
          <w:lang w:val="af-ZA" w:eastAsia="en-US"/>
        </w:rPr>
        <w:t xml:space="preserve">е </w:t>
      </w:r>
      <w:r w:rsidR="002B121D" w:rsidRPr="00E6597C">
        <w:rPr>
          <w:rFonts w:ascii="GHEA Grapalat" w:hAnsi="GHEA Grapalat" w:cs="Sylfaen"/>
          <w:sz w:val="20"/>
          <w:szCs w:val="24"/>
          <w:lang w:val="hy-AM" w:eastAsia="en-US"/>
        </w:rPr>
        <w:t>приглашение</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с точкой</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определенный</w:t>
      </w:r>
      <w:r w:rsidR="002B121D" w:rsidRPr="00E6597C">
        <w:rPr>
          <w:rFonts w:ascii="GHEA Grapalat" w:hAnsi="GHEA Grapalat" w:cs="Sylfaen"/>
          <w:sz w:val="20"/>
          <w:szCs w:val="24"/>
          <w:lang w:val="af-ZA" w:eastAsia="en-US"/>
        </w:rPr>
        <w:t xml:space="preserve"> участник </w:t>
      </w:r>
      <w:r w:rsidR="002B121D" w:rsidRPr="00E6597C">
        <w:rPr>
          <w:rFonts w:ascii="GHEA Grapalat" w:hAnsi="GHEA Grapalat" w:cs="Sylfaen"/>
          <w:sz w:val="20"/>
          <w:szCs w:val="24"/>
          <w:lang w:val="hy-AM" w:eastAsia="en-US"/>
        </w:rPr>
        <w:t>срока​</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исправление</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является</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записано</w:t>
      </w:r>
      <w:r w:rsidR="002B121D" w:rsidRPr="00E6597C">
        <w:rPr>
          <w:rFonts w:ascii="GHEA Grapalat" w:hAnsi="GHEA Grapalat" w:cs="Sylfaen"/>
          <w:sz w:val="20"/>
          <w:szCs w:val="24"/>
          <w:lang w:val="af-ZA" w:eastAsia="en-US"/>
        </w:rPr>
        <w:t xml:space="preserve"> тогда </w:t>
      </w:r>
      <w:r w:rsidR="002B121D" w:rsidRPr="00E6597C">
        <w:rPr>
          <w:rFonts w:ascii="GHEA Grapalat" w:hAnsi="GHEA Grapalat" w:cs="Sylfaen"/>
          <w:sz w:val="20"/>
          <w:szCs w:val="24"/>
          <w:lang w:val="hy-AM" w:eastAsia="en-US"/>
        </w:rPr>
        <w:t>несоответствие​</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последний</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приложение</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оценил</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является</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достаточно Противоположный</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в случае данного участника</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приложение</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оценил</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является</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недостаточный</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и:</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отклоненный</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и участник, занявший следующее место, признается выбранным участником.</w:t>
      </w:r>
    </w:p>
    <w:p w14:paraId="23B1CA8C" w14:textId="77777777" w:rsidR="006F3F15" w:rsidRPr="00F40755" w:rsidRDefault="00A150A9" w:rsidP="006F3F15">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 xml:space="preserve">8. </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комиссии</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член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или</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секретарь</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нет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может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участвовать</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комиссии</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к работам </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если это выяснится в ходе работы комиссии</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это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последний</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к</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учредил</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или</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иметь долю</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организация </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или</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их</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закрывать</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по родству</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или</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с родственниками мужа</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подключен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человек </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родитель </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супруг </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ребенок </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брат </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сестра </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бабушка, дедушка, внук,</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как</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также</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муж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родитель </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ребенок </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брат,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сестра, бабушка, дедушка, внук </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или</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что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человек</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к</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учредил</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или</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иметь долю</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организация</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настоящим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к процедуре</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участвовать</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для</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представлен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является</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приложение Если:</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доступный</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является</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настоящим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с точкой</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запланировано</w:t>
      </w:r>
      <w:r w:rsidR="006F3F15" w:rsidRPr="00F40755">
        <w:rPr>
          <w:rFonts w:ascii="GHEA Grapalat" w:hAnsi="GHEA Grapalat" w:cs="Sylfaen"/>
          <w:szCs w:val="24"/>
        </w:rPr>
        <w:t xml:space="preserve"> тогда </w:t>
      </w:r>
      <w:r w:rsidR="006F3F15" w:rsidRPr="00F40755">
        <w:rPr>
          <w:rFonts w:ascii="GHEA Grapalat" w:hAnsi="GHEA Grapalat" w:cs="Sylfaen"/>
          <w:szCs w:val="24"/>
          <w:lang w:val="hy-AM"/>
        </w:rPr>
        <w:t>условие​</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этой процедуры</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по отношению к</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интересы</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столкновение</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имея</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комиссии</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член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или</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секретарь немедленно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самоотречение</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является</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отчеты</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от этой процедуры </w:t>
      </w:r>
      <w:r w:rsidR="006F3F15" w:rsidRPr="00F40755">
        <w:rPr>
          <w:rFonts w:ascii="GHEA Grapalat" w:hAnsi="GHEA Grapalat" w:cs="Sylfaen"/>
          <w:szCs w:val="24"/>
        </w:rPr>
        <w:t>.</w:t>
      </w:r>
    </w:p>
    <w:p w14:paraId="76B41B7F" w14:textId="77777777" w:rsidR="005E0E50" w:rsidRPr="00E6597C" w:rsidRDefault="005E0E50" w:rsidP="00EF3662">
      <w:pPr>
        <w:pStyle w:val="BodyTextIndent2"/>
        <w:spacing w:line="240" w:lineRule="auto"/>
        <w:ind w:firstLine="567"/>
        <w:rPr>
          <w:rFonts w:ascii="GHEA Grapalat" w:hAnsi="GHEA Grapalat" w:cs="Sylfaen"/>
          <w:szCs w:val="24"/>
          <w:lang w:val="hy-AM"/>
        </w:rPr>
      </w:pPr>
    </w:p>
    <w:p w14:paraId="768FD1A4" w14:textId="77777777" w:rsidR="00794157"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8.11. </w:t>
      </w:r>
      <w:r w:rsidR="00EA58C8" w:rsidRPr="00E6597C">
        <w:rPr>
          <w:rFonts w:ascii="GHEA Grapalat" w:hAnsi="GHEA Grapalat" w:cs="Sylfaen"/>
          <w:szCs w:val="24"/>
          <w:lang w:val="es-ES"/>
        </w:rPr>
        <w:t xml:space="preserve">После вскрытия и оценки предложений составляется протокол </w:t>
      </w:r>
      <w:r w:rsidR="00EA58C8" w:rsidRPr="00E6597C">
        <w:rPr>
          <w:rFonts w:ascii="GHEA Grapalat" w:hAnsi="GHEA Grapalat" w:cs="Sylfaen"/>
        </w:rPr>
        <w:t xml:space="preserve">в порядке, установленном законодательством РА о закупках </w:t>
      </w:r>
      <w:r w:rsidR="00EA58C8" w:rsidRPr="00E6597C">
        <w:rPr>
          <w:rFonts w:ascii="GHEA Grapalat" w:hAnsi="GHEA Grapalat" w:cs="Sylfaen"/>
          <w:lang w:val="hy-AM"/>
        </w:rPr>
        <w:t xml:space="preserve">. При этом в протоколе заседания комиссии подробно описаны несоответствия, </w:t>
      </w:r>
      <w:r w:rsidR="00EA58C8" w:rsidRPr="00E6597C">
        <w:rPr>
          <w:rFonts w:ascii="GHEA Grapalat" w:hAnsi="GHEA Grapalat" w:cs="Sylfaen"/>
          <w:lang w:val="hy-AM"/>
        </w:rPr>
        <w:lastRenderedPageBreak/>
        <w:t xml:space="preserve">зафиксированные в результате рассмотрения заявок, и причины отклонения заявок, вызванные ими. </w:t>
      </w:r>
      <w:r w:rsidR="007A3F75" w:rsidRPr="00E6597C">
        <w:rPr>
          <w:rFonts w:ascii="GHEA Grapalat" w:hAnsi="GHEA Grapalat" w:cs="Sylfaen"/>
          <w:szCs w:val="24"/>
          <w:lang w:val="hy-AM"/>
        </w:rPr>
        <w:t>Протокол</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подписание</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являются</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комиссии</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на сессии</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подарок</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члены.</w:t>
      </w:r>
    </w:p>
    <w:p w14:paraId="066A802F" w14:textId="77777777" w:rsidR="00E65F37" w:rsidRPr="00E6597C"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8.12 Секретарь Комиссии </w:t>
      </w:r>
      <w:r w:rsidR="00D11611" w:rsidRPr="00E6597C">
        <w:rPr>
          <w:rFonts w:ascii="GHEA Grapalat" w:hAnsi="GHEA Grapalat" w:cs="Sylfaen"/>
          <w:szCs w:val="24"/>
        </w:rPr>
        <w:t xml:space="preserve">не позднее чем после окончания сессии </w:t>
      </w:r>
      <w:r w:rsidR="005E3501" w:rsidRPr="00E6597C">
        <w:rPr>
          <w:rFonts w:ascii="GHEA Grapalat" w:hAnsi="GHEA Grapalat" w:cs="Sylfaen"/>
          <w:szCs w:val="24"/>
        </w:rPr>
        <w:t xml:space="preserve">вскрытия заявок </w:t>
      </w:r>
      <w:r w:rsidR="006D5E0B" w:rsidRPr="00E6597C">
        <w:rPr>
          <w:rFonts w:ascii="GHEA Grapalat" w:hAnsi="GHEA Grapalat" w:cs="Sylfaen"/>
          <w:szCs w:val="24"/>
          <w:lang w:val="hy-AM"/>
        </w:rPr>
        <w:t>и оценки</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на следующий рабочий день</w:t>
      </w:r>
    </w:p>
    <w:p w14:paraId="3EC44B70" w14:textId="77777777" w:rsidR="00794157" w:rsidRDefault="00A24827" w:rsidP="00EF3662">
      <w:pPr>
        <w:pStyle w:val="BodyTextIndent2"/>
        <w:spacing w:line="240" w:lineRule="auto"/>
        <w:ind w:firstLine="567"/>
        <w:rPr>
          <w:rFonts w:ascii="GHEA Grapalat" w:hAnsi="GHEA Grapalat" w:cs="Sylfaen"/>
          <w:lang w:val="hy-AM"/>
        </w:rPr>
      </w:pPr>
      <w:r w:rsidRPr="00E6597C">
        <w:rPr>
          <w:rFonts w:ascii="GHEA Grapalat" w:hAnsi="GHEA Grapalat" w:cs="Sylfaen"/>
          <w:lang w:val="hy-AM"/>
        </w:rPr>
        <w:t>1) распечатанная (сканированная) версия протокола вскрытия предложений и сводного листа обсуждения обоснований, указанных в пункте 3.5 части 1 настоящего приглашения, содержащая также сведения о дате и адресах электронной почты получения обоснований, публикуются в бюллетене. В случае непредставления обоснований об этом делается соответствующая запись в протоколе заседания комиссии.</w:t>
      </w:r>
    </w:p>
    <w:p w14:paraId="0B8EE2A7" w14:textId="3B0CDFEF" w:rsidR="008B73CD" w:rsidRPr="0023252B" w:rsidRDefault="008B73CD"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 xml:space="preserve">публикует в информационном бюллетене распечатанные (сканированные) версии заключений об отсутствии конфликта интересов, подписанных им и членами оценочной комиссии, присутствующими на вскрытии заявок </w:t>
      </w:r>
      <w:r w:rsidR="00217530">
        <w:rPr>
          <w:rFonts w:ascii="GHEA Grapalat" w:hAnsi="GHEA Grapalat" w:cs="Sylfaen"/>
          <w:szCs w:val="24"/>
          <w:lang w:val="hy-AM"/>
        </w:rPr>
        <w:t xml:space="preserve">и заседании по оценке . </w:t>
      </w:r>
      <w:r w:rsidRPr="00E6597C">
        <w:rPr>
          <w:rFonts w:ascii="GHEA Grapalat" w:hAnsi="GHEA Grapalat" w:cs="Sylfaen"/>
          <w:szCs w:val="24"/>
        </w:rPr>
        <w:t>Члены комиссии, участвующие в работе комиссии на заседаниях, созываемых после вскрытия и оценки заявок, подписывают предусмотренные настоящим подразделом заключения, которые секретарь публикует в бюллетене в рабочий день, следующий за подписанием. .</w:t>
      </w:r>
    </w:p>
    <w:p w14:paraId="0C616A14" w14:textId="77777777" w:rsidR="00653DBE" w:rsidRPr="0023252B" w:rsidRDefault="00A150A9"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 xml:space="preserve">8.1 </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lang w:val="af-ZA"/>
        </w:rPr>
        <w:t xml:space="preserve">6 </w:t>
      </w:r>
      <w:r w:rsidR="0036230B" w:rsidRPr="0023252B">
        <w:rPr>
          <w:rFonts w:ascii="GHEA Grapalat" w:hAnsi="GHEA Grapalat" w:cs="Sylfaen"/>
          <w:sz w:val="20"/>
        </w:rPr>
        <w:t>Закона​</w:t>
      </w:r>
      <w:r w:rsidR="0036230B" w:rsidRPr="0023252B">
        <w:rPr>
          <w:rFonts w:ascii="GHEA Grapalat" w:hAnsi="GHEA Grapalat" w:cs="Sylfaen"/>
          <w:sz w:val="20"/>
          <w:lang w:val="af-ZA"/>
        </w:rPr>
        <w:t xml:space="preserve"> 1 </w:t>
      </w:r>
      <w:r w:rsidR="0036230B" w:rsidRPr="0023252B">
        <w:rPr>
          <w:rFonts w:ascii="GHEA Grapalat" w:hAnsi="GHEA Grapalat" w:cs="Sylfaen"/>
          <w:sz w:val="20"/>
        </w:rPr>
        <w:t>статьи​</w:t>
      </w:r>
      <w:r w:rsidR="0036230B" w:rsidRPr="0023252B">
        <w:rPr>
          <w:rFonts w:ascii="GHEA Grapalat" w:hAnsi="GHEA Grapalat" w:cs="Sylfaen"/>
          <w:sz w:val="20"/>
          <w:lang w:val="af-ZA"/>
        </w:rPr>
        <w:t xml:space="preserve"> </w:t>
      </w:r>
      <w:r w:rsidR="0036230B" w:rsidRPr="0023252B">
        <w:rPr>
          <w:rFonts w:ascii="GHEA Grapalat" w:hAnsi="GHEA Grapalat" w:cs="Sylfaen"/>
          <w:sz w:val="20"/>
        </w:rPr>
        <w:t xml:space="preserve">часть </w:t>
      </w:r>
      <w:r w:rsidR="0036230B" w:rsidRPr="0023252B">
        <w:rPr>
          <w:rFonts w:ascii="GHEA Grapalat" w:hAnsi="GHEA Grapalat" w:cs="Sylfaen"/>
          <w:sz w:val="20"/>
          <w:lang w:val="af-ZA"/>
        </w:rPr>
        <w:t xml:space="preserve">6 </w:t>
      </w:r>
      <w:r w:rsidR="0036230B" w:rsidRPr="0023252B">
        <w:rPr>
          <w:rFonts w:ascii="GHEA Grapalat" w:hAnsi="GHEA Grapalat" w:cs="Sylfaen"/>
          <w:sz w:val="20"/>
        </w:rPr>
        <w:t>с точкой</w:t>
      </w:r>
      <w:r w:rsidR="0036230B" w:rsidRPr="0023252B">
        <w:rPr>
          <w:rFonts w:ascii="GHEA Grapalat" w:hAnsi="GHEA Grapalat" w:cs="Sylfaen"/>
          <w:sz w:val="20"/>
          <w:lang w:val="af-ZA"/>
        </w:rPr>
        <w:t xml:space="preserve"> </w:t>
      </w:r>
      <w:r w:rsidR="0036230B" w:rsidRPr="0023252B">
        <w:rPr>
          <w:rFonts w:ascii="GHEA Grapalat" w:hAnsi="GHEA Grapalat" w:cs="Sylfaen"/>
          <w:sz w:val="20"/>
        </w:rPr>
        <w:t>запланировано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основы</w:t>
      </w:r>
      <w:r w:rsidR="0036230B" w:rsidRPr="0023252B">
        <w:rPr>
          <w:rFonts w:ascii="GHEA Grapalat" w:hAnsi="GHEA Grapalat" w:cs="Sylfaen"/>
          <w:sz w:val="20"/>
          <w:lang w:val="af-ZA"/>
        </w:rPr>
        <w:t xml:space="preserve"> </w:t>
      </w:r>
      <w:r w:rsidR="0036230B" w:rsidRPr="0023252B">
        <w:rPr>
          <w:rFonts w:ascii="GHEA Grapalat" w:hAnsi="GHEA Grapalat" w:cs="Sylfaen"/>
          <w:sz w:val="20"/>
        </w:rPr>
        <w:t>в:</w:t>
      </w:r>
      <w:r w:rsidR="0036230B" w:rsidRPr="0023252B">
        <w:rPr>
          <w:rFonts w:ascii="GHEA Grapalat" w:hAnsi="GHEA Grapalat" w:cs="Sylfaen"/>
          <w:sz w:val="20"/>
          <w:lang w:val="af-ZA"/>
        </w:rPr>
        <w:t xml:space="preserve"> </w:t>
      </w:r>
      <w:r w:rsidR="0036230B" w:rsidRPr="0023252B">
        <w:rPr>
          <w:rFonts w:ascii="GHEA Grapalat" w:hAnsi="GHEA Grapalat" w:cs="Sylfaen"/>
          <w:sz w:val="20"/>
        </w:rPr>
        <w:t>приложение</w:t>
      </w:r>
      <w:r w:rsidR="0036230B" w:rsidRPr="0023252B">
        <w:rPr>
          <w:rFonts w:ascii="GHEA Grapalat" w:hAnsi="GHEA Grapalat" w:cs="Sylfaen"/>
          <w:sz w:val="20"/>
          <w:lang w:val="af-ZA"/>
        </w:rPr>
        <w:t xml:space="preserve"> </w:t>
      </w:r>
      <w:r w:rsidR="0036230B" w:rsidRPr="0023252B">
        <w:rPr>
          <w:rFonts w:ascii="GHEA Grapalat" w:hAnsi="GHEA Grapalat" w:cs="Sylfaen"/>
          <w:sz w:val="20"/>
        </w:rPr>
        <w:t>прийти</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случай</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клиента</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вести</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аргументированный</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решение</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на основе</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на</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уполномоченный</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тело</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участнику</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включать:</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является</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шоппинг</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к процессу</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участвовать</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верно</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без</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участники</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 xml:space="preserve">в списке </w:t>
      </w:r>
      <w:r w:rsidR="00653DBE" w:rsidRPr="0023252B">
        <w:rPr>
          <w:rFonts w:ascii="GHEA Grapalat" w:hAnsi="GHEA Grapalat" w:cs="Sylfaen"/>
          <w:sz w:val="20"/>
          <w:lang w:val="hy-AM"/>
        </w:rPr>
        <w:t>. Уполномоченный орган публикует мотивированное решение руководителя клиента в бюллетене.</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И</w:t>
      </w:r>
      <w:r w:rsidRPr="0023252B">
        <w:rPr>
          <w:rFonts w:ascii="GHEA Grapalat" w:hAnsi="GHEA Grapalat" w:cs="Sylfaen"/>
          <w:sz w:val="20"/>
          <w:lang w:val="af-ZA"/>
        </w:rPr>
        <w:t xml:space="preserve"> </w:t>
      </w:r>
      <w:r w:rsidRPr="0023252B">
        <w:rPr>
          <w:rFonts w:ascii="GHEA Grapalat" w:hAnsi="GHEA Grapalat" w:cs="Sylfaen"/>
          <w:sz w:val="20"/>
          <w:lang w:val="hy-AM"/>
        </w:rPr>
        <w:t>в котором</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настоящим</w:t>
      </w:r>
      <w:r w:rsidRPr="0023252B">
        <w:rPr>
          <w:rFonts w:ascii="GHEA Grapalat" w:hAnsi="GHEA Grapalat" w:cs="Sylfaen"/>
          <w:sz w:val="20"/>
          <w:lang w:val="af-ZA"/>
        </w:rPr>
        <w:t xml:space="preserve"> </w:t>
      </w:r>
      <w:r w:rsidRPr="0023252B">
        <w:rPr>
          <w:rFonts w:ascii="GHEA Grapalat" w:hAnsi="GHEA Grapalat" w:cs="Sylfaen"/>
          <w:sz w:val="20"/>
          <w:lang w:val="hy-AM"/>
        </w:rPr>
        <w:t>в точку</w:t>
      </w:r>
      <w:r w:rsidRPr="0023252B">
        <w:rPr>
          <w:rFonts w:ascii="GHEA Grapalat" w:hAnsi="GHEA Grapalat" w:cs="Sylfaen"/>
          <w:sz w:val="20"/>
          <w:lang w:val="af-ZA"/>
        </w:rPr>
        <w:t xml:space="preserve"> </w:t>
      </w:r>
      <w:r w:rsidRPr="0023252B">
        <w:rPr>
          <w:rFonts w:ascii="GHEA Grapalat" w:hAnsi="GHEA Grapalat" w:cs="Sylfaen"/>
          <w:sz w:val="20"/>
          <w:lang w:val="hy-AM"/>
        </w:rPr>
        <w:t>указанный</w:t>
      </w:r>
      <w:r w:rsidRPr="0023252B">
        <w:rPr>
          <w:rFonts w:ascii="GHEA Grapalat" w:hAnsi="GHEA Grapalat" w:cs="Sylfaen"/>
          <w:sz w:val="20"/>
          <w:lang w:val="af-ZA"/>
        </w:rPr>
        <w:t xml:space="preserve"> </w:t>
      </w:r>
      <w:r w:rsidRPr="0023252B">
        <w:rPr>
          <w:rFonts w:ascii="GHEA Grapalat" w:hAnsi="GHEA Grapalat" w:cs="Sylfaen"/>
          <w:sz w:val="20"/>
          <w:lang w:val="hy-AM"/>
        </w:rPr>
        <w:t>решение</w:t>
      </w:r>
      <w:r w:rsidRPr="0023252B">
        <w:rPr>
          <w:rFonts w:ascii="GHEA Grapalat" w:hAnsi="GHEA Grapalat" w:cs="Sylfaen"/>
          <w:sz w:val="20"/>
          <w:lang w:val="af-ZA"/>
        </w:rPr>
        <w:t xml:space="preserve"> </w:t>
      </w:r>
      <w:r w:rsidRPr="0023252B">
        <w:rPr>
          <w:rFonts w:ascii="GHEA Grapalat" w:hAnsi="GHEA Grapalat" w:cs="Sylfaen"/>
          <w:sz w:val="20"/>
          <w:lang w:val="hy-AM"/>
        </w:rPr>
        <w:t>клиента</w:t>
      </w:r>
      <w:r w:rsidRPr="0023252B">
        <w:rPr>
          <w:rFonts w:ascii="GHEA Grapalat" w:hAnsi="GHEA Grapalat" w:cs="Sylfaen"/>
          <w:sz w:val="20"/>
          <w:lang w:val="af-ZA"/>
        </w:rPr>
        <w:t xml:space="preserve"> </w:t>
      </w:r>
      <w:r w:rsidRPr="0023252B">
        <w:rPr>
          <w:rFonts w:ascii="GHEA Grapalat" w:hAnsi="GHEA Grapalat" w:cs="Sylfaen"/>
          <w:sz w:val="20"/>
          <w:lang w:val="hy-AM"/>
        </w:rPr>
        <w:t>лидер</w:t>
      </w:r>
      <w:r w:rsidRPr="0023252B">
        <w:rPr>
          <w:rFonts w:ascii="GHEA Grapalat" w:hAnsi="GHEA Grapalat" w:cs="Sylfaen"/>
          <w:sz w:val="20"/>
          <w:lang w:val="af-ZA"/>
        </w:rPr>
        <w:t xml:space="preserve"> </w:t>
      </w:r>
      <w:r w:rsidRPr="0023252B">
        <w:rPr>
          <w:rFonts w:ascii="GHEA Grapalat" w:hAnsi="GHEA Grapalat" w:cs="Sylfaen"/>
          <w:sz w:val="20"/>
          <w:lang w:val="hy-AM"/>
        </w:rPr>
        <w:t>делает</w:t>
      </w:r>
      <w:r w:rsidRPr="0023252B">
        <w:rPr>
          <w:rFonts w:ascii="GHEA Grapalat" w:hAnsi="GHEA Grapalat" w:cs="Sylfaen"/>
          <w:sz w:val="20"/>
          <w:lang w:val="af-ZA"/>
        </w:rPr>
        <w:t xml:space="preserve"> </w:t>
      </w:r>
      <w:r w:rsidRPr="0023252B">
        <w:rPr>
          <w:rFonts w:ascii="GHEA Grapalat" w:hAnsi="GHEA Grapalat" w:cs="Sylfaen"/>
          <w:sz w:val="20"/>
          <w:lang w:val="hy-AM"/>
        </w:rPr>
        <w:t>является</w:t>
      </w:r>
      <w:r w:rsidRPr="0023252B">
        <w:rPr>
          <w:rFonts w:ascii="GHEA Grapalat" w:hAnsi="GHEA Grapalat" w:cs="Sylfaen"/>
          <w:sz w:val="20"/>
          <w:lang w:val="af-ZA"/>
        </w:rPr>
        <w:t xml:space="preserve"> </w:t>
      </w:r>
      <w:r w:rsidRPr="0023252B">
        <w:rPr>
          <w:rFonts w:ascii="GHEA Grapalat" w:hAnsi="GHEA Grapalat" w:cs="Sylfaen"/>
          <w:sz w:val="20"/>
          <w:lang w:val="hy-AM"/>
        </w:rPr>
        <w:t>покупка</w:t>
      </w:r>
      <w:r w:rsidRPr="0023252B">
        <w:rPr>
          <w:rFonts w:ascii="GHEA Grapalat" w:hAnsi="GHEA Grapalat" w:cs="Sylfaen"/>
          <w:sz w:val="20"/>
          <w:lang w:val="af-ZA"/>
        </w:rPr>
        <w:t xml:space="preserve"> </w:t>
      </w:r>
      <w:r w:rsidRPr="0023252B">
        <w:rPr>
          <w:rFonts w:ascii="GHEA Grapalat" w:hAnsi="GHEA Grapalat" w:cs="Sylfaen"/>
          <w:sz w:val="20"/>
          <w:lang w:val="hy-AM"/>
        </w:rPr>
        <w:t>процедура</w:t>
      </w:r>
      <w:r w:rsidRPr="0023252B">
        <w:rPr>
          <w:rFonts w:ascii="GHEA Grapalat" w:hAnsi="GHEA Grapalat" w:cs="Sylfaen"/>
          <w:sz w:val="20"/>
          <w:lang w:val="af-ZA"/>
        </w:rPr>
        <w:t xml:space="preserve"> </w:t>
      </w:r>
      <w:r w:rsidRPr="0023252B">
        <w:rPr>
          <w:rFonts w:ascii="GHEA Grapalat" w:hAnsi="GHEA Grapalat" w:cs="Sylfaen"/>
          <w:sz w:val="20"/>
          <w:lang w:val="hy-AM"/>
        </w:rPr>
        <w:t>несуществующий</w:t>
      </w:r>
      <w:r w:rsidRPr="0023252B">
        <w:rPr>
          <w:rFonts w:ascii="GHEA Grapalat" w:hAnsi="GHEA Grapalat" w:cs="Sylfaen"/>
          <w:sz w:val="20"/>
          <w:lang w:val="af-ZA"/>
        </w:rPr>
        <w:t xml:space="preserve"> </w:t>
      </w:r>
      <w:r w:rsidRPr="0023252B">
        <w:rPr>
          <w:rFonts w:ascii="GHEA Grapalat" w:hAnsi="GHEA Grapalat" w:cs="Sylfaen"/>
          <w:sz w:val="20"/>
          <w:lang w:val="hy-AM"/>
        </w:rPr>
        <w:t>будет объявлено</w:t>
      </w:r>
      <w:r w:rsidRPr="0023252B">
        <w:rPr>
          <w:rFonts w:ascii="GHEA Grapalat" w:hAnsi="GHEA Grapalat" w:cs="Sylfaen"/>
          <w:sz w:val="20"/>
          <w:lang w:val="af-ZA"/>
        </w:rPr>
        <w:t xml:space="preserve"> </w:t>
      </w:r>
      <w:r w:rsidRPr="0023252B">
        <w:rPr>
          <w:rFonts w:ascii="GHEA Grapalat" w:hAnsi="GHEA Grapalat" w:cs="Sylfaen"/>
          <w:sz w:val="20"/>
          <w:lang w:val="hy-AM"/>
        </w:rPr>
        <w:t>или</w:t>
      </w:r>
      <w:r w:rsidRPr="0023252B">
        <w:rPr>
          <w:rFonts w:ascii="GHEA Grapalat" w:hAnsi="GHEA Grapalat" w:cs="Sylfaen"/>
          <w:sz w:val="20"/>
          <w:lang w:val="af-ZA"/>
        </w:rPr>
        <w:t xml:space="preserve"> </w:t>
      </w:r>
      <w:r w:rsidRPr="0023252B">
        <w:rPr>
          <w:rFonts w:ascii="GHEA Grapalat" w:hAnsi="GHEA Grapalat" w:cs="Sylfaen"/>
          <w:sz w:val="20"/>
          <w:lang w:val="hy-AM"/>
        </w:rPr>
        <w:t>запечатанный</w:t>
      </w:r>
      <w:r w:rsidRPr="0023252B">
        <w:rPr>
          <w:rFonts w:ascii="GHEA Grapalat" w:hAnsi="GHEA Grapalat" w:cs="Sylfaen"/>
          <w:sz w:val="20"/>
          <w:lang w:val="af-ZA"/>
        </w:rPr>
        <w:t xml:space="preserve"> </w:t>
      </w:r>
      <w:r w:rsidRPr="0023252B">
        <w:rPr>
          <w:rFonts w:ascii="GHEA Grapalat" w:hAnsi="GHEA Grapalat" w:cs="Sylfaen"/>
          <w:sz w:val="20"/>
          <w:lang w:val="hy-AM"/>
        </w:rPr>
        <w:t>контракта</w:t>
      </w:r>
      <w:r w:rsidRPr="0023252B">
        <w:rPr>
          <w:rFonts w:ascii="GHEA Grapalat" w:hAnsi="GHEA Grapalat" w:cs="Sylfaen"/>
          <w:sz w:val="20"/>
          <w:lang w:val="af-ZA"/>
        </w:rPr>
        <w:t xml:space="preserve"> </w:t>
      </w:r>
      <w:r w:rsidRPr="0023252B">
        <w:rPr>
          <w:rFonts w:ascii="GHEA Grapalat" w:hAnsi="GHEA Grapalat" w:cs="Sylfaen"/>
          <w:sz w:val="20"/>
          <w:lang w:val="hy-AM"/>
        </w:rPr>
        <w:t>касательно</w:t>
      </w:r>
      <w:r w:rsidRPr="0023252B">
        <w:rPr>
          <w:rFonts w:ascii="GHEA Grapalat" w:hAnsi="GHEA Grapalat" w:cs="Sylfaen"/>
          <w:sz w:val="20"/>
          <w:lang w:val="af-ZA"/>
        </w:rPr>
        <w:t xml:space="preserve"> </w:t>
      </w:r>
      <w:r w:rsidRPr="0023252B">
        <w:rPr>
          <w:rFonts w:ascii="GHEA Grapalat" w:hAnsi="GHEA Grapalat" w:cs="Sylfaen"/>
          <w:sz w:val="20"/>
          <w:lang w:val="hy-AM"/>
        </w:rPr>
        <w:t>заявление</w:t>
      </w:r>
      <w:r w:rsidRPr="0023252B">
        <w:rPr>
          <w:rFonts w:ascii="GHEA Grapalat" w:hAnsi="GHEA Grapalat" w:cs="Sylfaen"/>
          <w:sz w:val="20"/>
          <w:lang w:val="af-ZA"/>
        </w:rPr>
        <w:t xml:space="preserve"> </w:t>
      </w:r>
      <w:r w:rsidRPr="0023252B">
        <w:rPr>
          <w:rFonts w:ascii="GHEA Grapalat" w:hAnsi="GHEA Grapalat" w:cs="Sylfaen"/>
          <w:sz w:val="20"/>
          <w:lang w:val="hy-AM"/>
        </w:rPr>
        <w:t>публиковать</w:t>
      </w:r>
      <w:r w:rsidRPr="0023252B">
        <w:rPr>
          <w:rFonts w:ascii="GHEA Grapalat" w:hAnsi="GHEA Grapalat" w:cs="Sylfaen"/>
          <w:sz w:val="20"/>
          <w:lang w:val="af-ZA"/>
        </w:rPr>
        <w:t xml:space="preserve"> </w:t>
      </w:r>
      <w:r w:rsidRPr="0023252B">
        <w:rPr>
          <w:rFonts w:ascii="GHEA Grapalat" w:hAnsi="GHEA Grapalat" w:cs="Sylfaen"/>
          <w:sz w:val="20"/>
          <w:lang w:val="hy-AM"/>
        </w:rPr>
        <w:t>или</w:t>
      </w:r>
      <w:r w:rsidRPr="0023252B">
        <w:rPr>
          <w:rFonts w:ascii="GHEA Grapalat" w:hAnsi="GHEA Grapalat" w:cs="Sylfaen"/>
          <w:sz w:val="20"/>
          <w:lang w:val="af-ZA"/>
        </w:rPr>
        <w:t xml:space="preserve"> </w:t>
      </w:r>
      <w:r w:rsidRPr="0023252B">
        <w:rPr>
          <w:rFonts w:ascii="GHEA Grapalat" w:hAnsi="GHEA Grapalat" w:cs="Sylfaen"/>
          <w:sz w:val="20"/>
          <w:lang w:val="hy-AM"/>
        </w:rPr>
        <w:t>контракт</w:t>
      </w:r>
      <w:r w:rsidRPr="0023252B">
        <w:rPr>
          <w:rFonts w:ascii="GHEA Grapalat" w:hAnsi="GHEA Grapalat" w:cs="Sylfaen"/>
          <w:sz w:val="20"/>
          <w:lang w:val="af-ZA"/>
        </w:rPr>
        <w:t xml:space="preserve"> </w:t>
      </w:r>
      <w:r w:rsidRPr="0023252B">
        <w:rPr>
          <w:rFonts w:ascii="GHEA Grapalat" w:hAnsi="GHEA Grapalat" w:cs="Sylfaen"/>
          <w:sz w:val="20"/>
          <w:lang w:val="hy-AM"/>
        </w:rPr>
        <w:t>односторонний</w:t>
      </w:r>
      <w:r w:rsidRPr="0023252B">
        <w:rPr>
          <w:rFonts w:ascii="GHEA Grapalat" w:hAnsi="GHEA Grapalat" w:cs="Sylfaen"/>
          <w:sz w:val="20"/>
          <w:lang w:val="af-ZA"/>
        </w:rPr>
        <w:t xml:space="preserve"> </w:t>
      </w:r>
      <w:r w:rsidRPr="0023252B">
        <w:rPr>
          <w:rFonts w:ascii="GHEA Grapalat" w:hAnsi="GHEA Grapalat" w:cs="Sylfaen"/>
          <w:sz w:val="20"/>
          <w:lang w:val="hy-AM"/>
        </w:rPr>
        <w:t>решить</w:t>
      </w:r>
      <w:r w:rsidRPr="0023252B">
        <w:rPr>
          <w:rFonts w:ascii="GHEA Grapalat" w:hAnsi="GHEA Grapalat" w:cs="Sylfaen"/>
          <w:sz w:val="20"/>
          <w:lang w:val="af-ZA"/>
        </w:rPr>
        <w:t xml:space="preserve"> </w:t>
      </w:r>
      <w:r w:rsidRPr="0023252B">
        <w:rPr>
          <w:rFonts w:ascii="GHEA Grapalat" w:hAnsi="GHEA Grapalat" w:cs="Sylfaen"/>
          <w:sz w:val="20"/>
          <w:lang w:val="hy-AM"/>
        </w:rPr>
        <w:t>о</w:t>
      </w:r>
      <w:r w:rsidRPr="0023252B">
        <w:rPr>
          <w:rFonts w:ascii="GHEA Grapalat" w:hAnsi="GHEA Grapalat" w:cs="Sylfaen"/>
          <w:sz w:val="20"/>
          <w:lang w:val="af-ZA"/>
        </w:rPr>
        <w:t xml:space="preserve"> </w:t>
      </w:r>
      <w:r w:rsidR="00C8399F" w:rsidRPr="0023252B">
        <w:rPr>
          <w:rFonts w:ascii="GHEA Grapalat" w:hAnsi="GHEA Grapalat" w:cs="Sylfaen"/>
          <w:sz w:val="20"/>
          <w:lang w:val="af-ZA"/>
        </w:rPr>
        <w:t xml:space="preserve">опубликовать </w:t>
      </w:r>
      <w:r w:rsidRPr="0023252B">
        <w:rPr>
          <w:rFonts w:ascii="GHEA Grapalat" w:hAnsi="GHEA Grapalat" w:cs="Sylfaen"/>
          <w:sz w:val="20"/>
          <w:lang w:val="hy-AM"/>
        </w:rPr>
        <w:t>объявление</w:t>
      </w:r>
      <w:r w:rsidR="00C8399F" w:rsidRPr="0023252B">
        <w:rPr>
          <w:rFonts w:ascii="GHEA Grapalat" w:hAnsi="GHEA Grapalat" w:cs="Sylfaen"/>
          <w:sz w:val="20"/>
          <w:lang w:val="af-ZA"/>
        </w:rPr>
        <w:t>​</w:t>
      </w:r>
      <w:r w:rsidRPr="0023252B">
        <w:rPr>
          <w:rFonts w:ascii="GHEA Grapalat" w:hAnsi="GHEA Grapalat" w:cs="Sylfaen"/>
          <w:sz w:val="20"/>
          <w:lang w:val="hy-AM"/>
        </w:rPr>
        <w:t>​</w:t>
      </w:r>
      <w:r w:rsidRPr="0023252B">
        <w:rPr>
          <w:rFonts w:ascii="GHEA Grapalat" w:hAnsi="GHEA Grapalat" w:cs="Sylfaen"/>
          <w:sz w:val="20"/>
          <w:lang w:val="af-ZA"/>
        </w:rPr>
        <w:t xml:space="preserve"> </w:t>
      </w:r>
      <w:r w:rsidRPr="0023252B">
        <w:rPr>
          <w:rFonts w:ascii="GHEA Grapalat" w:hAnsi="GHEA Grapalat" w:cs="Sylfaen"/>
          <w:sz w:val="20"/>
          <w:lang w:val="hy-AM"/>
        </w:rPr>
        <w:t>в день</w:t>
      </w:r>
      <w:r w:rsidRPr="0023252B">
        <w:rPr>
          <w:rFonts w:ascii="GHEA Grapalat" w:hAnsi="GHEA Grapalat" w:cs="Sylfaen"/>
          <w:sz w:val="20"/>
          <w:lang w:val="af-ZA"/>
        </w:rPr>
        <w:t xml:space="preserve"> </w:t>
      </w:r>
      <w:r w:rsidRPr="0023252B">
        <w:rPr>
          <w:rFonts w:ascii="GHEA Grapalat" w:hAnsi="GHEA Grapalat" w:cs="Sylfaen"/>
          <w:sz w:val="20"/>
          <w:lang w:val="hy-AM"/>
        </w:rPr>
        <w:t>следующий</w:t>
      </w:r>
      <w:r w:rsidRPr="0023252B">
        <w:rPr>
          <w:rFonts w:ascii="GHEA Grapalat" w:hAnsi="GHEA Grapalat" w:cs="Sylfaen"/>
          <w:sz w:val="20"/>
          <w:lang w:val="af-ZA"/>
        </w:rPr>
        <w:t xml:space="preserve"> на </w:t>
      </w:r>
      <w:r w:rsidRPr="0023252B">
        <w:rPr>
          <w:rFonts w:ascii="GHEA Grapalat" w:hAnsi="GHEA Grapalat" w:cs="Sylfaen"/>
          <w:sz w:val="20"/>
          <w:lang w:val="hy-AM"/>
        </w:rPr>
        <w:t>десятый день Решение</w:t>
      </w:r>
      <w:r w:rsidRPr="0023252B">
        <w:rPr>
          <w:rFonts w:ascii="GHEA Grapalat" w:hAnsi="GHEA Grapalat" w:cs="Sylfaen"/>
          <w:sz w:val="20"/>
          <w:lang w:val="af-ZA"/>
        </w:rPr>
        <w:t xml:space="preserve"> </w:t>
      </w:r>
      <w:r w:rsidRPr="0023252B">
        <w:rPr>
          <w:rFonts w:ascii="GHEA Grapalat" w:hAnsi="GHEA Grapalat" w:cs="Sylfaen"/>
          <w:sz w:val="20"/>
          <w:lang w:val="hy-AM"/>
        </w:rPr>
        <w:t>провести</w:t>
      </w:r>
      <w:r w:rsidRPr="0023252B">
        <w:rPr>
          <w:rFonts w:ascii="GHEA Grapalat" w:hAnsi="GHEA Grapalat" w:cs="Sylfaen"/>
          <w:sz w:val="20"/>
          <w:lang w:val="af-ZA"/>
        </w:rPr>
        <w:t xml:space="preserve"> </w:t>
      </w:r>
      <w:r w:rsidRPr="0023252B">
        <w:rPr>
          <w:rFonts w:ascii="GHEA Grapalat" w:hAnsi="GHEA Grapalat" w:cs="Sylfaen"/>
          <w:sz w:val="20"/>
          <w:lang w:val="hy-AM"/>
        </w:rPr>
        <w:t>следующий</w:t>
      </w:r>
      <w:r w:rsidRPr="0023252B">
        <w:rPr>
          <w:rFonts w:ascii="GHEA Grapalat" w:hAnsi="GHEA Grapalat" w:cs="Sylfaen"/>
          <w:sz w:val="20"/>
          <w:lang w:val="af-ZA"/>
        </w:rPr>
        <w:t xml:space="preserve"> </w:t>
      </w:r>
      <w:r w:rsidRPr="0023252B">
        <w:rPr>
          <w:rFonts w:ascii="GHEA Grapalat" w:hAnsi="GHEA Grapalat" w:cs="Sylfaen"/>
          <w:sz w:val="20"/>
          <w:lang w:val="hy-AM"/>
        </w:rPr>
        <w:t>день</w:t>
      </w:r>
      <w:r w:rsidRPr="0023252B">
        <w:rPr>
          <w:rFonts w:ascii="GHEA Grapalat" w:hAnsi="GHEA Grapalat" w:cs="Sylfaen"/>
          <w:sz w:val="20"/>
          <w:lang w:val="af-ZA"/>
        </w:rPr>
        <w:t xml:space="preserve"> </w:t>
      </w:r>
      <w:r w:rsidRPr="0023252B">
        <w:rPr>
          <w:rFonts w:ascii="GHEA Grapalat" w:hAnsi="GHEA Grapalat" w:cs="Sylfaen"/>
          <w:sz w:val="20"/>
          <w:lang w:val="hy-AM"/>
        </w:rPr>
        <w:t xml:space="preserve">это предоставляется </w:t>
      </w:r>
      <w:r w:rsidRPr="0023252B">
        <w:rPr>
          <w:rFonts w:ascii="GHEA Grapalat" w:hAnsi="GHEA Grapalat" w:cs="Sylfaen"/>
          <w:sz w:val="20"/>
          <w:lang w:val="af-ZA"/>
        </w:rPr>
        <w:t xml:space="preserve">в письменной форме </w:t>
      </w:r>
      <w:r w:rsidRPr="0023252B">
        <w:rPr>
          <w:rFonts w:ascii="GHEA Grapalat" w:hAnsi="GHEA Grapalat" w:cs="Sylfaen"/>
          <w:sz w:val="20"/>
          <w:lang w:val="hy-AM"/>
        </w:rPr>
        <w:t>является</w:t>
      </w:r>
      <w:r w:rsidRPr="0023252B">
        <w:rPr>
          <w:rFonts w:ascii="GHEA Grapalat" w:hAnsi="GHEA Grapalat" w:cs="Sylfaen"/>
          <w:sz w:val="20"/>
          <w:lang w:val="af-ZA"/>
        </w:rPr>
        <w:t xml:space="preserve"> </w:t>
      </w:r>
      <w:r w:rsidRPr="0023252B">
        <w:rPr>
          <w:rFonts w:ascii="GHEA Grapalat" w:hAnsi="GHEA Grapalat" w:cs="Sylfaen"/>
          <w:sz w:val="20"/>
          <w:lang w:val="hy-AM"/>
        </w:rPr>
        <w:t>уполномоченный</w:t>
      </w:r>
      <w:r w:rsidRPr="0023252B">
        <w:rPr>
          <w:rFonts w:ascii="GHEA Grapalat" w:hAnsi="GHEA Grapalat" w:cs="Sylfaen"/>
          <w:sz w:val="20"/>
          <w:lang w:val="af-ZA"/>
        </w:rPr>
        <w:t xml:space="preserve"> </w:t>
      </w:r>
      <w:r w:rsidRPr="0023252B">
        <w:rPr>
          <w:rFonts w:ascii="GHEA Grapalat" w:hAnsi="GHEA Grapalat" w:cs="Sylfaen"/>
          <w:sz w:val="20"/>
          <w:lang w:val="hy-AM"/>
        </w:rPr>
        <w:t>к телу</w:t>
      </w:r>
      <w:r w:rsidRPr="0023252B">
        <w:rPr>
          <w:rFonts w:ascii="GHEA Grapalat" w:hAnsi="GHEA Grapalat" w:cs="Sylfaen"/>
          <w:sz w:val="20"/>
          <w:lang w:val="af-ZA"/>
        </w:rPr>
        <w:t xml:space="preserve"> </w:t>
      </w:r>
      <w:r w:rsidRPr="0023252B">
        <w:rPr>
          <w:rFonts w:ascii="GHEA Grapalat" w:hAnsi="GHEA Grapalat" w:cs="Sylfaen"/>
          <w:sz w:val="20"/>
          <w:lang w:val="hy-AM"/>
        </w:rPr>
        <w:t>и:</w:t>
      </w:r>
      <w:r w:rsidRPr="0023252B">
        <w:rPr>
          <w:rFonts w:ascii="GHEA Grapalat" w:hAnsi="GHEA Grapalat" w:cs="Sylfaen"/>
          <w:sz w:val="20"/>
          <w:lang w:val="af-ZA"/>
        </w:rPr>
        <w:t xml:space="preserve"> </w:t>
      </w:r>
      <w:r w:rsidRPr="0023252B">
        <w:rPr>
          <w:rFonts w:ascii="GHEA Grapalat" w:hAnsi="GHEA Grapalat" w:cs="Sylfaen"/>
          <w:sz w:val="20"/>
          <w:lang w:val="hy-AM"/>
        </w:rPr>
        <w:t xml:space="preserve">участнику </w:t>
      </w:r>
      <w:r w:rsidRPr="0023252B">
        <w:rPr>
          <w:rFonts w:ascii="GHEA Grapalat" w:hAnsi="GHEA Grapalat" w:cs="Sylfaen"/>
          <w:sz w:val="20"/>
          <w:lang w:val="af-ZA"/>
        </w:rPr>
        <w:t xml:space="preserve">. </w:t>
      </w:r>
      <w:r w:rsidRPr="0023252B">
        <w:rPr>
          <w:rFonts w:ascii="GHEA Grapalat" w:hAnsi="GHEA Grapalat" w:cs="Sylfaen"/>
          <w:sz w:val="20"/>
          <w:lang w:val="hy-AM"/>
        </w:rPr>
        <w:t>Авторизованный</w:t>
      </w:r>
      <w:r w:rsidRPr="0023252B">
        <w:rPr>
          <w:rFonts w:ascii="GHEA Grapalat" w:hAnsi="GHEA Grapalat" w:cs="Sylfaen"/>
          <w:sz w:val="20"/>
          <w:lang w:val="af-ZA"/>
        </w:rPr>
        <w:t xml:space="preserve"> </w:t>
      </w:r>
      <w:r w:rsidRPr="0023252B">
        <w:rPr>
          <w:rFonts w:ascii="GHEA Grapalat" w:hAnsi="GHEA Grapalat" w:cs="Sylfaen"/>
          <w:sz w:val="20"/>
          <w:lang w:val="hy-AM"/>
        </w:rPr>
        <w:t>тело</w:t>
      </w:r>
      <w:r w:rsidRPr="0023252B">
        <w:rPr>
          <w:rFonts w:ascii="GHEA Grapalat" w:hAnsi="GHEA Grapalat" w:cs="Sylfaen"/>
          <w:sz w:val="20"/>
          <w:lang w:val="af-ZA"/>
        </w:rPr>
        <w:t xml:space="preserve"> </w:t>
      </w:r>
      <w:r w:rsidRPr="0023252B">
        <w:rPr>
          <w:rFonts w:ascii="GHEA Grapalat" w:hAnsi="GHEA Grapalat" w:cs="Sylfaen"/>
          <w:sz w:val="20"/>
          <w:lang w:val="hy-AM"/>
        </w:rPr>
        <w:t>участнику</w:t>
      </w:r>
      <w:r w:rsidRPr="0023252B">
        <w:rPr>
          <w:rFonts w:ascii="GHEA Grapalat" w:hAnsi="GHEA Grapalat" w:cs="Sylfaen"/>
          <w:sz w:val="20"/>
          <w:lang w:val="af-ZA"/>
        </w:rPr>
        <w:t xml:space="preserve"> </w:t>
      </w:r>
      <w:r w:rsidRPr="0023252B">
        <w:rPr>
          <w:rFonts w:ascii="GHEA Grapalat" w:hAnsi="GHEA Grapalat" w:cs="Sylfaen"/>
          <w:sz w:val="20"/>
          <w:lang w:val="hy-AM"/>
        </w:rPr>
        <w:t>включать:</w:t>
      </w:r>
      <w:r w:rsidRPr="0023252B">
        <w:rPr>
          <w:rFonts w:ascii="GHEA Grapalat" w:hAnsi="GHEA Grapalat" w:cs="Sylfaen"/>
          <w:sz w:val="20"/>
          <w:lang w:val="af-ZA"/>
        </w:rPr>
        <w:t xml:space="preserve"> </w:t>
      </w:r>
      <w:r w:rsidRPr="0023252B">
        <w:rPr>
          <w:rFonts w:ascii="GHEA Grapalat" w:hAnsi="GHEA Grapalat" w:cs="Sylfaen"/>
          <w:sz w:val="20"/>
          <w:lang w:val="hy-AM"/>
        </w:rPr>
        <w:t>является</w:t>
      </w:r>
      <w:r w:rsidRPr="0023252B">
        <w:rPr>
          <w:rFonts w:ascii="GHEA Grapalat" w:hAnsi="GHEA Grapalat" w:cs="Sylfaen"/>
          <w:sz w:val="20"/>
          <w:lang w:val="af-ZA"/>
        </w:rPr>
        <w:t xml:space="preserve"> </w:t>
      </w:r>
      <w:r w:rsidRPr="0023252B">
        <w:rPr>
          <w:rFonts w:ascii="GHEA Grapalat" w:hAnsi="GHEA Grapalat" w:cs="Sylfaen"/>
          <w:sz w:val="20"/>
          <w:lang w:val="hy-AM"/>
        </w:rPr>
        <w:t>шоппинг</w:t>
      </w:r>
      <w:r w:rsidRPr="0023252B">
        <w:rPr>
          <w:rFonts w:ascii="GHEA Grapalat" w:hAnsi="GHEA Grapalat" w:cs="Sylfaen"/>
          <w:sz w:val="20"/>
          <w:lang w:val="af-ZA"/>
        </w:rPr>
        <w:t xml:space="preserve"> </w:t>
      </w:r>
      <w:r w:rsidRPr="0023252B">
        <w:rPr>
          <w:rFonts w:ascii="GHEA Grapalat" w:hAnsi="GHEA Grapalat" w:cs="Sylfaen"/>
          <w:sz w:val="20"/>
          <w:lang w:val="hy-AM"/>
        </w:rPr>
        <w:t>к процессу</w:t>
      </w:r>
      <w:r w:rsidRPr="0023252B">
        <w:rPr>
          <w:rFonts w:ascii="GHEA Grapalat" w:hAnsi="GHEA Grapalat" w:cs="Sylfaen"/>
          <w:sz w:val="20"/>
          <w:lang w:val="af-ZA"/>
        </w:rPr>
        <w:t xml:space="preserve"> </w:t>
      </w:r>
      <w:r w:rsidRPr="0023252B">
        <w:rPr>
          <w:rFonts w:ascii="GHEA Grapalat" w:hAnsi="GHEA Grapalat" w:cs="Sylfaen"/>
          <w:sz w:val="20"/>
          <w:lang w:val="hy-AM"/>
        </w:rPr>
        <w:t>участвовать</w:t>
      </w:r>
      <w:r w:rsidRPr="0023252B">
        <w:rPr>
          <w:rFonts w:ascii="GHEA Grapalat" w:hAnsi="GHEA Grapalat" w:cs="Sylfaen"/>
          <w:sz w:val="20"/>
          <w:lang w:val="af-ZA"/>
        </w:rPr>
        <w:t xml:space="preserve"> </w:t>
      </w:r>
      <w:r w:rsidRPr="0023252B">
        <w:rPr>
          <w:rFonts w:ascii="GHEA Grapalat" w:hAnsi="GHEA Grapalat" w:cs="Sylfaen"/>
          <w:sz w:val="20"/>
          <w:lang w:val="hy-AM"/>
        </w:rPr>
        <w:t>верно</w:t>
      </w:r>
      <w:r w:rsidRPr="0023252B">
        <w:rPr>
          <w:rFonts w:ascii="GHEA Grapalat" w:hAnsi="GHEA Grapalat" w:cs="Sylfaen"/>
          <w:sz w:val="20"/>
          <w:lang w:val="af-ZA"/>
        </w:rPr>
        <w:t xml:space="preserve"> </w:t>
      </w:r>
      <w:r w:rsidRPr="0023252B">
        <w:rPr>
          <w:rFonts w:ascii="GHEA Grapalat" w:hAnsi="GHEA Grapalat" w:cs="Sylfaen"/>
          <w:sz w:val="20"/>
          <w:lang w:val="hy-AM"/>
        </w:rPr>
        <w:t>без</w:t>
      </w:r>
      <w:r w:rsidRPr="0023252B">
        <w:rPr>
          <w:rFonts w:ascii="GHEA Grapalat" w:hAnsi="GHEA Grapalat" w:cs="Sylfaen"/>
          <w:sz w:val="20"/>
          <w:lang w:val="af-ZA"/>
        </w:rPr>
        <w:t xml:space="preserve"> </w:t>
      </w:r>
      <w:r w:rsidRPr="0023252B">
        <w:rPr>
          <w:rFonts w:ascii="GHEA Grapalat" w:hAnsi="GHEA Grapalat" w:cs="Sylfaen"/>
          <w:sz w:val="20"/>
          <w:lang w:val="hy-AM"/>
        </w:rPr>
        <w:t>участники</w:t>
      </w:r>
      <w:r w:rsidRPr="0023252B">
        <w:rPr>
          <w:rFonts w:ascii="GHEA Grapalat" w:hAnsi="GHEA Grapalat" w:cs="Sylfaen"/>
          <w:sz w:val="20"/>
          <w:lang w:val="af-ZA"/>
        </w:rPr>
        <w:t xml:space="preserve"> </w:t>
      </w:r>
      <w:r w:rsidRPr="0023252B">
        <w:rPr>
          <w:rFonts w:ascii="GHEA Grapalat" w:hAnsi="GHEA Grapalat" w:cs="Sylfaen"/>
          <w:sz w:val="20"/>
          <w:lang w:val="hy-AM"/>
        </w:rPr>
        <w:t>в списке</w:t>
      </w:r>
      <w:r w:rsidRPr="0023252B">
        <w:rPr>
          <w:rFonts w:ascii="GHEA Grapalat" w:hAnsi="GHEA Grapalat" w:cs="Sylfaen"/>
          <w:sz w:val="20"/>
          <w:lang w:val="af-ZA"/>
        </w:rPr>
        <w:t xml:space="preserve"> </w:t>
      </w:r>
      <w:r w:rsidRPr="0023252B">
        <w:rPr>
          <w:rFonts w:ascii="GHEA Grapalat" w:hAnsi="GHEA Grapalat" w:cs="Sylfaen"/>
          <w:sz w:val="20"/>
          <w:lang w:val="hy-AM"/>
        </w:rPr>
        <w:t>решение</w:t>
      </w:r>
      <w:r w:rsidRPr="0023252B">
        <w:rPr>
          <w:rFonts w:ascii="GHEA Grapalat" w:hAnsi="GHEA Grapalat" w:cs="Sylfaen"/>
          <w:sz w:val="20"/>
          <w:lang w:val="af-ZA"/>
        </w:rPr>
        <w:t xml:space="preserve"> </w:t>
      </w:r>
      <w:r w:rsidRPr="0023252B">
        <w:rPr>
          <w:rFonts w:ascii="GHEA Grapalat" w:hAnsi="GHEA Grapalat" w:cs="Sylfaen"/>
          <w:sz w:val="20"/>
          <w:lang w:val="hy-AM"/>
        </w:rPr>
        <w:t>получать</w:t>
      </w:r>
      <w:r w:rsidRPr="0023252B">
        <w:rPr>
          <w:rFonts w:ascii="GHEA Grapalat" w:hAnsi="GHEA Grapalat" w:cs="Sylfaen"/>
          <w:sz w:val="20"/>
          <w:lang w:val="af-ZA"/>
        </w:rPr>
        <w:t xml:space="preserve"> </w:t>
      </w:r>
      <w:r w:rsidRPr="0023252B">
        <w:rPr>
          <w:rFonts w:ascii="GHEA Grapalat" w:hAnsi="GHEA Grapalat" w:cs="Sylfaen"/>
          <w:sz w:val="20"/>
          <w:lang w:val="hy-AM"/>
        </w:rPr>
        <w:t>следующий</w:t>
      </w:r>
      <w:r w:rsidRPr="0023252B">
        <w:rPr>
          <w:rFonts w:ascii="GHEA Grapalat" w:hAnsi="GHEA Grapalat" w:cs="Sylfaen"/>
          <w:sz w:val="20"/>
          <w:lang w:val="af-ZA"/>
        </w:rPr>
        <w:t xml:space="preserve"> </w:t>
      </w:r>
      <w:r w:rsidRPr="0023252B">
        <w:rPr>
          <w:rFonts w:ascii="GHEA Grapalat" w:hAnsi="GHEA Grapalat" w:cs="Sylfaen"/>
          <w:sz w:val="20"/>
          <w:lang w:val="hy-AM"/>
        </w:rPr>
        <w:t>сороковой</w:t>
      </w:r>
      <w:r w:rsidRPr="0023252B">
        <w:rPr>
          <w:rFonts w:ascii="GHEA Grapalat" w:hAnsi="GHEA Grapalat" w:cs="Sylfaen"/>
          <w:sz w:val="20"/>
          <w:lang w:val="af-ZA"/>
        </w:rPr>
        <w:t xml:space="preserve"> </w:t>
      </w:r>
      <w:r w:rsidRPr="0023252B">
        <w:rPr>
          <w:rFonts w:ascii="GHEA Grapalat" w:hAnsi="GHEA Grapalat" w:cs="Sylfaen"/>
          <w:sz w:val="20"/>
          <w:lang w:val="hy-AM"/>
        </w:rPr>
        <w:t>в день</w:t>
      </w:r>
      <w:r w:rsidRPr="0023252B">
        <w:rPr>
          <w:rFonts w:ascii="GHEA Grapalat" w:hAnsi="GHEA Grapalat" w:cs="Sylfaen"/>
          <w:sz w:val="20"/>
          <w:lang w:val="af-ZA"/>
        </w:rPr>
        <w:t xml:space="preserve"> </w:t>
      </w:r>
      <w:r w:rsidRPr="0023252B">
        <w:rPr>
          <w:rFonts w:ascii="GHEA Grapalat" w:hAnsi="GHEA Grapalat" w:cs="Sylfaen"/>
          <w:sz w:val="20"/>
          <w:lang w:val="hy-AM"/>
        </w:rPr>
        <w:t>следующий</w:t>
      </w:r>
      <w:r w:rsidRPr="0023252B">
        <w:rPr>
          <w:rFonts w:ascii="GHEA Grapalat" w:hAnsi="GHEA Grapalat" w:cs="Sylfaen"/>
          <w:sz w:val="20"/>
          <w:lang w:val="af-ZA"/>
        </w:rPr>
        <w:t xml:space="preserve"> </w:t>
      </w:r>
      <w:r w:rsidRPr="0023252B">
        <w:rPr>
          <w:rFonts w:ascii="GHEA Grapalat" w:hAnsi="GHEA Grapalat" w:cs="Sylfaen"/>
          <w:sz w:val="20"/>
          <w:lang w:val="hy-AM"/>
        </w:rPr>
        <w:t>пятый</w:t>
      </w:r>
      <w:r w:rsidRPr="0023252B">
        <w:rPr>
          <w:rFonts w:ascii="GHEA Grapalat" w:hAnsi="GHEA Grapalat" w:cs="Sylfaen"/>
          <w:sz w:val="20"/>
          <w:lang w:val="af-ZA"/>
        </w:rPr>
        <w:t xml:space="preserve"> </w:t>
      </w:r>
      <w:r w:rsidRPr="0023252B">
        <w:rPr>
          <w:rFonts w:ascii="GHEA Grapalat" w:hAnsi="GHEA Grapalat" w:cs="Sylfaen"/>
          <w:sz w:val="20"/>
          <w:lang w:val="hy-AM"/>
        </w:rPr>
        <w:t xml:space="preserve">день </w:t>
      </w:r>
      <w:r w:rsidRPr="0023252B">
        <w:rPr>
          <w:rFonts w:ascii="GHEA Grapalat" w:hAnsi="GHEA Grapalat" w:cs="Sylfaen"/>
          <w:sz w:val="20"/>
          <w:lang w:val="af-ZA"/>
        </w:rPr>
        <w:t>и</w:t>
      </w:r>
      <w:r w:rsidRPr="0023252B">
        <w:rPr>
          <w:rFonts w:ascii="GHEA Grapalat" w:hAnsi="GHEA Grapalat" w:cs="Sylfaen"/>
          <w:sz w:val="20"/>
          <w:lang w:val="hy-AM"/>
        </w:rPr>
        <w:t>​</w:t>
      </w:r>
      <w:r w:rsidRPr="0023252B">
        <w:rPr>
          <w:rFonts w:ascii="GHEA Grapalat" w:hAnsi="GHEA Grapalat" w:cs="Sylfaen"/>
          <w:sz w:val="20"/>
          <w:lang w:val="af-ZA"/>
        </w:rPr>
        <w:t xml:space="preserve"> </w:t>
      </w:r>
      <w:r w:rsidRPr="0023252B">
        <w:rPr>
          <w:rFonts w:ascii="GHEA Grapalat" w:hAnsi="GHEA Grapalat" w:cs="Sylfaen"/>
          <w:sz w:val="20"/>
          <w:lang w:val="hy-AM"/>
        </w:rPr>
        <w:t>решение</w:t>
      </w:r>
      <w:r w:rsidRPr="0023252B">
        <w:rPr>
          <w:rFonts w:ascii="GHEA Grapalat" w:hAnsi="GHEA Grapalat" w:cs="Sylfaen"/>
          <w:sz w:val="20"/>
          <w:lang w:val="af-ZA"/>
        </w:rPr>
        <w:t xml:space="preserve"> </w:t>
      </w:r>
      <w:r w:rsidRPr="0023252B">
        <w:rPr>
          <w:rFonts w:ascii="GHEA Grapalat" w:hAnsi="GHEA Grapalat" w:cs="Sylfaen"/>
          <w:sz w:val="20"/>
          <w:lang w:val="hy-AM"/>
        </w:rPr>
        <w:t>получать</w:t>
      </w:r>
      <w:r w:rsidRPr="0023252B">
        <w:rPr>
          <w:rFonts w:ascii="GHEA Grapalat" w:hAnsi="GHEA Grapalat" w:cs="Sylfaen"/>
          <w:sz w:val="20"/>
          <w:lang w:val="af-ZA"/>
        </w:rPr>
        <w:t xml:space="preserve"> </w:t>
      </w:r>
      <w:r w:rsidRPr="0023252B">
        <w:rPr>
          <w:rFonts w:ascii="GHEA Grapalat" w:hAnsi="GHEA Grapalat" w:cs="Sylfaen"/>
          <w:sz w:val="20"/>
          <w:lang w:val="hy-AM"/>
        </w:rPr>
        <w:t>следующий</w:t>
      </w:r>
      <w:r w:rsidRPr="0023252B">
        <w:rPr>
          <w:rFonts w:ascii="GHEA Grapalat" w:hAnsi="GHEA Grapalat" w:cs="Sylfaen"/>
          <w:sz w:val="20"/>
          <w:lang w:val="af-ZA"/>
        </w:rPr>
        <w:t xml:space="preserve"> </w:t>
      </w:r>
      <w:r w:rsidRPr="0023252B">
        <w:rPr>
          <w:rFonts w:ascii="GHEA Grapalat" w:hAnsi="GHEA Grapalat" w:cs="Sylfaen"/>
          <w:sz w:val="20"/>
          <w:lang w:val="hy-AM"/>
        </w:rPr>
        <w:t>сороковой</w:t>
      </w:r>
      <w:r w:rsidRPr="0023252B">
        <w:rPr>
          <w:rFonts w:ascii="GHEA Grapalat" w:hAnsi="GHEA Grapalat" w:cs="Sylfaen"/>
          <w:sz w:val="20"/>
          <w:lang w:val="af-ZA"/>
        </w:rPr>
        <w:t xml:space="preserve"> </w:t>
      </w:r>
      <w:r w:rsidRPr="0023252B">
        <w:rPr>
          <w:rFonts w:ascii="GHEA Grapalat" w:hAnsi="GHEA Grapalat" w:cs="Sylfaen"/>
          <w:sz w:val="20"/>
          <w:lang w:val="hy-AM"/>
        </w:rPr>
        <w:t>дня</w:t>
      </w:r>
      <w:r w:rsidRPr="0023252B">
        <w:rPr>
          <w:rFonts w:ascii="GHEA Grapalat" w:hAnsi="GHEA Grapalat" w:cs="Sylfaen"/>
          <w:sz w:val="20"/>
          <w:lang w:val="af-ZA"/>
        </w:rPr>
        <w:t xml:space="preserve"> </w:t>
      </w:r>
      <w:r w:rsidRPr="0023252B">
        <w:rPr>
          <w:rFonts w:ascii="GHEA Grapalat" w:hAnsi="GHEA Grapalat" w:cs="Sylfaen"/>
          <w:sz w:val="20"/>
          <w:lang w:val="hy-AM"/>
        </w:rPr>
        <w:t>по состоянию на</w:t>
      </w:r>
      <w:r w:rsidRPr="0023252B">
        <w:rPr>
          <w:rFonts w:ascii="GHEA Grapalat" w:hAnsi="GHEA Grapalat" w:cs="Sylfaen"/>
          <w:sz w:val="20"/>
          <w:lang w:val="af-ZA"/>
        </w:rPr>
        <w:t xml:space="preserve"> </w:t>
      </w:r>
      <w:r w:rsidRPr="0023252B">
        <w:rPr>
          <w:rFonts w:ascii="GHEA Grapalat" w:hAnsi="GHEA Grapalat" w:cs="Sylfaen"/>
          <w:sz w:val="20"/>
          <w:lang w:val="hy-AM"/>
        </w:rPr>
        <w:t>участвовать</w:t>
      </w:r>
      <w:r w:rsidRPr="0023252B">
        <w:rPr>
          <w:rFonts w:ascii="GHEA Grapalat" w:hAnsi="GHEA Grapalat" w:cs="Sylfaen"/>
          <w:sz w:val="20"/>
          <w:lang w:val="af-ZA"/>
        </w:rPr>
        <w:t xml:space="preserve"> </w:t>
      </w:r>
      <w:r w:rsidRPr="0023252B">
        <w:rPr>
          <w:rFonts w:ascii="GHEA Grapalat" w:hAnsi="GHEA Grapalat" w:cs="Sylfaen"/>
          <w:sz w:val="20"/>
          <w:lang w:val="hy-AM"/>
        </w:rPr>
        <w:t>к</w:t>
      </w:r>
      <w:r w:rsidRPr="0023252B">
        <w:rPr>
          <w:rFonts w:ascii="GHEA Grapalat" w:hAnsi="GHEA Grapalat" w:cs="Sylfaen"/>
          <w:sz w:val="20"/>
          <w:lang w:val="af-ZA"/>
        </w:rPr>
        <w:t xml:space="preserve"> </w:t>
      </w:r>
      <w:r w:rsidRPr="0023252B">
        <w:rPr>
          <w:rFonts w:ascii="GHEA Grapalat" w:hAnsi="GHEA Grapalat" w:cs="Sylfaen"/>
          <w:sz w:val="20"/>
          <w:lang w:val="hy-AM"/>
        </w:rPr>
        <w:t>решение</w:t>
      </w:r>
      <w:r w:rsidRPr="0023252B">
        <w:rPr>
          <w:rFonts w:ascii="GHEA Grapalat" w:hAnsi="GHEA Grapalat" w:cs="Sylfaen"/>
          <w:sz w:val="20"/>
          <w:lang w:val="af-ZA"/>
        </w:rPr>
        <w:t xml:space="preserve"> </w:t>
      </w:r>
      <w:r w:rsidRPr="0023252B">
        <w:rPr>
          <w:rFonts w:ascii="GHEA Grapalat" w:hAnsi="GHEA Grapalat" w:cs="Sylfaen"/>
          <w:sz w:val="20"/>
          <w:lang w:val="hy-AM"/>
        </w:rPr>
        <w:t>обращаться</w:t>
      </w:r>
      <w:r w:rsidRPr="0023252B">
        <w:rPr>
          <w:rFonts w:ascii="GHEA Grapalat" w:hAnsi="GHEA Grapalat" w:cs="Sylfaen"/>
          <w:sz w:val="20"/>
          <w:lang w:val="af-ZA"/>
        </w:rPr>
        <w:t xml:space="preserve"> </w:t>
      </w:r>
      <w:r w:rsidRPr="0023252B">
        <w:rPr>
          <w:rFonts w:ascii="GHEA Grapalat" w:hAnsi="GHEA Grapalat" w:cs="Sylfaen"/>
          <w:sz w:val="20"/>
          <w:lang w:val="hy-AM"/>
        </w:rPr>
        <w:t>касательно</w:t>
      </w:r>
      <w:r w:rsidRPr="0023252B">
        <w:rPr>
          <w:rFonts w:ascii="GHEA Grapalat" w:hAnsi="GHEA Grapalat" w:cs="Sylfaen"/>
          <w:sz w:val="20"/>
          <w:lang w:val="af-ZA"/>
        </w:rPr>
        <w:t xml:space="preserve"> </w:t>
      </w:r>
      <w:r w:rsidRPr="0023252B">
        <w:rPr>
          <w:rFonts w:ascii="GHEA Grapalat" w:hAnsi="GHEA Grapalat" w:cs="Sylfaen"/>
          <w:sz w:val="20"/>
          <w:lang w:val="hy-AM"/>
        </w:rPr>
        <w:t>инициирован</w:t>
      </w:r>
      <w:r w:rsidRPr="0023252B">
        <w:rPr>
          <w:rFonts w:ascii="GHEA Grapalat" w:hAnsi="GHEA Grapalat" w:cs="Sylfaen"/>
          <w:sz w:val="20"/>
          <w:lang w:val="af-ZA"/>
        </w:rPr>
        <w:t xml:space="preserve"> </w:t>
      </w:r>
      <w:r w:rsidRPr="0023252B">
        <w:rPr>
          <w:rFonts w:ascii="GHEA Grapalat" w:hAnsi="GHEA Grapalat" w:cs="Sylfaen"/>
          <w:sz w:val="20"/>
          <w:lang w:val="hy-AM"/>
        </w:rPr>
        <w:t>и:</w:t>
      </w:r>
      <w:r w:rsidRPr="0023252B">
        <w:rPr>
          <w:rFonts w:ascii="GHEA Grapalat" w:hAnsi="GHEA Grapalat" w:cs="Sylfaen"/>
          <w:sz w:val="20"/>
          <w:lang w:val="af-ZA"/>
        </w:rPr>
        <w:t xml:space="preserve"> </w:t>
      </w:r>
      <w:r w:rsidRPr="0023252B">
        <w:rPr>
          <w:rFonts w:ascii="GHEA Grapalat" w:hAnsi="GHEA Grapalat" w:cs="Sylfaen"/>
          <w:sz w:val="20"/>
          <w:lang w:val="hy-AM"/>
        </w:rPr>
        <w:t>незавершенный</w:t>
      </w:r>
      <w:r w:rsidRPr="0023252B">
        <w:rPr>
          <w:rFonts w:ascii="GHEA Grapalat" w:hAnsi="GHEA Grapalat" w:cs="Sylfaen"/>
          <w:sz w:val="20"/>
          <w:lang w:val="af-ZA"/>
        </w:rPr>
        <w:t xml:space="preserve"> </w:t>
      </w:r>
      <w:r w:rsidRPr="0023252B">
        <w:rPr>
          <w:rFonts w:ascii="GHEA Grapalat" w:hAnsi="GHEA Grapalat" w:cs="Sylfaen"/>
          <w:sz w:val="20"/>
          <w:lang w:val="hy-AM"/>
        </w:rPr>
        <w:t>судебный</w:t>
      </w:r>
      <w:r w:rsidRPr="0023252B">
        <w:rPr>
          <w:rFonts w:ascii="GHEA Grapalat" w:hAnsi="GHEA Grapalat" w:cs="Sylfaen"/>
          <w:sz w:val="20"/>
          <w:lang w:val="af-ZA"/>
        </w:rPr>
        <w:t xml:space="preserve"> </w:t>
      </w:r>
      <w:r w:rsidRPr="0023252B">
        <w:rPr>
          <w:rFonts w:ascii="GHEA Grapalat" w:hAnsi="GHEA Grapalat" w:cs="Sylfaen"/>
          <w:sz w:val="20"/>
          <w:lang w:val="hy-AM"/>
        </w:rPr>
        <w:t>работать</w:t>
      </w:r>
      <w:r w:rsidRPr="0023252B">
        <w:rPr>
          <w:rFonts w:ascii="GHEA Grapalat" w:hAnsi="GHEA Grapalat" w:cs="Sylfaen"/>
          <w:sz w:val="20"/>
          <w:lang w:val="af-ZA"/>
        </w:rPr>
        <w:t xml:space="preserve"> </w:t>
      </w:r>
      <w:r w:rsidRPr="0023252B">
        <w:rPr>
          <w:rFonts w:ascii="GHEA Grapalat" w:hAnsi="GHEA Grapalat" w:cs="Sylfaen"/>
          <w:sz w:val="20"/>
          <w:lang w:val="hy-AM"/>
        </w:rPr>
        <w:t>доступность</w:t>
      </w:r>
      <w:r w:rsidRPr="0023252B">
        <w:rPr>
          <w:rFonts w:ascii="GHEA Grapalat" w:hAnsi="GHEA Grapalat" w:cs="Sylfaen"/>
          <w:sz w:val="20"/>
          <w:lang w:val="af-ZA"/>
        </w:rPr>
        <w:t xml:space="preserve"> </w:t>
      </w:r>
      <w:r w:rsidRPr="0023252B">
        <w:rPr>
          <w:rFonts w:ascii="GHEA Grapalat" w:hAnsi="GHEA Grapalat" w:cs="Sylfaen"/>
          <w:sz w:val="20"/>
          <w:lang w:val="hy-AM"/>
        </w:rPr>
        <w:t xml:space="preserve">в </w:t>
      </w:r>
      <w:r w:rsidRPr="0023252B">
        <w:rPr>
          <w:rFonts w:ascii="GHEA Grapalat" w:hAnsi="GHEA Grapalat" w:cs="Sylfaen"/>
          <w:sz w:val="20"/>
          <w:lang w:val="af-ZA"/>
        </w:rPr>
        <w:t xml:space="preserve">данном </w:t>
      </w:r>
      <w:r w:rsidRPr="0023252B">
        <w:rPr>
          <w:rFonts w:ascii="GHEA Grapalat" w:hAnsi="GHEA Grapalat" w:cs="Sylfaen"/>
          <w:sz w:val="20"/>
          <w:lang w:val="hy-AM"/>
        </w:rPr>
        <w:t>случае</w:t>
      </w:r>
      <w:r w:rsidRPr="0023252B">
        <w:rPr>
          <w:rFonts w:ascii="GHEA Grapalat" w:hAnsi="GHEA Grapalat" w:cs="Sylfaen"/>
          <w:sz w:val="20"/>
          <w:lang w:val="af-ZA"/>
        </w:rPr>
        <w:t xml:space="preserve"> </w:t>
      </w:r>
      <w:r w:rsidRPr="0023252B">
        <w:rPr>
          <w:rFonts w:ascii="GHEA Grapalat" w:hAnsi="GHEA Grapalat" w:cs="Sylfaen"/>
          <w:sz w:val="20"/>
          <w:lang w:val="hy-AM"/>
        </w:rPr>
        <w:t>судебный</w:t>
      </w:r>
      <w:r w:rsidRPr="0023252B">
        <w:rPr>
          <w:rFonts w:ascii="GHEA Grapalat" w:hAnsi="GHEA Grapalat" w:cs="Sylfaen"/>
          <w:sz w:val="20"/>
          <w:lang w:val="af-ZA"/>
        </w:rPr>
        <w:t xml:space="preserve"> </w:t>
      </w:r>
      <w:r w:rsidRPr="0023252B">
        <w:rPr>
          <w:rFonts w:ascii="GHEA Grapalat" w:hAnsi="GHEA Grapalat" w:cs="Sylfaen"/>
          <w:sz w:val="20"/>
          <w:lang w:val="hy-AM"/>
        </w:rPr>
        <w:t>в случае</w:t>
      </w:r>
      <w:r w:rsidRPr="0023252B">
        <w:rPr>
          <w:rFonts w:ascii="GHEA Grapalat" w:hAnsi="GHEA Grapalat" w:cs="Sylfaen"/>
          <w:sz w:val="20"/>
          <w:lang w:val="af-ZA"/>
        </w:rPr>
        <w:t xml:space="preserve"> </w:t>
      </w:r>
      <w:r w:rsidRPr="0023252B">
        <w:rPr>
          <w:rFonts w:ascii="GHEA Grapalat" w:hAnsi="GHEA Grapalat" w:cs="Sylfaen"/>
          <w:sz w:val="20"/>
          <w:lang w:val="hy-AM"/>
        </w:rPr>
        <w:t>финальный</w:t>
      </w:r>
      <w:r w:rsidRPr="0023252B">
        <w:rPr>
          <w:rFonts w:ascii="GHEA Grapalat" w:hAnsi="GHEA Grapalat" w:cs="Sylfaen"/>
          <w:sz w:val="20"/>
          <w:lang w:val="af-ZA"/>
        </w:rPr>
        <w:t xml:space="preserve"> </w:t>
      </w:r>
      <w:r w:rsidRPr="0023252B">
        <w:rPr>
          <w:rFonts w:ascii="GHEA Grapalat" w:hAnsi="GHEA Grapalat" w:cs="Sylfaen"/>
          <w:sz w:val="20"/>
          <w:lang w:val="hy-AM"/>
        </w:rPr>
        <w:t>судебный</w:t>
      </w:r>
      <w:r w:rsidRPr="0023252B">
        <w:rPr>
          <w:rFonts w:ascii="GHEA Grapalat" w:hAnsi="GHEA Grapalat" w:cs="Sylfaen"/>
          <w:sz w:val="20"/>
          <w:lang w:val="af-ZA"/>
        </w:rPr>
        <w:t xml:space="preserve"> </w:t>
      </w:r>
      <w:r w:rsidRPr="0023252B">
        <w:rPr>
          <w:rFonts w:ascii="GHEA Grapalat" w:hAnsi="GHEA Grapalat" w:cs="Sylfaen"/>
          <w:sz w:val="20"/>
          <w:lang w:val="hy-AM"/>
        </w:rPr>
        <w:t>акт</w:t>
      </w:r>
      <w:r w:rsidRPr="0023252B">
        <w:rPr>
          <w:rFonts w:ascii="GHEA Grapalat" w:hAnsi="GHEA Grapalat" w:cs="Sylfaen"/>
          <w:sz w:val="20"/>
          <w:lang w:val="af-ZA"/>
        </w:rPr>
        <w:t xml:space="preserve"> </w:t>
      </w:r>
      <w:r w:rsidRPr="0023252B">
        <w:rPr>
          <w:rFonts w:ascii="GHEA Grapalat" w:hAnsi="GHEA Grapalat" w:cs="Sylfaen"/>
          <w:sz w:val="20"/>
          <w:lang w:val="hy-AM"/>
        </w:rPr>
        <w:t>сила</w:t>
      </w:r>
      <w:r w:rsidRPr="0023252B">
        <w:rPr>
          <w:rFonts w:ascii="GHEA Grapalat" w:hAnsi="GHEA Grapalat" w:cs="Sylfaen"/>
          <w:sz w:val="20"/>
          <w:lang w:val="af-ZA"/>
        </w:rPr>
        <w:t xml:space="preserve"> </w:t>
      </w:r>
      <w:r w:rsidRPr="0023252B">
        <w:rPr>
          <w:rFonts w:ascii="GHEA Grapalat" w:hAnsi="GHEA Grapalat" w:cs="Sylfaen"/>
          <w:sz w:val="20"/>
          <w:lang w:val="hy-AM"/>
        </w:rPr>
        <w:t>в</w:t>
      </w:r>
      <w:r w:rsidRPr="0023252B">
        <w:rPr>
          <w:rFonts w:ascii="GHEA Grapalat" w:hAnsi="GHEA Grapalat" w:cs="Sylfaen"/>
          <w:sz w:val="20"/>
          <w:lang w:val="af-ZA"/>
        </w:rPr>
        <w:t xml:space="preserve"> </w:t>
      </w:r>
      <w:r w:rsidRPr="0023252B">
        <w:rPr>
          <w:rFonts w:ascii="GHEA Grapalat" w:hAnsi="GHEA Grapalat" w:cs="Sylfaen"/>
          <w:sz w:val="20"/>
          <w:lang w:val="hy-AM"/>
        </w:rPr>
        <w:t>войти</w:t>
      </w:r>
      <w:r w:rsidRPr="0023252B">
        <w:rPr>
          <w:rFonts w:ascii="GHEA Grapalat" w:hAnsi="GHEA Grapalat" w:cs="Sylfaen"/>
          <w:sz w:val="20"/>
          <w:lang w:val="af-ZA"/>
        </w:rPr>
        <w:t xml:space="preserve"> </w:t>
      </w:r>
      <w:r w:rsidRPr="0023252B">
        <w:rPr>
          <w:rFonts w:ascii="GHEA Grapalat" w:hAnsi="GHEA Grapalat" w:cs="Sylfaen"/>
          <w:sz w:val="20"/>
          <w:lang w:val="hy-AM"/>
        </w:rPr>
        <w:t>в день</w:t>
      </w:r>
      <w:r w:rsidRPr="0023252B">
        <w:rPr>
          <w:rFonts w:ascii="GHEA Grapalat" w:hAnsi="GHEA Grapalat" w:cs="Sylfaen"/>
          <w:sz w:val="20"/>
          <w:lang w:val="af-ZA"/>
        </w:rPr>
        <w:t xml:space="preserve"> </w:t>
      </w:r>
      <w:r w:rsidRPr="0023252B">
        <w:rPr>
          <w:rFonts w:ascii="GHEA Grapalat" w:hAnsi="GHEA Grapalat" w:cs="Sylfaen"/>
          <w:sz w:val="20"/>
          <w:lang w:val="hy-AM"/>
        </w:rPr>
        <w:t>следующий</w:t>
      </w:r>
      <w:r w:rsidRPr="0023252B">
        <w:rPr>
          <w:rFonts w:ascii="GHEA Grapalat" w:hAnsi="GHEA Grapalat" w:cs="Sylfaen"/>
          <w:sz w:val="20"/>
          <w:lang w:val="af-ZA"/>
        </w:rPr>
        <w:t xml:space="preserve"> </w:t>
      </w:r>
      <w:r w:rsidRPr="0023252B">
        <w:rPr>
          <w:rFonts w:ascii="GHEA Grapalat" w:hAnsi="GHEA Grapalat" w:cs="Sylfaen"/>
          <w:sz w:val="20"/>
          <w:lang w:val="hy-AM"/>
        </w:rPr>
        <w:t>пятый</w:t>
      </w:r>
      <w:r w:rsidRPr="0023252B">
        <w:rPr>
          <w:rFonts w:ascii="GHEA Grapalat" w:hAnsi="GHEA Grapalat" w:cs="Sylfaen"/>
          <w:sz w:val="20"/>
          <w:lang w:val="af-ZA"/>
        </w:rPr>
        <w:t xml:space="preserve"> </w:t>
      </w:r>
      <w:r w:rsidRPr="0023252B">
        <w:rPr>
          <w:rFonts w:ascii="GHEA Grapalat" w:hAnsi="GHEA Grapalat" w:cs="Sylfaen"/>
          <w:sz w:val="20"/>
          <w:lang w:val="hy-AM"/>
        </w:rPr>
        <w:t xml:space="preserve">день </w:t>
      </w:r>
      <w:r w:rsidRPr="0023252B">
        <w:rPr>
          <w:rFonts w:ascii="GHEA Grapalat" w:hAnsi="GHEA Grapalat" w:cs="Sylfaen"/>
          <w:sz w:val="20"/>
          <w:lang w:val="af-ZA"/>
        </w:rPr>
        <w:t xml:space="preserve">, если </w:t>
      </w:r>
      <w:r w:rsidRPr="0023252B">
        <w:rPr>
          <w:rFonts w:ascii="GHEA Grapalat" w:hAnsi="GHEA Grapalat" w:cs="Sylfaen"/>
          <w:sz w:val="20"/>
          <w:lang w:val="hy-AM"/>
        </w:rPr>
        <w:t>судебный</w:t>
      </w:r>
      <w:r w:rsidRPr="0023252B">
        <w:rPr>
          <w:rFonts w:ascii="GHEA Grapalat" w:hAnsi="GHEA Grapalat" w:cs="Sylfaen"/>
          <w:sz w:val="20"/>
          <w:lang w:val="af-ZA"/>
        </w:rPr>
        <w:t xml:space="preserve"> </w:t>
      </w:r>
      <w:r w:rsidRPr="0023252B">
        <w:rPr>
          <w:rFonts w:ascii="GHEA Grapalat" w:hAnsi="GHEA Grapalat" w:cs="Sylfaen"/>
          <w:sz w:val="20"/>
          <w:lang w:val="hy-AM"/>
        </w:rPr>
        <w:t>экзамен</w:t>
      </w:r>
      <w:r w:rsidRPr="0023252B">
        <w:rPr>
          <w:rFonts w:ascii="GHEA Grapalat" w:hAnsi="GHEA Grapalat" w:cs="Sylfaen"/>
          <w:sz w:val="20"/>
          <w:lang w:val="af-ZA"/>
        </w:rPr>
        <w:t xml:space="preserve"> </w:t>
      </w:r>
      <w:r w:rsidRPr="0023252B">
        <w:rPr>
          <w:rFonts w:ascii="GHEA Grapalat" w:hAnsi="GHEA Grapalat" w:cs="Sylfaen"/>
          <w:sz w:val="20"/>
          <w:lang w:val="hy-AM"/>
        </w:rPr>
        <w:t>с результатом</w:t>
      </w:r>
      <w:r w:rsidRPr="0023252B">
        <w:rPr>
          <w:rFonts w:ascii="GHEA Grapalat" w:hAnsi="GHEA Grapalat" w:cs="Sylfaen"/>
          <w:sz w:val="20"/>
          <w:lang w:val="af-ZA"/>
        </w:rPr>
        <w:t xml:space="preserve"> </w:t>
      </w:r>
      <w:r w:rsidRPr="0023252B">
        <w:rPr>
          <w:rFonts w:ascii="GHEA Grapalat" w:hAnsi="GHEA Grapalat" w:cs="Sylfaen"/>
          <w:sz w:val="20"/>
          <w:lang w:val="hy-AM"/>
        </w:rPr>
        <w:t>решение</w:t>
      </w:r>
      <w:r w:rsidRPr="0023252B">
        <w:rPr>
          <w:rFonts w:ascii="GHEA Grapalat" w:hAnsi="GHEA Grapalat" w:cs="Sylfaen"/>
          <w:sz w:val="20"/>
          <w:lang w:val="af-ZA"/>
        </w:rPr>
        <w:t xml:space="preserve"> </w:t>
      </w:r>
      <w:r w:rsidRPr="0023252B">
        <w:rPr>
          <w:rFonts w:ascii="GHEA Grapalat" w:hAnsi="GHEA Grapalat" w:cs="Sylfaen"/>
          <w:sz w:val="20"/>
          <w:lang w:val="hy-AM"/>
        </w:rPr>
        <w:t>производительность</w:t>
      </w:r>
      <w:r w:rsidRPr="0023252B">
        <w:rPr>
          <w:rFonts w:ascii="GHEA Grapalat" w:hAnsi="GHEA Grapalat" w:cs="Sylfaen"/>
          <w:sz w:val="20"/>
          <w:lang w:val="af-ZA"/>
        </w:rPr>
        <w:t xml:space="preserve"> </w:t>
      </w:r>
      <w:r w:rsidRPr="0023252B">
        <w:rPr>
          <w:rFonts w:ascii="GHEA Grapalat" w:hAnsi="GHEA Grapalat" w:cs="Sylfaen"/>
          <w:sz w:val="20"/>
          <w:lang w:val="hy-AM"/>
        </w:rPr>
        <w:t>возможность</w:t>
      </w:r>
      <w:r w:rsidRPr="0023252B">
        <w:rPr>
          <w:rFonts w:ascii="GHEA Grapalat" w:hAnsi="GHEA Grapalat" w:cs="Sylfaen"/>
          <w:sz w:val="20"/>
          <w:lang w:val="af-ZA"/>
        </w:rPr>
        <w:t xml:space="preserve"> </w:t>
      </w:r>
      <w:r w:rsidRPr="0023252B">
        <w:rPr>
          <w:rFonts w:ascii="GHEA Grapalat" w:hAnsi="GHEA Grapalat" w:cs="Sylfaen"/>
          <w:sz w:val="20"/>
          <w:lang w:val="hy-AM"/>
        </w:rPr>
        <w:t>нет</w:t>
      </w:r>
      <w:r w:rsidRPr="0023252B">
        <w:rPr>
          <w:rFonts w:ascii="GHEA Grapalat" w:hAnsi="GHEA Grapalat" w:cs="Sylfaen"/>
          <w:sz w:val="20"/>
          <w:lang w:val="af-ZA"/>
        </w:rPr>
        <w:t xml:space="preserve"> </w:t>
      </w:r>
      <w:r w:rsidRPr="0023252B">
        <w:rPr>
          <w:rFonts w:ascii="GHEA Grapalat" w:hAnsi="GHEA Grapalat" w:cs="Sylfaen"/>
          <w:sz w:val="20"/>
          <w:lang w:val="hy-AM"/>
        </w:rPr>
        <w:t>ушел.</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 xml:space="preserve">Или </w:t>
      </w:r>
      <w:r w:rsidR="00C8399F" w:rsidRPr="00015CC3">
        <w:rPr>
          <w:rFonts w:ascii="GHEA Grapalat" w:hAnsi="GHEA Grapalat" w:cs="Sylfaen"/>
          <w:sz w:val="20"/>
          <w:lang w:val="af-ZA"/>
        </w:rPr>
        <w:t>:</w:t>
      </w:r>
    </w:p>
    <w:p w14:paraId="17E6CE48" w14:textId="77777777" w:rsidR="00C8399F" w:rsidRPr="00015CC3" w:rsidRDefault="00C8399F" w:rsidP="004E649B">
      <w:pPr>
        <w:pStyle w:val="ListParagraph"/>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ru-RU"/>
        </w:rPr>
        <w:t xml:space="preserve">уполномоченный </w:t>
      </w:r>
      <w:r w:rsidRPr="00015CC3">
        <w:rPr>
          <w:rFonts w:ascii="GHEA Grapalat" w:hAnsi="GHEA Grapalat" w:cs="Sylfaen"/>
          <w:sz w:val="20"/>
          <w:lang w:val="af-ZA"/>
        </w:rPr>
        <w:t xml:space="preserve">в соответствии с настоящим пунктом </w:t>
      </w:r>
      <w:r w:rsidRPr="00015CC3">
        <w:rPr>
          <w:rFonts w:ascii="GHEA Grapalat" w:hAnsi="GHEA Grapalat" w:cs="Sylfaen"/>
          <w:sz w:val="20"/>
        </w:rPr>
        <w:t xml:space="preserve">на момент окончания срока представления решения в орган участник или лицо, подписавшее контракт, оплатили </w:t>
      </w:r>
      <w:r w:rsidRPr="00015CC3">
        <w:rPr>
          <w:rFonts w:ascii="GHEA Grapalat" w:hAnsi="GHEA Grapalat" w:cs="Sylfaen"/>
          <w:sz w:val="20"/>
          <w:lang w:val="ru-RU"/>
        </w:rPr>
        <w:t xml:space="preserve">сумму </w:t>
      </w:r>
      <w:r w:rsidRPr="00015CC3">
        <w:rPr>
          <w:rFonts w:ascii="GHEA Grapalat" w:hAnsi="GHEA Grapalat" w:cs="Sylfaen"/>
          <w:sz w:val="20"/>
          <w:lang w:val="af-ZA"/>
        </w:rPr>
        <w:t>заявки, контракта и/или квалификационного обеспечения, то заказчик не представляет мотивированное решение о включении данного участник списка в уполномоченный орган;</w:t>
      </w:r>
    </w:p>
    <w:p w14:paraId="0C845D73" w14:textId="5FCB7C3D" w:rsidR="00C8399F" w:rsidRPr="0023252B" w:rsidRDefault="00C8399F" w:rsidP="00C8399F">
      <w:pPr>
        <w:pStyle w:val="ListParagraph"/>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Оплата заявки, контракта и/или суммы квалификационного обеспечения участником или лицом, подписавшим контракт, осуществлялась </w:t>
      </w:r>
      <w:r w:rsidRPr="0023252B">
        <w:rPr>
          <w:rFonts w:ascii="GHEA Grapalat" w:hAnsi="GHEA Grapalat" w:cs="Sylfaen"/>
          <w:sz w:val="20"/>
          <w:lang w:val="ru-RU"/>
        </w:rPr>
        <w:t>уполномоченным лицом.</w:t>
      </w:r>
      <w:r w:rsidRPr="0023252B">
        <w:rPr>
          <w:rFonts w:ascii="GHEA Grapalat" w:hAnsi="GHEA Grapalat" w:cs="Sylfaen"/>
          <w:sz w:val="20"/>
          <w:lang w:val="af-ZA"/>
        </w:rPr>
        <w:t xml:space="preserve"> </w:t>
      </w:r>
      <w:r w:rsidRPr="005F1470">
        <w:rPr>
          <w:rFonts w:ascii="GHEA Grapalat" w:hAnsi="GHEA Grapalat" w:cs="Sylfaen"/>
          <w:sz w:val="20"/>
          <w:lang w:val="ru-RU"/>
        </w:rPr>
        <w:t xml:space="preserve">после истечения </w:t>
      </w:r>
      <w:r w:rsidRPr="0023252B">
        <w:rPr>
          <w:rFonts w:ascii="GHEA Grapalat" w:hAnsi="GHEA Grapalat" w:cs="Sylfaen"/>
          <w:sz w:val="20"/>
        </w:rPr>
        <w:t xml:space="preserve">срока представления решения в </w:t>
      </w:r>
      <w:r w:rsidRPr="0023252B">
        <w:rPr>
          <w:rFonts w:ascii="GHEA Grapalat" w:hAnsi="GHEA Grapalat" w:cs="Sylfaen"/>
          <w:sz w:val="20"/>
          <w:lang w:val="ru-RU"/>
        </w:rPr>
        <w:t>орган</w:t>
      </w:r>
      <w:r w:rsidRPr="0023252B">
        <w:rPr>
          <w:rFonts w:ascii="GHEA Grapalat" w:hAnsi="GHEA Grapalat" w:cs="Sylfaen"/>
          <w:sz w:val="20"/>
          <w:lang w:val="af-ZA"/>
        </w:rPr>
        <w:t xml:space="preserve"> </w:t>
      </w:r>
      <w:r w:rsidRPr="005F1470">
        <w:rPr>
          <w:rFonts w:ascii="GHEA Grapalat" w:hAnsi="GHEA Grapalat" w:cs="Sylfaen"/>
          <w:sz w:val="20"/>
          <w:lang w:val="ru-RU"/>
        </w:rPr>
        <w:t xml:space="preserve">тогда </w:t>
      </w:r>
      <w:r w:rsidRPr="0023252B">
        <w:rPr>
          <w:rFonts w:ascii="GHEA Grapalat" w:hAnsi="GHEA Grapalat" w:cs="Sylfaen"/>
          <w:sz w:val="20"/>
          <w:lang w:val="af-ZA"/>
        </w:rPr>
        <w:t xml:space="preserve">, </w:t>
      </w:r>
      <w:r w:rsidRPr="005F1470">
        <w:rPr>
          <w:rFonts w:ascii="GHEA Grapalat" w:hAnsi="GHEA Grapalat" w:cs="Sylfaen"/>
          <w:sz w:val="20"/>
          <w:lang w:val="ru-RU"/>
        </w:rPr>
        <w:t>но</w:t>
      </w:r>
      <w:r w:rsidRPr="0023252B">
        <w:rPr>
          <w:rFonts w:ascii="GHEA Grapalat" w:hAnsi="GHEA Grapalat" w:cs="Sylfaen"/>
          <w:sz w:val="20"/>
          <w:lang w:val="af-ZA"/>
        </w:rPr>
        <w:t xml:space="preserve"> </w:t>
      </w:r>
      <w:r w:rsidRPr="005F1470">
        <w:rPr>
          <w:rFonts w:ascii="GHEA Grapalat" w:hAnsi="GHEA Grapalat" w:cs="Sylfaen"/>
          <w:sz w:val="20"/>
          <w:lang w:val="ru-RU"/>
        </w:rPr>
        <w:t>нет</w:t>
      </w:r>
      <w:r w:rsidRPr="0023252B">
        <w:rPr>
          <w:rFonts w:ascii="GHEA Grapalat" w:hAnsi="GHEA Grapalat" w:cs="Sylfaen"/>
          <w:sz w:val="20"/>
          <w:lang w:val="af-ZA"/>
        </w:rPr>
        <w:t xml:space="preserve"> </w:t>
      </w:r>
      <w:r w:rsidRPr="005F1470">
        <w:rPr>
          <w:rFonts w:ascii="GHEA Grapalat" w:hAnsi="GHEA Grapalat" w:cs="Sylfaen"/>
          <w:sz w:val="20"/>
          <w:lang w:val="ru-RU"/>
        </w:rPr>
        <w:t xml:space="preserve">позже </w:t>
      </w:r>
      <w:r w:rsidRPr="0023252B">
        <w:rPr>
          <w:rFonts w:ascii="GHEA Grapalat" w:hAnsi="GHEA Grapalat" w:cs="Sylfaen"/>
          <w:sz w:val="20"/>
          <w:lang w:val="af-ZA"/>
        </w:rPr>
        <w:t xml:space="preserve">, чем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 xml:space="preserve">истечения сорокадневного срока, установленного уполномоченным органом для включения участника в список </w:t>
      </w:r>
      <w:r w:rsidR="00653DBE" w:rsidRPr="0023252B">
        <w:rPr>
          <w:rFonts w:ascii="GHEA Grapalat" w:hAnsi="GHEA Grapalat" w:cs="Sylfaen"/>
          <w:sz w:val="20"/>
          <w:lang w:val="hy-AM"/>
        </w:rPr>
        <w:t>,</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и</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решение</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получать</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следующий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сороковой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дня</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по состоянию на</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участвовать</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к</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решение</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обращаться</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касательно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инициирован</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и:</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незавершенный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судебный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работать</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доступность</w:t>
      </w:r>
      <w:r w:rsidR="00653DBE" w:rsidRPr="0023252B">
        <w:rPr>
          <w:rFonts w:ascii="GHEA Grapalat" w:hAnsi="GHEA Grapalat" w:cs="Sylfaen"/>
          <w:sz w:val="20"/>
          <w:lang w:val="af-ZA"/>
        </w:rPr>
        <w:t xml:space="preserve"> </w:t>
      </w:r>
      <w:r w:rsidR="00653DBE" w:rsidRPr="005F1470">
        <w:rPr>
          <w:rFonts w:ascii="GHEA Grapalat" w:hAnsi="GHEA Grapalat" w:cs="Sylfaen"/>
          <w:sz w:val="20"/>
          <w:lang w:val="ru-RU"/>
        </w:rPr>
        <w:t xml:space="preserve">в </w:t>
      </w:r>
      <w:r w:rsidR="00653DBE" w:rsidRPr="0023252B">
        <w:rPr>
          <w:rFonts w:ascii="GHEA Grapalat" w:hAnsi="GHEA Grapalat" w:cs="Sylfaen"/>
          <w:sz w:val="20"/>
          <w:lang w:val="ru-RU"/>
        </w:rPr>
        <w:t xml:space="preserve">случае </w:t>
      </w:r>
      <w:r w:rsidR="00653DBE" w:rsidRPr="0023252B">
        <w:rPr>
          <w:rFonts w:ascii="GHEA Grapalat" w:hAnsi="GHEA Grapalat" w:cs="Sylfaen"/>
          <w:sz w:val="20"/>
          <w:lang w:val="af-ZA"/>
        </w:rPr>
        <w:t xml:space="preserve">нет </w:t>
      </w:r>
      <w:r w:rsidR="00653DBE" w:rsidRPr="005F1470">
        <w:rPr>
          <w:rFonts w:ascii="GHEA Grapalat" w:hAnsi="GHEA Grapalat" w:cs="Sylfaen"/>
          <w:sz w:val="20"/>
          <w:lang w:val="ru-RU"/>
        </w:rPr>
        <w:t xml:space="preserve">позже </w:t>
      </w:r>
      <w:r w:rsidR="00653DBE" w:rsidRPr="0023252B">
        <w:rPr>
          <w:rFonts w:ascii="GHEA Grapalat" w:hAnsi="GHEA Grapalat" w:cs="Sylfaen"/>
          <w:sz w:val="20"/>
          <w:lang w:val="af-ZA"/>
        </w:rPr>
        <w:t>, чем</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данный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судебный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в случае</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финальный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судебный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акт</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сила</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входя</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5F1470">
        <w:rPr>
          <w:rFonts w:ascii="GHEA Grapalat" w:hAnsi="GHEA Grapalat" w:cs="Sylfaen"/>
          <w:sz w:val="20"/>
          <w:lang w:val="ru-RU"/>
        </w:rPr>
        <w:t>затем</w:t>
      </w:r>
      <w:r w:rsidRPr="0023252B">
        <w:rPr>
          <w:rFonts w:ascii="GHEA Grapalat" w:hAnsi="GHEA Grapalat" w:cs="Sylfaen"/>
          <w:sz w:val="20"/>
          <w:lang w:val="af-ZA"/>
        </w:rPr>
        <w:t xml:space="preserve"> </w:t>
      </w:r>
      <w:r w:rsidRPr="005F1470">
        <w:rPr>
          <w:rFonts w:ascii="GHEA Grapalat" w:hAnsi="GHEA Grapalat" w:cs="Sylfaen"/>
          <w:sz w:val="20"/>
          <w:lang w:val="ru-RU"/>
        </w:rPr>
        <w:t>клиент</w:t>
      </w:r>
      <w:r w:rsidRPr="0023252B">
        <w:rPr>
          <w:rFonts w:ascii="GHEA Grapalat" w:hAnsi="GHEA Grapalat" w:cs="Sylfaen"/>
          <w:sz w:val="20"/>
          <w:lang w:val="af-ZA"/>
        </w:rPr>
        <w:t xml:space="preserve"> </w:t>
      </w:r>
      <w:r w:rsidRPr="005F1470">
        <w:rPr>
          <w:rFonts w:ascii="GHEA Grapalat" w:hAnsi="GHEA Grapalat" w:cs="Sylfaen"/>
          <w:sz w:val="20"/>
          <w:lang w:val="ru-RU"/>
        </w:rPr>
        <w:t>этого</w:t>
      </w:r>
      <w:r w:rsidRPr="0023252B">
        <w:rPr>
          <w:rFonts w:ascii="GHEA Grapalat" w:hAnsi="GHEA Grapalat" w:cs="Sylfaen"/>
          <w:sz w:val="20"/>
          <w:lang w:val="af-ZA"/>
        </w:rPr>
        <w:t xml:space="preserve"> </w:t>
      </w:r>
      <w:r w:rsidRPr="005F1470">
        <w:rPr>
          <w:rFonts w:ascii="GHEA Grapalat" w:hAnsi="GHEA Grapalat" w:cs="Sylfaen"/>
          <w:sz w:val="20"/>
          <w:lang w:val="ru-RU"/>
        </w:rPr>
        <w:t>о</w:t>
      </w:r>
      <w:r w:rsidRPr="0023252B">
        <w:rPr>
          <w:rFonts w:ascii="GHEA Grapalat" w:hAnsi="GHEA Grapalat" w:cs="Sylfaen"/>
          <w:sz w:val="20"/>
          <w:lang w:val="af-ZA"/>
        </w:rPr>
        <w:t xml:space="preserve"> </w:t>
      </w:r>
      <w:r w:rsidRPr="005F1470">
        <w:rPr>
          <w:rFonts w:ascii="GHEA Grapalat" w:hAnsi="GHEA Grapalat" w:cs="Sylfaen"/>
          <w:sz w:val="20"/>
          <w:lang w:val="ru-RU"/>
        </w:rPr>
        <w:t>в письменной форме</w:t>
      </w:r>
      <w:r w:rsidRPr="0023252B">
        <w:rPr>
          <w:rFonts w:ascii="GHEA Grapalat" w:hAnsi="GHEA Grapalat" w:cs="Sylfaen"/>
          <w:sz w:val="20"/>
          <w:lang w:val="af-ZA"/>
        </w:rPr>
        <w:t xml:space="preserve"> </w:t>
      </w:r>
      <w:r w:rsidRPr="005F1470">
        <w:rPr>
          <w:rFonts w:ascii="GHEA Grapalat" w:hAnsi="GHEA Grapalat" w:cs="Sylfaen"/>
          <w:sz w:val="20"/>
          <w:lang w:val="ru-RU"/>
        </w:rPr>
        <w:t>информирует</w:t>
      </w:r>
      <w:r w:rsidRPr="0023252B">
        <w:rPr>
          <w:rFonts w:ascii="GHEA Grapalat" w:hAnsi="GHEA Grapalat" w:cs="Sylfaen"/>
          <w:sz w:val="20"/>
          <w:lang w:val="af-ZA"/>
        </w:rPr>
        <w:t xml:space="preserve"> </w:t>
      </w:r>
      <w:r w:rsidRPr="005F1470">
        <w:rPr>
          <w:rFonts w:ascii="GHEA Grapalat" w:hAnsi="GHEA Grapalat" w:cs="Sylfaen"/>
          <w:sz w:val="20"/>
          <w:lang w:val="ru-RU"/>
        </w:rPr>
        <w:t>является</w:t>
      </w:r>
      <w:r w:rsidRPr="0023252B">
        <w:rPr>
          <w:rFonts w:ascii="GHEA Grapalat" w:hAnsi="GHEA Grapalat" w:cs="Sylfaen"/>
          <w:sz w:val="20"/>
          <w:lang w:val="af-ZA"/>
        </w:rPr>
        <w:t xml:space="preserve"> </w:t>
      </w:r>
      <w:r w:rsidRPr="005F1470">
        <w:rPr>
          <w:rFonts w:ascii="GHEA Grapalat" w:hAnsi="GHEA Grapalat" w:cs="Sylfaen"/>
          <w:sz w:val="20"/>
          <w:lang w:val="ru-RU"/>
        </w:rPr>
        <w:t>уполномоченный</w:t>
      </w:r>
      <w:r w:rsidRPr="0023252B">
        <w:rPr>
          <w:rFonts w:ascii="GHEA Grapalat" w:hAnsi="GHEA Grapalat" w:cs="Sylfaen"/>
          <w:sz w:val="20"/>
          <w:lang w:val="af-ZA"/>
        </w:rPr>
        <w:t xml:space="preserve"> </w:t>
      </w:r>
      <w:r w:rsidRPr="005F1470">
        <w:rPr>
          <w:rFonts w:ascii="GHEA Grapalat" w:hAnsi="GHEA Grapalat" w:cs="Sylfaen"/>
          <w:sz w:val="20"/>
          <w:lang w:val="ru-RU"/>
        </w:rPr>
        <w:t xml:space="preserve">тело </w:t>
      </w:r>
      <w:r w:rsidRPr="0023252B">
        <w:rPr>
          <w:rFonts w:ascii="GHEA Grapalat" w:hAnsi="GHEA Grapalat" w:cs="Sylfaen"/>
          <w:sz w:val="20"/>
          <w:lang w:val="af-ZA"/>
        </w:rPr>
        <w:t>которого</w:t>
      </w:r>
      <w:r w:rsidRPr="005F1470">
        <w:rPr>
          <w:rFonts w:ascii="GHEA Grapalat" w:hAnsi="GHEA Grapalat" w:cs="Sylfaen"/>
          <w:sz w:val="20"/>
          <w:lang w:val="ru-RU"/>
        </w:rPr>
        <w:t>​</w:t>
      </w:r>
      <w:r w:rsidRPr="0023252B">
        <w:rPr>
          <w:rFonts w:ascii="GHEA Grapalat" w:hAnsi="GHEA Grapalat" w:cs="Sylfaen"/>
          <w:sz w:val="20"/>
          <w:lang w:val="af-ZA"/>
        </w:rPr>
        <w:t xml:space="preserve"> </w:t>
      </w:r>
      <w:r w:rsidRPr="005F1470">
        <w:rPr>
          <w:rFonts w:ascii="GHEA Grapalat" w:hAnsi="GHEA Grapalat" w:cs="Sylfaen"/>
          <w:sz w:val="20"/>
          <w:lang w:val="ru-RU"/>
        </w:rPr>
        <w:t>на основе</w:t>
      </w:r>
      <w:r w:rsidRPr="0023252B">
        <w:rPr>
          <w:rFonts w:ascii="GHEA Grapalat" w:hAnsi="GHEA Grapalat" w:cs="Sylfaen"/>
          <w:sz w:val="20"/>
          <w:lang w:val="af-ZA"/>
        </w:rPr>
        <w:t xml:space="preserve"> </w:t>
      </w:r>
      <w:r w:rsidRPr="005F1470">
        <w:rPr>
          <w:rFonts w:ascii="GHEA Grapalat" w:hAnsi="GHEA Grapalat" w:cs="Sylfaen"/>
          <w:sz w:val="20"/>
          <w:lang w:val="ru-RU"/>
        </w:rPr>
        <w:t>на</w:t>
      </w:r>
      <w:r w:rsidRPr="0023252B">
        <w:rPr>
          <w:rFonts w:ascii="GHEA Grapalat" w:hAnsi="GHEA Grapalat" w:cs="Sylfaen"/>
          <w:sz w:val="20"/>
          <w:lang w:val="af-ZA"/>
        </w:rPr>
        <w:t xml:space="preserve"> </w:t>
      </w:r>
      <w:r w:rsidRPr="005F1470">
        <w:rPr>
          <w:rFonts w:ascii="GHEA Grapalat" w:hAnsi="GHEA Grapalat" w:cs="Sylfaen"/>
          <w:sz w:val="20"/>
          <w:lang w:val="ru-RU"/>
        </w:rPr>
        <w:t>участник</w:t>
      </w:r>
      <w:r w:rsidRPr="0023252B">
        <w:rPr>
          <w:rFonts w:ascii="GHEA Grapalat" w:hAnsi="GHEA Grapalat" w:cs="Sylfaen"/>
          <w:sz w:val="20"/>
          <w:lang w:val="af-ZA"/>
        </w:rPr>
        <w:t xml:space="preserve"> </w:t>
      </w:r>
      <w:r w:rsidRPr="005F1470">
        <w:rPr>
          <w:rFonts w:ascii="GHEA Grapalat" w:hAnsi="GHEA Grapalat" w:cs="Sylfaen"/>
          <w:sz w:val="20"/>
          <w:lang w:val="ru-RU"/>
        </w:rPr>
        <w:t>нет</w:t>
      </w:r>
      <w:r w:rsidRPr="0023252B">
        <w:rPr>
          <w:rFonts w:ascii="GHEA Grapalat" w:hAnsi="GHEA Grapalat" w:cs="Sylfaen"/>
          <w:sz w:val="20"/>
          <w:lang w:val="af-ZA"/>
        </w:rPr>
        <w:t xml:space="preserve"> </w:t>
      </w:r>
      <w:r w:rsidRPr="005F1470">
        <w:rPr>
          <w:rFonts w:ascii="GHEA Grapalat" w:hAnsi="GHEA Grapalat" w:cs="Sylfaen"/>
          <w:sz w:val="20"/>
          <w:lang w:val="ru-RU"/>
        </w:rPr>
        <w:t>быть включенным</w:t>
      </w:r>
      <w:r w:rsidRPr="0023252B">
        <w:rPr>
          <w:rFonts w:ascii="GHEA Grapalat" w:hAnsi="GHEA Grapalat" w:cs="Sylfaen"/>
          <w:sz w:val="20"/>
          <w:lang w:val="af-ZA"/>
        </w:rPr>
        <w:t xml:space="preserve"> </w:t>
      </w:r>
      <w:r w:rsidRPr="005F1470">
        <w:rPr>
          <w:rFonts w:ascii="GHEA Grapalat" w:hAnsi="GHEA Grapalat" w:cs="Sylfaen"/>
          <w:sz w:val="20"/>
          <w:lang w:val="ru-RU"/>
        </w:rPr>
        <w:t xml:space="preserve">в списке </w:t>
      </w:r>
      <w:r w:rsidRPr="0023252B">
        <w:rPr>
          <w:rFonts w:ascii="GHEA Grapalat" w:hAnsi="GHEA Grapalat" w:cs="Sylfaen"/>
          <w:sz w:val="20"/>
          <w:lang w:val="af-ZA"/>
        </w:rPr>
        <w:t>.</w:t>
      </w:r>
    </w:p>
    <w:p w14:paraId="3CF140E0" w14:textId="5271EC5A" w:rsidR="00217530" w:rsidRPr="00015CC3"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 xml:space="preserve">При этом если заявление участника о наличии права на участие в закупке признано недостоверным или участник не представляет документы, предусмотренные в приглашении (в том числе подлежащие исправлению), в порядке и сроки, указанные в настоящем приглашении, или выбранный участник </w:t>
      </w:r>
      <w:r w:rsidRPr="00015CC3">
        <w:rPr>
          <w:rFonts w:ascii="GHEA Grapalat" w:hAnsi="GHEA Grapalat" w:cs="Sylfaen"/>
          <w:sz w:val="20"/>
          <w:lang w:val="hy-AM"/>
        </w:rPr>
        <w:t>не</w:t>
      </w:r>
      <w:r w:rsidRPr="00015CC3">
        <w:rPr>
          <w:rFonts w:ascii="GHEA Grapalat" w:hAnsi="GHEA Grapalat" w:cs="Sylfaen"/>
          <w:sz w:val="20"/>
          <w:lang w:val="af-ZA"/>
        </w:rPr>
        <w:t xml:space="preserve"> </w:t>
      </w:r>
      <w:r w:rsidRPr="00015CC3">
        <w:rPr>
          <w:rFonts w:ascii="GHEA Grapalat" w:hAnsi="GHEA Grapalat" w:cs="Sylfaen"/>
          <w:sz w:val="20"/>
          <w:lang w:val="hy-AM"/>
        </w:rPr>
        <w:t>подарок</w:t>
      </w:r>
      <w:r w:rsidRPr="00015CC3">
        <w:rPr>
          <w:rFonts w:ascii="GHEA Grapalat" w:hAnsi="GHEA Grapalat" w:cs="Sylfaen"/>
          <w:sz w:val="20"/>
          <w:lang w:val="af-ZA"/>
        </w:rPr>
        <w:t xml:space="preserve"> </w:t>
      </w:r>
      <w:r w:rsidRPr="00015CC3">
        <w:rPr>
          <w:rFonts w:ascii="GHEA Grapalat" w:hAnsi="GHEA Grapalat" w:cs="Sylfaen"/>
          <w:sz w:val="20"/>
          <w:lang w:val="hy-AM"/>
        </w:rPr>
        <w:t>квалификация</w:t>
      </w:r>
      <w:r w:rsidRPr="00015CC3">
        <w:rPr>
          <w:rFonts w:ascii="GHEA Grapalat" w:hAnsi="GHEA Grapalat" w:cs="Sylfaen"/>
          <w:sz w:val="20"/>
          <w:lang w:val="af-ZA"/>
        </w:rPr>
        <w:t xml:space="preserve"> </w:t>
      </w:r>
      <w:r w:rsidRPr="00015CC3">
        <w:rPr>
          <w:rFonts w:ascii="GHEA Grapalat" w:hAnsi="GHEA Grapalat" w:cs="Sylfaen"/>
          <w:sz w:val="20"/>
          <w:lang w:val="hy-AM"/>
        </w:rPr>
        <w:t>или</w:t>
      </w:r>
      <w:r w:rsidRPr="00015CC3">
        <w:rPr>
          <w:rFonts w:ascii="GHEA Grapalat" w:hAnsi="GHEA Grapalat" w:cs="Sylfaen"/>
          <w:sz w:val="20"/>
          <w:lang w:val="af-ZA"/>
        </w:rPr>
        <w:t xml:space="preserve"> </w:t>
      </w:r>
      <w:r w:rsidRPr="00015CC3">
        <w:rPr>
          <w:rFonts w:ascii="GHEA Grapalat" w:hAnsi="GHEA Grapalat" w:cs="Sylfaen"/>
          <w:sz w:val="20"/>
          <w:lang w:val="hy-AM"/>
        </w:rPr>
        <w:t>контракта</w:t>
      </w:r>
      <w:r w:rsidRPr="00015CC3">
        <w:rPr>
          <w:rFonts w:ascii="GHEA Grapalat" w:hAnsi="GHEA Grapalat" w:cs="Sylfaen"/>
          <w:sz w:val="20"/>
          <w:lang w:val="af-ZA"/>
        </w:rPr>
        <w:t xml:space="preserve"> </w:t>
      </w:r>
      <w:r w:rsidRPr="00015CC3">
        <w:rPr>
          <w:rFonts w:ascii="GHEA Grapalat" w:hAnsi="GHEA Grapalat" w:cs="Sylfaen"/>
          <w:sz w:val="20"/>
          <w:lang w:val="hy-AM"/>
        </w:rPr>
        <w:t>предоставлять</w:t>
      </w:r>
      <w:r w:rsidRPr="00015CC3">
        <w:rPr>
          <w:rFonts w:ascii="GHEA Grapalat" w:hAnsi="GHEA Grapalat" w:cs="Sylfaen"/>
          <w:sz w:val="20"/>
          <w:lang w:val="af-ZA"/>
        </w:rPr>
        <w:t xml:space="preserve"> </w:t>
      </w:r>
      <w:r w:rsidRPr="00015CC3">
        <w:rPr>
          <w:rFonts w:ascii="GHEA Grapalat" w:hAnsi="GHEA Grapalat" w:cs="Sylfaen"/>
          <w:sz w:val="20"/>
          <w:lang w:val="hy-AM"/>
        </w:rPr>
        <w:t xml:space="preserve">или если процедура организована в соответствии и </w:t>
      </w:r>
      <w:r w:rsidRPr="00015CC3">
        <w:rPr>
          <w:rFonts w:ascii="GHEA Grapalat" w:hAnsi="GHEA Grapalat" w:cs="Sylfaen"/>
          <w:sz w:val="20"/>
        </w:rPr>
        <w:t xml:space="preserve">в результате </w:t>
      </w:r>
      <w:r w:rsidRPr="00015CC3">
        <w:rPr>
          <w:rFonts w:ascii="GHEA Grapalat" w:hAnsi="GHEA Grapalat" w:cs="Sylfaen"/>
          <w:sz w:val="20"/>
          <w:lang w:val="af-ZA"/>
        </w:rPr>
        <w:t xml:space="preserve">регулирования, предусмотренного частью 6 статьи 15 Закона РА «О закупках». </w:t>
      </w:r>
      <w:r w:rsidRPr="00015CC3">
        <w:rPr>
          <w:rFonts w:ascii="GHEA Grapalat" w:hAnsi="GHEA Grapalat" w:cs="Sylfaen"/>
          <w:sz w:val="20"/>
        </w:rPr>
        <w:t>соглашение</w:t>
      </w:r>
      <w:r w:rsidRPr="00015CC3">
        <w:rPr>
          <w:rFonts w:ascii="GHEA Grapalat" w:hAnsi="GHEA Grapalat" w:cs="Sylfaen"/>
          <w:sz w:val="20"/>
          <w:lang w:val="af-ZA"/>
        </w:rPr>
        <w:t xml:space="preserve"> </w:t>
      </w:r>
      <w:r w:rsidRPr="00015CC3">
        <w:rPr>
          <w:rFonts w:ascii="GHEA Grapalat" w:hAnsi="GHEA Grapalat" w:cs="Sylfaen"/>
          <w:sz w:val="20"/>
        </w:rPr>
        <w:t>запечатывать</w:t>
      </w:r>
      <w:r w:rsidRPr="00015CC3">
        <w:rPr>
          <w:rFonts w:ascii="GHEA Grapalat" w:hAnsi="GHEA Grapalat" w:cs="Sylfaen"/>
          <w:sz w:val="20"/>
          <w:lang w:val="af-ZA"/>
        </w:rPr>
        <w:t xml:space="preserve"> </w:t>
      </w:r>
      <w:r w:rsidRPr="00015CC3">
        <w:rPr>
          <w:rFonts w:ascii="GHEA Grapalat" w:hAnsi="GHEA Grapalat" w:cs="Sylfaen"/>
          <w:sz w:val="20"/>
        </w:rPr>
        <w:t>цель</w:t>
      </w:r>
      <w:r w:rsidRPr="00015CC3">
        <w:rPr>
          <w:rFonts w:ascii="GHEA Grapalat" w:hAnsi="GHEA Grapalat" w:cs="Sylfaen"/>
          <w:sz w:val="20"/>
          <w:lang w:val="af-ZA"/>
        </w:rPr>
        <w:t xml:space="preserve"> </w:t>
      </w:r>
      <w:r w:rsidRPr="00015CC3">
        <w:rPr>
          <w:rFonts w:ascii="GHEA Grapalat" w:hAnsi="GHEA Grapalat" w:cs="Sylfaen"/>
          <w:sz w:val="20"/>
        </w:rPr>
        <w:t>контракт</w:t>
      </w:r>
      <w:r w:rsidRPr="00015CC3">
        <w:rPr>
          <w:rFonts w:ascii="GHEA Grapalat" w:hAnsi="GHEA Grapalat" w:cs="Sylfaen"/>
          <w:sz w:val="20"/>
          <w:lang w:val="af-ZA"/>
        </w:rPr>
        <w:t xml:space="preserve"> </w:t>
      </w:r>
      <w:r w:rsidRPr="00015CC3">
        <w:rPr>
          <w:rFonts w:ascii="GHEA Grapalat" w:hAnsi="GHEA Grapalat" w:cs="Sylfaen"/>
          <w:sz w:val="20"/>
        </w:rPr>
        <w:t>запечатанный</w:t>
      </w:r>
      <w:r w:rsidRPr="00015CC3">
        <w:rPr>
          <w:rFonts w:ascii="GHEA Grapalat" w:hAnsi="GHEA Grapalat" w:cs="Sylfaen"/>
          <w:sz w:val="20"/>
          <w:lang w:val="af-ZA"/>
        </w:rPr>
        <w:t xml:space="preserve"> </w:t>
      </w:r>
      <w:r w:rsidRPr="00015CC3">
        <w:rPr>
          <w:rFonts w:ascii="GHEA Grapalat" w:hAnsi="GHEA Grapalat" w:cs="Sylfaen"/>
          <w:sz w:val="20"/>
        </w:rPr>
        <w:t>человек</w:t>
      </w:r>
      <w:r w:rsidRPr="00015CC3">
        <w:rPr>
          <w:rFonts w:ascii="GHEA Grapalat" w:hAnsi="GHEA Grapalat" w:cs="Sylfaen"/>
          <w:sz w:val="20"/>
          <w:lang w:val="af-ZA"/>
        </w:rPr>
        <w:t xml:space="preserve"> </w:t>
      </w:r>
      <w:r w:rsidRPr="00015CC3">
        <w:rPr>
          <w:rFonts w:ascii="GHEA Grapalat" w:hAnsi="GHEA Grapalat" w:cs="Sylfaen"/>
          <w:sz w:val="20"/>
        </w:rPr>
        <w:t>определенный</w:t>
      </w:r>
      <w:r w:rsidRPr="00015CC3">
        <w:rPr>
          <w:rFonts w:ascii="GHEA Grapalat" w:hAnsi="GHEA Grapalat" w:cs="Sylfaen"/>
          <w:sz w:val="20"/>
          <w:lang w:val="af-ZA"/>
        </w:rPr>
        <w:t xml:space="preserve"> </w:t>
      </w:r>
      <w:r w:rsidRPr="00015CC3">
        <w:rPr>
          <w:rFonts w:ascii="GHEA Grapalat" w:hAnsi="GHEA Grapalat" w:cs="Sylfaen"/>
          <w:sz w:val="20"/>
        </w:rPr>
        <w:t>в срок</w:t>
      </w:r>
      <w:r w:rsidRPr="00015CC3">
        <w:rPr>
          <w:rFonts w:ascii="GHEA Grapalat" w:hAnsi="GHEA Grapalat" w:cs="Sylfaen"/>
          <w:sz w:val="20"/>
          <w:lang w:val="af-ZA"/>
        </w:rPr>
        <w:t xml:space="preserve"> </w:t>
      </w:r>
      <w:r w:rsidRPr="00015CC3">
        <w:rPr>
          <w:rFonts w:ascii="GHEA Grapalat" w:hAnsi="GHEA Grapalat" w:cs="Sylfaen"/>
          <w:sz w:val="20"/>
        </w:rPr>
        <w:t>односторонний</w:t>
      </w:r>
      <w:r w:rsidRPr="00015CC3">
        <w:rPr>
          <w:rFonts w:ascii="GHEA Grapalat" w:hAnsi="GHEA Grapalat" w:cs="Sylfaen"/>
          <w:sz w:val="20"/>
          <w:lang w:val="af-ZA"/>
        </w:rPr>
        <w:t xml:space="preserve"> </w:t>
      </w:r>
      <w:r w:rsidRPr="00015CC3">
        <w:rPr>
          <w:rFonts w:ascii="GHEA Grapalat" w:hAnsi="GHEA Grapalat" w:cs="Sylfaen"/>
          <w:sz w:val="20"/>
        </w:rPr>
        <w:t>одобренный</w:t>
      </w:r>
      <w:r w:rsidRPr="00015CC3">
        <w:rPr>
          <w:rFonts w:ascii="GHEA Grapalat" w:hAnsi="GHEA Grapalat" w:cs="Sylfaen"/>
          <w:sz w:val="20"/>
          <w:lang w:val="af-ZA"/>
        </w:rPr>
        <w:t xml:space="preserve"> </w:t>
      </w:r>
      <w:r w:rsidRPr="00015CC3">
        <w:rPr>
          <w:rFonts w:ascii="GHEA Grapalat" w:hAnsi="GHEA Grapalat" w:cs="Sylfaen"/>
          <w:sz w:val="20"/>
        </w:rPr>
        <w:t xml:space="preserve">заявление </w:t>
      </w:r>
      <w:r w:rsidRPr="00015CC3">
        <w:rPr>
          <w:rFonts w:ascii="GHEA Grapalat" w:hAnsi="GHEA Grapalat" w:cs="Sylfaen"/>
          <w:sz w:val="20"/>
          <w:lang w:val="af-ZA"/>
        </w:rPr>
        <w:t xml:space="preserve">: </w:t>
      </w:r>
      <w:r w:rsidRPr="00015CC3">
        <w:rPr>
          <w:rFonts w:ascii="GHEA Grapalat" w:hAnsi="GHEA Grapalat" w:cs="Sylfaen"/>
          <w:sz w:val="20"/>
        </w:rPr>
        <w:t xml:space="preserve">страдание </w:t>
      </w:r>
      <w:r w:rsidRPr="00015CC3">
        <w:rPr>
          <w:rFonts w:ascii="GHEA Grapalat" w:hAnsi="GHEA Grapalat" w:cs="Sylfaen"/>
          <w:sz w:val="20"/>
          <w:lang w:val="af-ZA"/>
        </w:rPr>
        <w:t xml:space="preserve">( </w:t>
      </w:r>
      <w:r w:rsidRPr="00015CC3">
        <w:rPr>
          <w:rFonts w:ascii="GHEA Grapalat" w:hAnsi="GHEA Grapalat" w:cs="Sylfaen"/>
          <w:sz w:val="20"/>
        </w:rPr>
        <w:t>далее:</w:t>
      </w:r>
      <w:r w:rsidRPr="00015CC3">
        <w:rPr>
          <w:rFonts w:ascii="GHEA Grapalat" w:hAnsi="GHEA Grapalat" w:cs="Sylfaen"/>
          <w:sz w:val="20"/>
          <w:lang w:val="af-ZA"/>
        </w:rPr>
        <w:t xml:space="preserve"> </w:t>
      </w:r>
      <w:r w:rsidRPr="00015CC3">
        <w:rPr>
          <w:rFonts w:ascii="GHEA Grapalat" w:hAnsi="GHEA Grapalat" w:cs="Sylfaen"/>
          <w:sz w:val="20"/>
        </w:rPr>
        <w:t>также</w:t>
      </w:r>
      <w:r w:rsidRPr="00015CC3">
        <w:rPr>
          <w:rFonts w:ascii="GHEA Grapalat" w:hAnsi="GHEA Grapalat" w:cs="Sylfaen"/>
          <w:sz w:val="20"/>
          <w:lang w:val="af-ZA"/>
        </w:rPr>
        <w:t xml:space="preserve"> </w:t>
      </w:r>
      <w:r w:rsidRPr="00015CC3">
        <w:rPr>
          <w:rFonts w:ascii="GHEA Grapalat" w:hAnsi="GHEA Grapalat" w:cs="Sylfaen"/>
          <w:sz w:val="20"/>
        </w:rPr>
        <w:t xml:space="preserve">страдание </w:t>
      </w:r>
      <w:r w:rsidRPr="00015CC3">
        <w:rPr>
          <w:rFonts w:ascii="GHEA Grapalat" w:hAnsi="GHEA Grapalat" w:cs="Sylfaen"/>
          <w:sz w:val="20"/>
          <w:lang w:val="af-ZA"/>
        </w:rPr>
        <w:t xml:space="preserve">) </w:t>
      </w:r>
      <w:r w:rsidRPr="00015CC3">
        <w:rPr>
          <w:rFonts w:ascii="GHEA Grapalat" w:hAnsi="GHEA Grapalat" w:cs="Sylfaen"/>
          <w:sz w:val="20"/>
        </w:rPr>
        <w:t>форма</w:t>
      </w:r>
      <w:r w:rsidRPr="00015CC3">
        <w:rPr>
          <w:rFonts w:ascii="GHEA Grapalat" w:hAnsi="GHEA Grapalat" w:cs="Sylfaen"/>
          <w:sz w:val="20"/>
          <w:lang w:val="af-ZA"/>
        </w:rPr>
        <w:t xml:space="preserve"> </w:t>
      </w:r>
      <w:r w:rsidRPr="00015CC3">
        <w:rPr>
          <w:rFonts w:ascii="GHEA Grapalat" w:hAnsi="GHEA Grapalat" w:cs="Sylfaen"/>
          <w:sz w:val="20"/>
        </w:rPr>
        <w:t>представлен</w:t>
      </w:r>
      <w:r w:rsidRPr="00015CC3">
        <w:rPr>
          <w:rFonts w:ascii="GHEA Grapalat" w:hAnsi="GHEA Grapalat" w:cs="Sylfaen"/>
          <w:sz w:val="20"/>
          <w:lang w:val="af-ZA"/>
        </w:rPr>
        <w:t xml:space="preserve"> </w:t>
      </w:r>
      <w:r w:rsidRPr="00015CC3">
        <w:rPr>
          <w:rFonts w:ascii="GHEA Grapalat" w:hAnsi="GHEA Grapalat" w:cs="Sylfaen"/>
          <w:sz w:val="20"/>
        </w:rPr>
        <w:t>контракта</w:t>
      </w:r>
      <w:r w:rsidRPr="00015CC3">
        <w:rPr>
          <w:rFonts w:ascii="GHEA Grapalat" w:hAnsi="GHEA Grapalat" w:cs="Sylfaen"/>
          <w:sz w:val="20"/>
          <w:lang w:val="af-ZA"/>
        </w:rPr>
        <w:t xml:space="preserve"> </w:t>
      </w:r>
      <w:r w:rsidRPr="00015CC3">
        <w:rPr>
          <w:rFonts w:ascii="GHEA Grapalat" w:hAnsi="GHEA Grapalat" w:cs="Sylfaen"/>
          <w:sz w:val="20"/>
        </w:rPr>
        <w:t xml:space="preserve">и </w:t>
      </w:r>
      <w:r w:rsidRPr="00015CC3">
        <w:rPr>
          <w:rFonts w:ascii="GHEA Grapalat" w:hAnsi="GHEA Grapalat" w:cs="Sylfaen"/>
          <w:sz w:val="20"/>
          <w:lang w:val="af-ZA"/>
        </w:rPr>
        <w:t xml:space="preserve">( </w:t>
      </w:r>
      <w:r w:rsidRPr="00015CC3">
        <w:rPr>
          <w:rFonts w:ascii="GHEA Grapalat" w:hAnsi="GHEA Grapalat" w:cs="Sylfaen"/>
          <w:sz w:val="20"/>
        </w:rPr>
        <w:t xml:space="preserve">или </w:t>
      </w:r>
      <w:r w:rsidRPr="00015CC3">
        <w:rPr>
          <w:rFonts w:ascii="GHEA Grapalat" w:hAnsi="GHEA Grapalat" w:cs="Sylfaen"/>
          <w:sz w:val="20"/>
          <w:lang w:val="af-ZA"/>
        </w:rPr>
        <w:t xml:space="preserve">) </w:t>
      </w:r>
      <w:r w:rsidRPr="00015CC3">
        <w:rPr>
          <w:rFonts w:ascii="GHEA Grapalat" w:hAnsi="GHEA Grapalat" w:cs="Sylfaen"/>
          <w:sz w:val="20"/>
        </w:rPr>
        <w:t>квалификация</w:t>
      </w:r>
      <w:r w:rsidRPr="00015CC3">
        <w:rPr>
          <w:rFonts w:ascii="GHEA Grapalat" w:hAnsi="GHEA Grapalat" w:cs="Sylfaen"/>
          <w:sz w:val="20"/>
          <w:lang w:val="af-ZA"/>
        </w:rPr>
        <w:t xml:space="preserve"> </w:t>
      </w:r>
      <w:r w:rsidRPr="00015CC3">
        <w:rPr>
          <w:rFonts w:ascii="GHEA Grapalat" w:hAnsi="GHEA Grapalat" w:cs="Sylfaen"/>
          <w:sz w:val="20"/>
        </w:rPr>
        <w:t>предоставление</w:t>
      </w:r>
      <w:r w:rsidRPr="00015CC3">
        <w:rPr>
          <w:rFonts w:ascii="GHEA Grapalat" w:hAnsi="GHEA Grapalat" w:cs="Sylfaen"/>
          <w:sz w:val="20"/>
          <w:lang w:val="af-ZA"/>
        </w:rPr>
        <w:t xml:space="preserve"> </w:t>
      </w:r>
      <w:r w:rsidRPr="00015CC3">
        <w:rPr>
          <w:rFonts w:ascii="GHEA Grapalat" w:hAnsi="GHEA Grapalat" w:cs="Sylfaen"/>
          <w:sz w:val="20"/>
        </w:rPr>
        <w:t>нет</w:t>
      </w:r>
      <w:r w:rsidRPr="00015CC3">
        <w:rPr>
          <w:rFonts w:ascii="GHEA Grapalat" w:hAnsi="GHEA Grapalat" w:cs="Sylfaen"/>
          <w:sz w:val="20"/>
          <w:lang w:val="af-ZA"/>
        </w:rPr>
        <w:t xml:space="preserve"> </w:t>
      </w:r>
      <w:r w:rsidRPr="00015CC3">
        <w:rPr>
          <w:rFonts w:ascii="GHEA Grapalat" w:hAnsi="GHEA Grapalat" w:cs="Sylfaen"/>
          <w:sz w:val="20"/>
        </w:rPr>
        <w:t>замена</w:t>
      </w:r>
      <w:r w:rsidRPr="00015CC3">
        <w:rPr>
          <w:rFonts w:ascii="GHEA Grapalat" w:hAnsi="GHEA Grapalat" w:cs="Sylfaen"/>
          <w:sz w:val="20"/>
          <w:lang w:val="af-ZA"/>
        </w:rPr>
        <w:t xml:space="preserve"> </w:t>
      </w:r>
      <w:r w:rsidRPr="00015CC3">
        <w:rPr>
          <w:rFonts w:ascii="GHEA Grapalat" w:hAnsi="GHEA Grapalat" w:cs="Sylfaen"/>
          <w:sz w:val="20"/>
        </w:rPr>
        <w:t>банковское дело</w:t>
      </w:r>
      <w:r w:rsidRPr="00015CC3">
        <w:rPr>
          <w:rFonts w:ascii="GHEA Grapalat" w:hAnsi="GHEA Grapalat" w:cs="Sylfaen"/>
          <w:sz w:val="20"/>
          <w:lang w:val="af-ZA"/>
        </w:rPr>
        <w:t xml:space="preserve"> </w:t>
      </w:r>
      <w:r w:rsidRPr="00015CC3">
        <w:rPr>
          <w:rFonts w:ascii="GHEA Grapalat" w:hAnsi="GHEA Grapalat" w:cs="Sylfaen"/>
          <w:sz w:val="20"/>
        </w:rPr>
        <w:t xml:space="preserve">гарантия </w:t>
      </w:r>
      <w:r>
        <w:rPr>
          <w:rFonts w:ascii="GHEA Grapalat" w:hAnsi="GHEA Grapalat" w:cs="Sylfaen"/>
          <w:sz w:val="20"/>
          <w:lang w:val="hy-AM"/>
        </w:rPr>
        <w:t xml:space="preserve">о </w:t>
      </w:r>
      <w:r w:rsidRPr="00015CC3">
        <w:rPr>
          <w:rFonts w:ascii="GHEA Grapalat" w:hAnsi="GHEA Grapalat" w:cs="Sylfaen"/>
          <w:sz w:val="20"/>
        </w:rPr>
        <w:t>в</w:t>
      </w:r>
      <w:r w:rsidRPr="00015CC3">
        <w:rPr>
          <w:rFonts w:ascii="GHEA Grapalat" w:hAnsi="GHEA Grapalat" w:cs="Sylfaen"/>
          <w:sz w:val="20"/>
          <w:lang w:val="af-ZA"/>
        </w:rPr>
        <w:t xml:space="preserve"> </w:t>
      </w:r>
      <w:r w:rsidRPr="00015CC3">
        <w:rPr>
          <w:rFonts w:ascii="GHEA Grapalat" w:hAnsi="GHEA Grapalat" w:cs="Sylfaen"/>
          <w:sz w:val="20"/>
        </w:rPr>
        <w:t>или</w:t>
      </w:r>
      <w:r w:rsidRPr="00015CC3">
        <w:rPr>
          <w:rFonts w:ascii="GHEA Grapalat" w:hAnsi="GHEA Grapalat" w:cs="Sylfaen"/>
          <w:sz w:val="20"/>
          <w:lang w:val="af-ZA"/>
        </w:rPr>
        <w:t xml:space="preserve"> </w:t>
      </w:r>
      <w:r w:rsidRPr="00015CC3">
        <w:rPr>
          <w:rFonts w:ascii="GHEA Grapalat" w:hAnsi="GHEA Grapalat" w:cs="Sylfaen"/>
          <w:sz w:val="20"/>
        </w:rPr>
        <w:t>наличные</w:t>
      </w:r>
      <w:r w:rsidRPr="00015CC3">
        <w:rPr>
          <w:rFonts w:ascii="GHEA Grapalat" w:hAnsi="GHEA Grapalat" w:cs="Sylfaen"/>
          <w:sz w:val="20"/>
          <w:lang w:val="af-ZA"/>
        </w:rPr>
        <w:t xml:space="preserve"> </w:t>
      </w:r>
      <w:r w:rsidRPr="00015CC3">
        <w:rPr>
          <w:rFonts w:ascii="GHEA Grapalat" w:hAnsi="GHEA Grapalat" w:cs="Sylfaen"/>
          <w:sz w:val="20"/>
        </w:rPr>
        <w:t xml:space="preserve">с деньгами </w:t>
      </w:r>
      <w:r w:rsidRPr="00015CC3">
        <w:rPr>
          <w:rFonts w:ascii="GHEA Grapalat" w:hAnsi="GHEA Grapalat" w:cs="Sylfaen"/>
          <w:sz w:val="20"/>
          <w:lang w:val="af-ZA"/>
        </w:rPr>
        <w:t xml:space="preserve">, </w:t>
      </w:r>
      <w:r w:rsidRPr="00015CC3">
        <w:rPr>
          <w:rFonts w:ascii="GHEA Grapalat" w:hAnsi="GHEA Grapalat" w:cs="Sylfaen"/>
          <w:sz w:val="20"/>
        </w:rPr>
        <w:t>тогда</w:t>
      </w:r>
      <w:r w:rsidRPr="00015CC3">
        <w:rPr>
          <w:rFonts w:ascii="GHEA Grapalat" w:hAnsi="GHEA Grapalat" w:cs="Sylfaen"/>
          <w:sz w:val="20"/>
          <w:lang w:val="af-ZA"/>
        </w:rPr>
        <w:t xml:space="preserve"> </w:t>
      </w:r>
      <w:r w:rsidRPr="00015CC3">
        <w:rPr>
          <w:rFonts w:ascii="GHEA Grapalat" w:hAnsi="GHEA Grapalat" w:cs="Sylfaen"/>
          <w:sz w:val="20"/>
        </w:rPr>
        <w:t>что</w:t>
      </w:r>
      <w:r w:rsidRPr="00015CC3">
        <w:rPr>
          <w:rFonts w:ascii="GHEA Grapalat" w:hAnsi="GHEA Grapalat" w:cs="Sylfaen"/>
          <w:sz w:val="20"/>
          <w:lang w:val="af-ZA"/>
        </w:rPr>
        <w:t xml:space="preserve"> </w:t>
      </w:r>
      <w:r w:rsidRPr="00015CC3">
        <w:rPr>
          <w:rFonts w:ascii="GHEA Grapalat" w:hAnsi="GHEA Grapalat" w:cs="Sylfaen"/>
          <w:sz w:val="20"/>
        </w:rPr>
        <w:t>обстоятельство</w:t>
      </w:r>
      <w:r w:rsidRPr="00015CC3">
        <w:rPr>
          <w:rFonts w:ascii="GHEA Grapalat" w:hAnsi="GHEA Grapalat" w:cs="Sylfaen"/>
          <w:sz w:val="20"/>
          <w:lang w:val="af-ZA"/>
        </w:rPr>
        <w:t xml:space="preserve"> </w:t>
      </w:r>
      <w:r w:rsidRPr="00015CC3">
        <w:rPr>
          <w:rFonts w:ascii="GHEA Grapalat" w:hAnsi="GHEA Grapalat" w:cs="Sylfaen"/>
          <w:sz w:val="20"/>
        </w:rPr>
        <w:t>обдуманный</w:t>
      </w:r>
      <w:r w:rsidRPr="00015CC3">
        <w:rPr>
          <w:rFonts w:ascii="GHEA Grapalat" w:hAnsi="GHEA Grapalat" w:cs="Sylfaen"/>
          <w:sz w:val="20"/>
          <w:lang w:val="af-ZA"/>
        </w:rPr>
        <w:t xml:space="preserve"> </w:t>
      </w:r>
      <w:r w:rsidRPr="00015CC3">
        <w:rPr>
          <w:rFonts w:ascii="GHEA Grapalat" w:hAnsi="GHEA Grapalat" w:cs="Sylfaen"/>
          <w:sz w:val="20"/>
        </w:rPr>
        <w:t>является</w:t>
      </w:r>
      <w:r w:rsidRPr="00015CC3">
        <w:rPr>
          <w:rFonts w:ascii="GHEA Grapalat" w:hAnsi="GHEA Grapalat" w:cs="Sylfaen"/>
          <w:sz w:val="20"/>
          <w:lang w:val="af-ZA"/>
        </w:rPr>
        <w:t xml:space="preserve"> </w:t>
      </w:r>
      <w:r w:rsidRPr="00015CC3">
        <w:rPr>
          <w:rFonts w:ascii="GHEA Grapalat" w:hAnsi="GHEA Grapalat" w:cs="Sylfaen"/>
          <w:sz w:val="20"/>
        </w:rPr>
        <w:t>как</w:t>
      </w:r>
      <w:r w:rsidRPr="00015CC3">
        <w:rPr>
          <w:rFonts w:ascii="GHEA Grapalat" w:hAnsi="GHEA Grapalat" w:cs="Sylfaen"/>
          <w:sz w:val="20"/>
          <w:lang w:val="af-ZA"/>
        </w:rPr>
        <w:t xml:space="preserve"> </w:t>
      </w:r>
      <w:r w:rsidRPr="00015CC3">
        <w:rPr>
          <w:rFonts w:ascii="GHEA Grapalat" w:hAnsi="GHEA Grapalat" w:cs="Sylfaen"/>
          <w:sz w:val="20"/>
        </w:rPr>
        <w:t>покупка</w:t>
      </w:r>
      <w:r w:rsidRPr="00015CC3">
        <w:rPr>
          <w:rFonts w:ascii="GHEA Grapalat" w:hAnsi="GHEA Grapalat" w:cs="Sylfaen"/>
          <w:sz w:val="20"/>
          <w:lang w:val="af-ZA"/>
        </w:rPr>
        <w:t xml:space="preserve"> </w:t>
      </w:r>
      <w:r w:rsidRPr="00015CC3">
        <w:rPr>
          <w:rFonts w:ascii="GHEA Grapalat" w:hAnsi="GHEA Grapalat" w:cs="Sylfaen"/>
          <w:sz w:val="20"/>
        </w:rPr>
        <w:t>процесс</w:t>
      </w:r>
      <w:r w:rsidRPr="00015CC3">
        <w:rPr>
          <w:rFonts w:ascii="GHEA Grapalat" w:hAnsi="GHEA Grapalat" w:cs="Sylfaen"/>
          <w:sz w:val="20"/>
          <w:lang w:val="af-ZA"/>
        </w:rPr>
        <w:t xml:space="preserve"> </w:t>
      </w:r>
      <w:r w:rsidRPr="00015CC3">
        <w:rPr>
          <w:rFonts w:ascii="GHEA Grapalat" w:hAnsi="GHEA Grapalat" w:cs="Sylfaen"/>
          <w:sz w:val="20"/>
        </w:rPr>
        <w:t>в кадре</w:t>
      </w:r>
      <w:r w:rsidRPr="00015CC3">
        <w:rPr>
          <w:rFonts w:ascii="GHEA Grapalat" w:hAnsi="GHEA Grapalat" w:cs="Sylfaen"/>
          <w:sz w:val="20"/>
          <w:lang w:val="af-ZA"/>
        </w:rPr>
        <w:t xml:space="preserve"> </w:t>
      </w:r>
      <w:r w:rsidRPr="00015CC3">
        <w:rPr>
          <w:rFonts w:ascii="GHEA Grapalat" w:hAnsi="GHEA Grapalat" w:cs="Sylfaen"/>
          <w:sz w:val="20"/>
        </w:rPr>
        <w:t>участвовать</w:t>
      </w:r>
      <w:r w:rsidRPr="00015CC3">
        <w:rPr>
          <w:rFonts w:ascii="GHEA Grapalat" w:hAnsi="GHEA Grapalat" w:cs="Sylfaen"/>
          <w:sz w:val="20"/>
          <w:lang w:val="af-ZA"/>
        </w:rPr>
        <w:t xml:space="preserve"> </w:t>
      </w:r>
      <w:r w:rsidRPr="00015CC3">
        <w:rPr>
          <w:rFonts w:ascii="GHEA Grapalat" w:hAnsi="GHEA Grapalat" w:cs="Sylfaen"/>
          <w:sz w:val="20"/>
        </w:rPr>
        <w:t>предпринятый</w:t>
      </w:r>
      <w:r w:rsidRPr="00015CC3">
        <w:rPr>
          <w:rFonts w:ascii="GHEA Grapalat" w:hAnsi="GHEA Grapalat" w:cs="Sylfaen"/>
          <w:sz w:val="20"/>
          <w:lang w:val="af-ZA"/>
        </w:rPr>
        <w:t xml:space="preserve"> </w:t>
      </w:r>
      <w:r w:rsidRPr="00015CC3">
        <w:rPr>
          <w:rFonts w:ascii="GHEA Grapalat" w:hAnsi="GHEA Grapalat" w:cs="Sylfaen"/>
          <w:sz w:val="20"/>
        </w:rPr>
        <w:t>обязательство</w:t>
      </w:r>
      <w:r w:rsidRPr="00015CC3">
        <w:rPr>
          <w:rFonts w:ascii="GHEA Grapalat" w:hAnsi="GHEA Grapalat" w:cs="Sylfaen"/>
          <w:sz w:val="20"/>
          <w:lang w:val="af-ZA"/>
        </w:rPr>
        <w:t xml:space="preserve"> </w:t>
      </w:r>
      <w:r w:rsidRPr="00015CC3">
        <w:rPr>
          <w:rFonts w:ascii="GHEA Grapalat" w:hAnsi="GHEA Grapalat" w:cs="Sylfaen"/>
          <w:sz w:val="20"/>
        </w:rPr>
        <w:t>нарушение</w:t>
      </w:r>
    </w:p>
    <w:p w14:paraId="4D01CE95" w14:textId="33BB8BDC" w:rsidR="003D4374" w:rsidRPr="00015CC3" w:rsidRDefault="003D4374" w:rsidP="00EF3662">
      <w:pPr>
        <w:ind w:firstLine="375"/>
        <w:jc w:val="both"/>
        <w:rPr>
          <w:rFonts w:ascii="GHEA Grapalat" w:hAnsi="GHEA Grapalat" w:cs="Sylfaen"/>
          <w:sz w:val="20"/>
          <w:lang w:val="af-ZA"/>
        </w:rPr>
      </w:pP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8.1 </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 xml:space="preserve">А </w:t>
      </w:r>
      <w:r w:rsidR="003D4374" w:rsidRPr="00015CC3">
        <w:rPr>
          <w:rFonts w:ascii="GHEA Grapalat" w:hAnsi="GHEA Grapalat"/>
          <w:color w:val="000000"/>
          <w:sz w:val="20"/>
          <w:szCs w:val="20"/>
          <w:lang w:val="hy-AM"/>
        </w:rPr>
        <w:t xml:space="preserve">участник </w:t>
      </w:r>
      <w:r w:rsidR="00955CC1" w:rsidRPr="00015CC3">
        <w:rPr>
          <w:rFonts w:ascii="GHEA Grapalat" w:hAnsi="GHEA Grapalat"/>
          <w:color w:val="000000"/>
          <w:sz w:val="20"/>
          <w:szCs w:val="20"/>
        </w:rPr>
        <w:t>?</w:t>
      </w:r>
      <w:r w:rsidR="003D4374" w:rsidRPr="00015CC3">
        <w:rPr>
          <w:rFonts w:ascii="GHEA Grapalat" w:hAnsi="GHEA Grapalat"/>
          <w:color w:val="000000"/>
          <w:sz w:val="20"/>
          <w:szCs w:val="20"/>
          <w:lang w:val="hy-AM"/>
        </w:rPr>
        <w:t xml:space="preserve"> Если заявление включено в списки, предусмотренные частями 5 и 6 части 1 статьи 6 закона, после дня подачи, то данное заявление не подлежит </w:t>
      </w:r>
      <w:r w:rsidR="00955CC1" w:rsidRPr="00015CC3">
        <w:rPr>
          <w:rFonts w:ascii="GHEA Grapalat" w:hAnsi="GHEA Grapalat"/>
          <w:color w:val="000000"/>
          <w:sz w:val="20"/>
          <w:szCs w:val="20"/>
        </w:rPr>
        <w:t xml:space="preserve">отклонению </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 xml:space="preserve">8.1 </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Подарок</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af-ZA" w:eastAsia="en-US"/>
        </w:rPr>
        <w:t xml:space="preserve">1 </w:t>
      </w:r>
      <w:r w:rsidRPr="00015CC3">
        <w:rPr>
          <w:rFonts w:ascii="GHEA Grapalat" w:hAnsi="GHEA Grapalat" w:cs="Sylfaen"/>
          <w:sz w:val="20"/>
          <w:szCs w:val="24"/>
          <w:lang w:val="ru-RU" w:eastAsia="en-US"/>
        </w:rPr>
        <w:t>приглашение​</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 xml:space="preserve">в пункте </w:t>
      </w:r>
      <w:r w:rsidRPr="00015CC3">
        <w:rPr>
          <w:rFonts w:ascii="GHEA Grapalat" w:hAnsi="GHEA Grapalat" w:cs="Sylfaen"/>
          <w:sz w:val="20"/>
          <w:szCs w:val="24"/>
          <w:lang w:val="af-ZA" w:eastAsia="en-US"/>
        </w:rPr>
        <w:t xml:space="preserve">8.8 </w:t>
      </w:r>
      <w:r w:rsidRPr="00015CC3">
        <w:rPr>
          <w:rFonts w:ascii="GHEA Grapalat" w:hAnsi="GHEA Grapalat" w:cs="Sylfaen"/>
          <w:sz w:val="20"/>
          <w:szCs w:val="24"/>
          <w:lang w:val="ru-RU" w:eastAsia="en-US"/>
        </w:rPr>
        <w:t>части</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указанный</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 xml:space="preserve">документы, </w:t>
      </w:r>
      <w:r w:rsidR="00D371A7" w:rsidRPr="00015CC3">
        <w:rPr>
          <w:rFonts w:ascii="GHEA Grapalat" w:hAnsi="GHEA Grapalat" w:cs="Sylfaen"/>
          <w:sz w:val="20"/>
          <w:szCs w:val="24"/>
          <w:lang w:eastAsia="en-US"/>
        </w:rPr>
        <w:t xml:space="preserve">определенные </w:t>
      </w:r>
      <w:r w:rsidR="00D371A7" w:rsidRPr="00015CC3">
        <w:rPr>
          <w:rFonts w:ascii="GHEA Grapalat" w:hAnsi="GHEA Grapalat" w:cs="Sylfaen"/>
          <w:sz w:val="20"/>
          <w:szCs w:val="24"/>
          <w:lang w:val="af-ZA" w:eastAsia="en-US"/>
        </w:rPr>
        <w:t xml:space="preserve">участником </w:t>
      </w:r>
      <w:r w:rsidR="00D371A7" w:rsidRPr="00015CC3">
        <w:rPr>
          <w:rFonts w:ascii="GHEA Grapalat" w:hAnsi="GHEA Grapalat" w:cs="Sylfaen"/>
          <w:sz w:val="20"/>
          <w:szCs w:val="24"/>
          <w:lang w:eastAsia="en-US"/>
        </w:rPr>
        <w:t>в срок</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 xml:space="preserve">доставлен на </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встречу</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секретарю</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 xml:space="preserve">кому </w:t>
      </w:r>
      <w:r w:rsidR="00EF2159" w:rsidRPr="00015CC3">
        <w:rPr>
          <w:rFonts w:ascii="GHEA Grapalat" w:hAnsi="GHEA Grapalat" w:cs="Sylfaen"/>
          <w:sz w:val="20"/>
          <w:szCs w:val="24"/>
          <w:lang w:eastAsia="en-US"/>
        </w:rPr>
        <w:t>?</w:t>
      </w:r>
      <w:r w:rsidR="007A5810" w:rsidRPr="00015CC3">
        <w:rPr>
          <w:rFonts w:ascii="GHEA Grapalat" w:hAnsi="GHEA Grapalat" w:cs="Sylfaen"/>
          <w:sz w:val="20"/>
          <w:szCs w:val="24"/>
          <w:lang w:val="ru-RU" w:eastAsia="en-US"/>
        </w:rPr>
        <w:t>​</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 xml:space="preserve">последнее </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здесь</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по приглашению</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запланировано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электронный</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на почту</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отправить</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 xml:space="preserve">через </w:t>
      </w:r>
      <w:r w:rsidR="007A5810" w:rsidRPr="00015CC3">
        <w:rPr>
          <w:rFonts w:ascii="GHEA Grapalat" w:hAnsi="GHEA Grapalat" w:cs="Sylfaen"/>
          <w:sz w:val="20"/>
          <w:szCs w:val="24"/>
          <w:lang w:val="ru-RU" w:eastAsia="en-US"/>
        </w:rPr>
        <w:t>Секретарь</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должен</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является</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документы</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получать</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день</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подтверждать</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им</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получать</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обстоятельство:</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настоящим</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в приглашении</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указанный</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ее</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электронный</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из почтового отделения</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участвовать</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электронный</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на почту</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сертификация</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отправить</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через</w:t>
      </w:r>
    </w:p>
    <w:p w14:paraId="6F90F94B" w14:textId="77777777" w:rsidR="002B121D"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lastRenderedPageBreak/>
        <w:t xml:space="preserve">8.1 </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Участники</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и:</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их</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представители</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может</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являются</w:t>
      </w:r>
      <w:r w:rsidR="002B121D" w:rsidRPr="00E6597C">
        <w:rPr>
          <w:rFonts w:ascii="GHEA Grapalat" w:hAnsi="GHEA Grapalat" w:cs="Sylfaen"/>
          <w:szCs w:val="24"/>
        </w:rPr>
        <w:t xml:space="preserve"> присутствовать </w:t>
      </w:r>
      <w:r w:rsidR="002B121D" w:rsidRPr="00E6597C">
        <w:rPr>
          <w:rFonts w:ascii="GHEA Grapalat" w:hAnsi="GHEA Grapalat" w:cs="Sylfaen"/>
          <w:szCs w:val="24"/>
          <w:lang w:val="ru-RU"/>
        </w:rPr>
        <w:t>на комитете</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на сессиях.</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 xml:space="preserve">Участники </w:t>
      </w:r>
      <w:r w:rsidR="006D4E1D" w:rsidRPr="00E6597C">
        <w:rPr>
          <w:rFonts w:ascii="GHEA Grapalat" w:hAnsi="GHEA Grapalat" w:cs="Sylfaen"/>
          <w:szCs w:val="24"/>
        </w:rPr>
        <w:t xml:space="preserve">или </w:t>
      </w:r>
      <w:r w:rsidR="006D4E1D" w:rsidRPr="00E6597C">
        <w:rPr>
          <w:rFonts w:ascii="GHEA Grapalat" w:hAnsi="GHEA Grapalat" w:cs="Sylfaen"/>
          <w:szCs w:val="24"/>
          <w:lang w:val="ru-RU"/>
        </w:rPr>
        <w:t>они</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представители</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может</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являются</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требовать</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комиссии</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сессии</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протоколы</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 xml:space="preserve">копии </w:t>
      </w:r>
      <w:r w:rsidR="002B121D" w:rsidRPr="00E6597C">
        <w:rPr>
          <w:rFonts w:ascii="GHEA Grapalat" w:hAnsi="GHEA Grapalat" w:cs="Sylfaen"/>
          <w:szCs w:val="24"/>
        </w:rPr>
        <w:t xml:space="preserve">, которые </w:t>
      </w:r>
      <w:r w:rsidR="002B121D" w:rsidRPr="00E6597C">
        <w:rPr>
          <w:rFonts w:ascii="GHEA Grapalat" w:hAnsi="GHEA Grapalat" w:cs="Sylfaen"/>
          <w:szCs w:val="24"/>
          <w:lang w:val="ru-RU"/>
        </w:rPr>
        <w:t>предоставил</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являются</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один</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календарь</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дня</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в течение.</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 xml:space="preserve">8.1 </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комиссии</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 xml:space="preserve">и </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 xml:space="preserve">или </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заказчик</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к</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электронный</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уведомления</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отправляют</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являются</w:t>
      </w:r>
      <w:r w:rsidR="00260FA1" w:rsidRPr="00E6597C">
        <w:rPr>
          <w:rFonts w:ascii="GHEA Grapalat" w:hAnsi="GHEA Grapalat" w:cs="Sylfaen"/>
          <w:sz w:val="20"/>
          <w:lang w:val="af-ZA"/>
        </w:rPr>
        <w:t xml:space="preserve"> путем отправки на электронную почту, указанную в заявке </w:t>
      </w:r>
      <w:r w:rsidR="00260FA1" w:rsidRPr="00E6597C">
        <w:rPr>
          <w:rFonts w:ascii="GHEA Grapalat" w:hAnsi="GHEA Grapalat" w:cs="Sylfaen"/>
          <w:sz w:val="20"/>
          <w:lang w:val="ru-RU"/>
        </w:rPr>
        <w:t>участника , и</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участвовать</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 xml:space="preserve">по </w:t>
      </w:r>
      <w:r w:rsidR="00260FA1" w:rsidRPr="00E6597C">
        <w:rPr>
          <w:rFonts w:ascii="GHEA Grapalat" w:hAnsi="GHEA Grapalat" w:cs="Sylfaen"/>
          <w:sz w:val="20"/>
          <w:lang w:val="af-ZA"/>
        </w:rPr>
        <w:t xml:space="preserve">его </w:t>
      </w:r>
      <w:r w:rsidR="00260FA1" w:rsidRPr="00E6597C">
        <w:rPr>
          <w:rFonts w:ascii="GHEA Grapalat" w:hAnsi="GHEA Grapalat" w:cs="Sylfaen"/>
          <w:sz w:val="20"/>
          <w:lang w:val="ru-RU"/>
        </w:rPr>
        <w:t>приложение</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указанный</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электронный</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из почтового отделения</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настоящим</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в приглашении</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 xml:space="preserve">упомянуто </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комиссия</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секретаря</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электронный</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на почту</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путем отправки.</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При электронном обмене информацией (документами) участник направляет информацию (документы) в распечатанном (сканированном) варианте утвержденного оригинала документа.</w:t>
      </w:r>
    </w:p>
    <w:p w14:paraId="62A2647E" w14:textId="437986F2" w:rsidR="002B103D" w:rsidRPr="00A15B2B" w:rsidRDefault="00A150A9" w:rsidP="00EF3662">
      <w:pPr>
        <w:pStyle w:val="BodyTextIndent2"/>
        <w:spacing w:line="240" w:lineRule="auto"/>
        <w:ind w:firstLine="567"/>
        <w:rPr>
          <w:rFonts w:ascii="GHEA Grapalat" w:hAnsi="GHEA Grapalat"/>
        </w:rPr>
      </w:pPr>
      <w:r w:rsidRPr="00E6597C">
        <w:rPr>
          <w:rFonts w:ascii="GHEA Grapalat" w:hAnsi="GHEA Grapalat"/>
        </w:rPr>
        <w:t xml:space="preserve">8 </w:t>
      </w:r>
      <w:r w:rsidR="00947D03" w:rsidRPr="00E6597C">
        <w:rPr>
          <w:rFonts w:ascii="GHEA Grapalat" w:hAnsi="GHEA Grapalat"/>
          <w:lang w:val="hy-AM"/>
        </w:rPr>
        <w:t xml:space="preserve">. </w:t>
      </w:r>
      <w:r w:rsidR="00260FA1" w:rsidRPr="004605D7">
        <w:rPr>
          <w:rFonts w:ascii="GHEA Grapalat" w:hAnsi="GHEA Grapalat"/>
        </w:rPr>
        <w:t xml:space="preserve">1 </w:t>
      </w:r>
      <w:r w:rsidR="00120F8A">
        <w:rPr>
          <w:rFonts w:ascii="GHEA Grapalat" w:hAnsi="GHEA Grapalat"/>
          <w:lang w:val="hy-AM"/>
        </w:rPr>
        <w:t xml:space="preserve">8 </w:t>
      </w:r>
      <w:r w:rsidR="003F288F" w:rsidRPr="00E6597C">
        <w:rPr>
          <w:rFonts w:ascii="GHEA Grapalat" w:hAnsi="GHEA Grapalat" w:cs="Sylfaen"/>
        </w:rPr>
        <w:t>заявок</w:t>
      </w:r>
      <w:r w:rsidR="00571F29" w:rsidRPr="00E6597C">
        <w:rPr>
          <w:rFonts w:ascii="GHEA Grapalat" w:hAnsi="GHEA Grapalat" w:cs="Arial"/>
        </w:rPr>
        <w:t xml:space="preserve"> </w:t>
      </w:r>
      <w:r w:rsidR="00571F29" w:rsidRPr="00E6597C">
        <w:rPr>
          <w:rFonts w:ascii="GHEA Grapalat" w:hAnsi="GHEA Grapalat" w:cs="Sylfaen"/>
        </w:rPr>
        <w:t>оценка</w:t>
      </w:r>
      <w:r w:rsidR="00571F29" w:rsidRPr="00E6597C">
        <w:rPr>
          <w:rFonts w:ascii="GHEA Grapalat" w:hAnsi="GHEA Grapalat" w:cs="Arial"/>
        </w:rPr>
        <w:t xml:space="preserve"> </w:t>
      </w:r>
      <w:r w:rsidR="00571F29" w:rsidRPr="00E6597C">
        <w:rPr>
          <w:rFonts w:ascii="GHEA Grapalat" w:hAnsi="GHEA Grapalat" w:cs="Sylfaen"/>
        </w:rPr>
        <w:t>и:</w:t>
      </w:r>
      <w:r w:rsidR="00571F29" w:rsidRPr="00E6597C">
        <w:rPr>
          <w:rFonts w:ascii="GHEA Grapalat" w:hAnsi="GHEA Grapalat" w:cs="Arial"/>
        </w:rPr>
        <w:t xml:space="preserve"> </w:t>
      </w:r>
      <w:r w:rsidR="00571F29" w:rsidRPr="00E6597C">
        <w:rPr>
          <w:rFonts w:ascii="GHEA Grapalat" w:hAnsi="GHEA Grapalat" w:cs="Sylfaen"/>
        </w:rPr>
        <w:t>решение выбранного участника</w:t>
      </w:r>
      <w:r w:rsidR="00571F29" w:rsidRPr="00E6597C">
        <w:rPr>
          <w:rFonts w:ascii="GHEA Grapalat" w:hAnsi="GHEA Grapalat" w:cs="Arial"/>
        </w:rPr>
        <w:t xml:space="preserve"> </w:t>
      </w:r>
      <w:r w:rsidR="00571F29" w:rsidRPr="00E6597C">
        <w:rPr>
          <w:rFonts w:ascii="GHEA Grapalat" w:hAnsi="GHEA Grapalat" w:cs="Sylfaen"/>
        </w:rPr>
        <w:t>реализуется</w:t>
      </w:r>
      <w:r w:rsidR="00571F29" w:rsidRPr="00E6597C">
        <w:rPr>
          <w:rFonts w:ascii="GHEA Grapalat" w:hAnsi="GHEA Grapalat" w:cs="Arial"/>
        </w:rPr>
        <w:t xml:space="preserve"> </w:t>
      </w:r>
      <w:r w:rsidR="00571F29" w:rsidRPr="00E6597C">
        <w:rPr>
          <w:rFonts w:ascii="GHEA Grapalat" w:hAnsi="GHEA Grapalat" w:cs="Sylfaen"/>
        </w:rPr>
        <w:t>является</w:t>
      </w:r>
      <w:r w:rsidR="00571F29" w:rsidRPr="00E6597C">
        <w:rPr>
          <w:rFonts w:ascii="GHEA Grapalat" w:hAnsi="GHEA Grapalat" w:cs="Arial"/>
        </w:rPr>
        <w:t xml:space="preserve"> </w:t>
      </w:r>
      <w:r w:rsidR="00571F29" w:rsidRPr="00E6597C">
        <w:rPr>
          <w:rFonts w:ascii="GHEA Grapalat" w:hAnsi="GHEA Grapalat" w:cs="Sylfaen"/>
        </w:rPr>
        <w:t>в соответствии с</w:t>
      </w:r>
      <w:r w:rsidR="00571F29" w:rsidRPr="00E6597C">
        <w:rPr>
          <w:rFonts w:ascii="GHEA Grapalat" w:hAnsi="GHEA Grapalat" w:cs="Arial"/>
        </w:rPr>
        <w:t xml:space="preserve"> </w:t>
      </w:r>
      <w:r w:rsidR="00571F29" w:rsidRPr="00E6597C">
        <w:rPr>
          <w:rFonts w:ascii="GHEA Grapalat" w:hAnsi="GHEA Grapalat" w:cs="Sylfaen"/>
        </w:rPr>
        <w:t>отдельно</w:t>
      </w:r>
      <w:r w:rsidR="00571F29" w:rsidRPr="00E6597C">
        <w:rPr>
          <w:rFonts w:ascii="GHEA Grapalat" w:hAnsi="GHEA Grapalat" w:cs="Arial"/>
        </w:rPr>
        <w:t xml:space="preserve"> </w:t>
      </w:r>
      <w:r w:rsidR="00571F29" w:rsidRPr="00E6597C">
        <w:rPr>
          <w:rFonts w:ascii="GHEA Grapalat" w:hAnsi="GHEA Grapalat" w:cs="Sylfaen"/>
        </w:rPr>
        <w:t xml:space="preserve">порций </w:t>
      </w:r>
      <w:r w:rsidR="00F84B2C">
        <w:rPr>
          <w:rFonts w:ascii="GHEA Grapalat" w:hAnsi="GHEA Grapalat" w:cs="Sylfaen"/>
          <w:vertAlign w:val="superscript"/>
          <w:lang w:val="hy-AM"/>
        </w:rPr>
        <w:t>.</w:t>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 xml:space="preserve">8.1 </w:t>
      </w:r>
      <w:r w:rsidR="00120F8A">
        <w:rPr>
          <w:rFonts w:ascii="GHEA Grapalat" w:hAnsi="GHEA Grapalat"/>
          <w:sz w:val="20"/>
          <w:szCs w:val="20"/>
          <w:lang w:val="hy-AM" w:eastAsia="x-none"/>
        </w:rPr>
        <w:t xml:space="preserve">9 </w:t>
      </w:r>
      <w:r w:rsidR="003F288F" w:rsidRPr="00E6597C">
        <w:rPr>
          <w:rFonts w:ascii="GHEA Grapalat" w:hAnsi="GHEA Grapalat"/>
          <w:sz w:val="20"/>
          <w:szCs w:val="20"/>
          <w:lang w:val="af-ZA" w:eastAsia="x-none"/>
        </w:rPr>
        <w:t xml:space="preserve">В случае, если выбранный участник не подпишет договор (откажется) или будет лишен права на заключение договора, по решению комиссии выбранным участником признается участник, занимающий следующее место, </w:t>
      </w:r>
      <w:r w:rsidR="00583092" w:rsidRPr="00E6597C">
        <w:rPr>
          <w:rFonts w:ascii="GHEA Grapalat" w:hAnsi="GHEA Grapalat"/>
          <w:sz w:val="20"/>
          <w:szCs w:val="20"/>
          <w:lang w:val="hy-AM" w:eastAsia="x-none"/>
        </w:rPr>
        <w:t xml:space="preserve">с использованием в порядке, определенном пунктами 8.12–8.18 части 1 настоящего приглашения </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20:20</w:t>
      </w:r>
      <w:r w:rsidR="00201DA0" w:rsidRPr="00E6597C">
        <w:rPr>
          <w:rFonts w:ascii="GHEA Grapalat" w:hAnsi="GHEA Grapalat" w:cs="Sylfaen"/>
          <w:szCs w:val="24"/>
          <w:lang w:val="hy-AM"/>
        </w:rPr>
        <w:t>​</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 xml:space="preserve">Участник </w:t>
      </w:r>
      <w:r w:rsidR="00196487" w:rsidRPr="00E6597C">
        <w:rPr>
          <w:rFonts w:ascii="GHEA Grapalat" w:hAnsi="GHEA Grapalat" w:cs="Sylfaen"/>
          <w:szCs w:val="24"/>
          <w:lang w:val="en-US"/>
        </w:rPr>
        <w:t>n</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сам</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представлен</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требования</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согласие</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оправдание</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цель</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может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является</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представлять на рассмотрение</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дополнительный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другой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 xml:space="preserve">документы </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информация</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и:</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материалы.</w:t>
      </w:r>
    </w:p>
    <w:p w14:paraId="2663C175" w14:textId="77777777" w:rsidR="00583092" w:rsidRPr="00E6597C" w:rsidRDefault="00583092"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ru-RU"/>
        </w:rPr>
        <w:t xml:space="preserve">Комитет </w:t>
      </w:r>
      <w:r w:rsidR="00662165" w:rsidRPr="005F1470">
        <w:rPr>
          <w:rFonts w:ascii="GHEA Grapalat" w:hAnsi="GHEA Grapalat" w:cs="Sylfaen"/>
          <w:szCs w:val="24"/>
          <w:lang w:val="ru-RU"/>
        </w:rPr>
        <w:t>Н</w:t>
      </w:r>
      <w:r w:rsidRPr="00E6597C">
        <w:rPr>
          <w:rFonts w:ascii="GHEA Grapalat" w:hAnsi="GHEA Grapalat" w:cs="Sylfaen"/>
          <w:szCs w:val="24"/>
        </w:rPr>
        <w:t xml:space="preserve"> </w:t>
      </w:r>
      <w:r w:rsidRPr="00E6597C">
        <w:rPr>
          <w:rFonts w:ascii="GHEA Grapalat" w:hAnsi="GHEA Grapalat" w:cs="Sylfaen"/>
          <w:szCs w:val="24"/>
          <w:lang w:val="ru-RU"/>
        </w:rPr>
        <w:t>может</w:t>
      </w:r>
      <w:r w:rsidRPr="00E6597C">
        <w:rPr>
          <w:rFonts w:ascii="GHEA Grapalat" w:hAnsi="GHEA Grapalat" w:cs="Sylfaen"/>
          <w:szCs w:val="24"/>
        </w:rPr>
        <w:t xml:space="preserve"> </w:t>
      </w:r>
      <w:r w:rsidRPr="00E6597C">
        <w:rPr>
          <w:rFonts w:ascii="GHEA Grapalat" w:hAnsi="GHEA Grapalat" w:cs="Sylfaen"/>
          <w:szCs w:val="24"/>
          <w:lang w:val="ru-RU"/>
        </w:rPr>
        <w:t>является</w:t>
      </w:r>
      <w:r w:rsidRPr="00E6597C">
        <w:rPr>
          <w:rFonts w:ascii="GHEA Grapalat" w:hAnsi="GHEA Grapalat" w:cs="Sylfaen"/>
          <w:szCs w:val="24"/>
        </w:rPr>
        <w:t xml:space="preserve"> </w:t>
      </w:r>
      <w:r w:rsidRPr="00E6597C">
        <w:rPr>
          <w:rFonts w:ascii="GHEA Grapalat" w:hAnsi="GHEA Grapalat" w:cs="Sylfaen"/>
          <w:szCs w:val="24"/>
          <w:lang w:val="ru-RU"/>
        </w:rPr>
        <w:t>проверить</w:t>
      </w:r>
      <w:r w:rsidRPr="00E6597C">
        <w:rPr>
          <w:rFonts w:ascii="GHEA Grapalat" w:hAnsi="GHEA Grapalat" w:cs="Sylfaen"/>
          <w:szCs w:val="24"/>
        </w:rPr>
        <w:t xml:space="preserve"> </w:t>
      </w:r>
      <w:r w:rsidR="004B383E" w:rsidRPr="005F1470">
        <w:rPr>
          <w:rFonts w:ascii="GHEA Grapalat" w:hAnsi="GHEA Grapalat" w:cs="Sylfaen"/>
          <w:szCs w:val="24"/>
          <w:lang w:val="ru-RU"/>
        </w:rPr>
        <w:t xml:space="preserve">мой </w:t>
      </w:r>
      <w:r w:rsidRPr="00E6597C">
        <w:rPr>
          <w:rFonts w:ascii="GHEA Grapalat" w:hAnsi="GHEA Grapalat" w:cs="Sylfaen"/>
          <w:szCs w:val="24"/>
          <w:lang w:val="ru-RU"/>
        </w:rPr>
        <w:t>партнер</w:t>
      </w:r>
      <w:r w:rsidRPr="00E6597C">
        <w:rPr>
          <w:rFonts w:ascii="GHEA Grapalat" w:hAnsi="GHEA Grapalat" w:cs="Sylfaen"/>
          <w:szCs w:val="24"/>
        </w:rPr>
        <w:t xml:space="preserve"> </w:t>
      </w:r>
      <w:r w:rsidRPr="00E6597C">
        <w:rPr>
          <w:rFonts w:ascii="GHEA Grapalat" w:hAnsi="GHEA Grapalat" w:cs="Sylfaen"/>
          <w:szCs w:val="24"/>
          <w:lang w:val="ru-RU"/>
        </w:rPr>
        <w:t>представлено</w:t>
      </w:r>
      <w:r w:rsidRPr="00E6597C">
        <w:rPr>
          <w:rFonts w:ascii="GHEA Grapalat" w:hAnsi="GHEA Grapalat" w:cs="Sylfaen"/>
          <w:szCs w:val="24"/>
        </w:rPr>
        <w:t xml:space="preserve"> </w:t>
      </w:r>
      <w:r w:rsidRPr="00E6597C">
        <w:rPr>
          <w:rFonts w:ascii="GHEA Grapalat" w:hAnsi="GHEA Grapalat" w:cs="Sylfaen"/>
          <w:szCs w:val="24"/>
          <w:lang w:val="ru-RU"/>
        </w:rPr>
        <w:t>данные</w:t>
      </w:r>
      <w:r w:rsidRPr="00E6597C">
        <w:rPr>
          <w:rFonts w:ascii="GHEA Grapalat" w:hAnsi="GHEA Grapalat" w:cs="Sylfaen"/>
          <w:szCs w:val="24"/>
        </w:rPr>
        <w:t xml:space="preserve"> </w:t>
      </w:r>
      <w:r w:rsidRPr="00E6597C">
        <w:rPr>
          <w:rFonts w:ascii="GHEA Grapalat" w:hAnsi="GHEA Grapalat" w:cs="Sylfaen"/>
          <w:szCs w:val="24"/>
          <w:lang w:val="ru-RU"/>
        </w:rPr>
        <w:t xml:space="preserve">аутентификация </w:t>
      </w:r>
      <w:r w:rsidRPr="00E6597C">
        <w:rPr>
          <w:rFonts w:ascii="GHEA Grapalat" w:hAnsi="GHEA Grapalat" w:cs="Sylfaen"/>
          <w:szCs w:val="24"/>
        </w:rPr>
        <w:t xml:space="preserve">с использованием </w:t>
      </w:r>
      <w:r w:rsidRPr="00E6597C">
        <w:rPr>
          <w:rFonts w:ascii="GHEA Grapalat" w:hAnsi="GHEA Grapalat" w:cs="Sylfaen"/>
          <w:szCs w:val="24"/>
          <w:lang w:val="ru-RU"/>
        </w:rPr>
        <w:t>чиновник</w:t>
      </w:r>
      <w:r w:rsidRPr="00E6597C">
        <w:rPr>
          <w:rFonts w:ascii="GHEA Grapalat" w:hAnsi="GHEA Grapalat" w:cs="Sylfaen"/>
          <w:szCs w:val="24"/>
        </w:rPr>
        <w:t xml:space="preserve"> </w:t>
      </w:r>
      <w:r w:rsidRPr="00E6597C">
        <w:rPr>
          <w:rFonts w:ascii="GHEA Grapalat" w:hAnsi="GHEA Grapalat" w:cs="Sylfaen"/>
          <w:szCs w:val="24"/>
          <w:lang w:val="ru-RU"/>
        </w:rPr>
        <w:t>из источников</w:t>
      </w:r>
      <w:r w:rsidRPr="00E6597C">
        <w:rPr>
          <w:rFonts w:ascii="GHEA Grapalat" w:hAnsi="GHEA Grapalat" w:cs="Sylfaen"/>
          <w:szCs w:val="24"/>
        </w:rPr>
        <w:t xml:space="preserve"> </w:t>
      </w:r>
      <w:r w:rsidRPr="00E6597C">
        <w:rPr>
          <w:rFonts w:ascii="GHEA Grapalat" w:hAnsi="GHEA Grapalat" w:cs="Sylfaen"/>
          <w:szCs w:val="24"/>
          <w:lang w:val="ru-RU"/>
        </w:rPr>
        <w:t>полученный</w:t>
      </w:r>
      <w:r w:rsidRPr="00E6597C">
        <w:rPr>
          <w:rFonts w:ascii="GHEA Grapalat" w:hAnsi="GHEA Grapalat" w:cs="Sylfaen"/>
          <w:szCs w:val="24"/>
        </w:rPr>
        <w:t xml:space="preserve"> </w:t>
      </w:r>
      <w:r w:rsidRPr="00E6597C">
        <w:rPr>
          <w:rFonts w:ascii="GHEA Grapalat" w:hAnsi="GHEA Grapalat" w:cs="Sylfaen"/>
          <w:szCs w:val="24"/>
          <w:lang w:val="ru-RU"/>
        </w:rPr>
        <w:t>данные</w:t>
      </w:r>
      <w:r w:rsidRPr="00E6597C">
        <w:rPr>
          <w:rFonts w:ascii="GHEA Grapalat" w:hAnsi="GHEA Grapalat" w:cs="Sylfaen"/>
          <w:szCs w:val="24"/>
        </w:rPr>
        <w:t xml:space="preserve"> </w:t>
      </w:r>
      <w:r w:rsidRPr="00E6597C">
        <w:rPr>
          <w:rFonts w:ascii="GHEA Grapalat" w:hAnsi="GHEA Grapalat" w:cs="Sylfaen"/>
          <w:szCs w:val="24"/>
          <w:lang w:val="ru-RU"/>
        </w:rPr>
        <w:t>или</w:t>
      </w:r>
      <w:r w:rsidRPr="00E6597C">
        <w:rPr>
          <w:rFonts w:ascii="GHEA Grapalat" w:hAnsi="GHEA Grapalat" w:cs="Sylfaen"/>
          <w:szCs w:val="24"/>
        </w:rPr>
        <w:t xml:space="preserve"> </w:t>
      </w:r>
      <w:r w:rsidRPr="00E6597C">
        <w:rPr>
          <w:rFonts w:ascii="GHEA Grapalat" w:hAnsi="GHEA Grapalat" w:cs="Sylfaen"/>
          <w:szCs w:val="24"/>
          <w:lang w:val="ru-RU"/>
        </w:rPr>
        <w:t>этого</w:t>
      </w:r>
      <w:r w:rsidRPr="00E6597C">
        <w:rPr>
          <w:rFonts w:ascii="GHEA Grapalat" w:hAnsi="GHEA Grapalat" w:cs="Sylfaen"/>
          <w:szCs w:val="24"/>
        </w:rPr>
        <w:t xml:space="preserve"> </w:t>
      </w:r>
      <w:r w:rsidRPr="00E6597C">
        <w:rPr>
          <w:rFonts w:ascii="GHEA Grapalat" w:hAnsi="GHEA Grapalat" w:cs="Sylfaen"/>
          <w:szCs w:val="24"/>
          <w:lang w:val="ru-RU"/>
        </w:rPr>
        <w:t>о</w:t>
      </w:r>
      <w:r w:rsidRPr="00E6597C">
        <w:rPr>
          <w:rFonts w:ascii="GHEA Grapalat" w:hAnsi="GHEA Grapalat" w:cs="Sylfaen"/>
          <w:szCs w:val="24"/>
        </w:rPr>
        <w:t xml:space="preserve"> </w:t>
      </w:r>
      <w:r w:rsidRPr="00E6597C">
        <w:rPr>
          <w:rFonts w:ascii="GHEA Grapalat" w:hAnsi="GHEA Grapalat" w:cs="Sylfaen"/>
          <w:szCs w:val="24"/>
          <w:lang w:val="ru-RU"/>
        </w:rPr>
        <w:t>получение</w:t>
      </w:r>
      <w:r w:rsidRPr="00E6597C">
        <w:rPr>
          <w:rFonts w:ascii="GHEA Grapalat" w:hAnsi="GHEA Grapalat" w:cs="Sylfaen"/>
          <w:szCs w:val="24"/>
        </w:rPr>
        <w:t xml:space="preserve"> </w:t>
      </w:r>
      <w:r w:rsidRPr="00E6597C">
        <w:rPr>
          <w:rFonts w:ascii="GHEA Grapalat" w:hAnsi="GHEA Grapalat" w:cs="Sylfaen"/>
          <w:szCs w:val="24"/>
          <w:lang w:val="ru-RU"/>
        </w:rPr>
        <w:t>компетентный</w:t>
      </w:r>
      <w:r w:rsidRPr="00E6597C">
        <w:rPr>
          <w:rFonts w:ascii="GHEA Grapalat" w:hAnsi="GHEA Grapalat" w:cs="Sylfaen"/>
          <w:szCs w:val="24"/>
        </w:rPr>
        <w:t xml:space="preserve"> </w:t>
      </w:r>
      <w:r w:rsidRPr="00E6597C">
        <w:rPr>
          <w:rFonts w:ascii="GHEA Grapalat" w:hAnsi="GHEA Grapalat" w:cs="Sylfaen"/>
          <w:szCs w:val="24"/>
          <w:lang w:val="ru-RU"/>
        </w:rPr>
        <w:t>тела</w:t>
      </w:r>
      <w:r w:rsidRPr="00E6597C">
        <w:rPr>
          <w:rFonts w:ascii="GHEA Grapalat" w:hAnsi="GHEA Grapalat" w:cs="Sylfaen"/>
          <w:szCs w:val="24"/>
        </w:rPr>
        <w:t xml:space="preserve"> </w:t>
      </w:r>
      <w:r w:rsidRPr="00E6597C">
        <w:rPr>
          <w:rFonts w:ascii="GHEA Grapalat" w:hAnsi="GHEA Grapalat" w:cs="Sylfaen"/>
          <w:szCs w:val="24"/>
          <w:lang w:val="ru-RU"/>
        </w:rPr>
        <w:t>в письменной форме</w:t>
      </w:r>
      <w:r w:rsidRPr="00E6597C">
        <w:rPr>
          <w:rFonts w:ascii="GHEA Grapalat" w:hAnsi="GHEA Grapalat" w:cs="Sylfaen"/>
          <w:szCs w:val="24"/>
        </w:rPr>
        <w:t xml:space="preserve"> </w:t>
      </w:r>
      <w:r w:rsidRPr="00E6597C">
        <w:rPr>
          <w:rFonts w:ascii="GHEA Grapalat" w:hAnsi="GHEA Grapalat" w:cs="Sylfaen"/>
          <w:szCs w:val="24"/>
          <w:lang w:val="ru-RU"/>
        </w:rPr>
        <w:t xml:space="preserve">заключение </w:t>
      </w:r>
      <w:r w:rsidRPr="00E6597C">
        <w:rPr>
          <w:rFonts w:ascii="GHEA Grapalat" w:hAnsi="GHEA Grapalat" w:cs="Sylfaen"/>
          <w:szCs w:val="24"/>
        </w:rPr>
        <w:t xml:space="preserve">. </w:t>
      </w:r>
      <w:r w:rsidRPr="00E6597C">
        <w:rPr>
          <w:rFonts w:ascii="GHEA Grapalat" w:hAnsi="GHEA Grapalat" w:cs="Sylfaen"/>
          <w:szCs w:val="24"/>
          <w:lang w:val="ru-RU"/>
        </w:rPr>
        <w:t>Похожий</w:t>
      </w:r>
      <w:r w:rsidRPr="00E6597C">
        <w:rPr>
          <w:rFonts w:ascii="GHEA Grapalat" w:hAnsi="GHEA Grapalat" w:cs="Sylfaen"/>
          <w:szCs w:val="24"/>
        </w:rPr>
        <w:t xml:space="preserve"> </w:t>
      </w:r>
      <w:r w:rsidRPr="00E6597C">
        <w:rPr>
          <w:rFonts w:ascii="GHEA Grapalat" w:hAnsi="GHEA Grapalat" w:cs="Sylfaen"/>
          <w:szCs w:val="24"/>
          <w:lang w:val="ru-RU"/>
        </w:rPr>
        <w:t>запрос</w:t>
      </w:r>
      <w:r w:rsidRPr="00E6597C">
        <w:rPr>
          <w:rFonts w:ascii="GHEA Grapalat" w:hAnsi="GHEA Grapalat" w:cs="Sylfaen"/>
          <w:szCs w:val="24"/>
        </w:rPr>
        <w:t xml:space="preserve"> </w:t>
      </w:r>
      <w:r w:rsidRPr="00E6597C">
        <w:rPr>
          <w:rFonts w:ascii="GHEA Grapalat" w:hAnsi="GHEA Grapalat" w:cs="Sylfaen"/>
          <w:szCs w:val="24"/>
          <w:lang w:val="ru-RU"/>
        </w:rPr>
        <w:t>быть отправленным</w:t>
      </w:r>
      <w:r w:rsidRPr="00E6597C">
        <w:rPr>
          <w:rFonts w:ascii="GHEA Grapalat" w:hAnsi="GHEA Grapalat" w:cs="Sylfaen"/>
          <w:szCs w:val="24"/>
        </w:rPr>
        <w:t xml:space="preserve"> </w:t>
      </w:r>
      <w:r w:rsidRPr="00E6597C">
        <w:rPr>
          <w:rFonts w:ascii="GHEA Grapalat" w:hAnsi="GHEA Grapalat" w:cs="Sylfaen"/>
          <w:szCs w:val="24"/>
          <w:lang w:val="ru-RU"/>
        </w:rPr>
        <w:t>случай</w:t>
      </w:r>
      <w:r w:rsidRPr="00E6597C">
        <w:rPr>
          <w:rFonts w:ascii="GHEA Grapalat" w:hAnsi="GHEA Grapalat" w:cs="Sylfaen"/>
          <w:szCs w:val="24"/>
        </w:rPr>
        <w:t xml:space="preserve"> </w:t>
      </w:r>
      <w:r w:rsidRPr="00E6597C">
        <w:rPr>
          <w:rFonts w:ascii="GHEA Grapalat" w:hAnsi="GHEA Grapalat" w:cs="Sylfaen"/>
          <w:szCs w:val="24"/>
          <w:lang w:val="ru-RU"/>
        </w:rPr>
        <w:t>соответствующий</w:t>
      </w:r>
      <w:r w:rsidRPr="00E6597C">
        <w:rPr>
          <w:rFonts w:ascii="GHEA Grapalat" w:hAnsi="GHEA Grapalat" w:cs="Sylfaen"/>
          <w:szCs w:val="24"/>
        </w:rPr>
        <w:t xml:space="preserve"> </w:t>
      </w:r>
      <w:r w:rsidRPr="00E6597C">
        <w:rPr>
          <w:rFonts w:ascii="GHEA Grapalat" w:hAnsi="GHEA Grapalat" w:cs="Sylfaen"/>
          <w:szCs w:val="24"/>
          <w:lang w:val="ru-RU"/>
        </w:rPr>
        <w:t>Состояние</w:t>
      </w:r>
      <w:r w:rsidRPr="00E6597C">
        <w:rPr>
          <w:rFonts w:ascii="GHEA Grapalat" w:hAnsi="GHEA Grapalat" w:cs="Sylfaen"/>
          <w:szCs w:val="24"/>
        </w:rPr>
        <w:t xml:space="preserve"> </w:t>
      </w:r>
      <w:r w:rsidRPr="00E6597C">
        <w:rPr>
          <w:rFonts w:ascii="GHEA Grapalat" w:hAnsi="GHEA Grapalat" w:cs="Sylfaen"/>
          <w:szCs w:val="24"/>
          <w:lang w:val="ru-RU"/>
        </w:rPr>
        <w:t>и:</w:t>
      </w:r>
      <w:r w:rsidRPr="00E6597C">
        <w:rPr>
          <w:rFonts w:ascii="GHEA Grapalat" w:hAnsi="GHEA Grapalat" w:cs="Sylfaen"/>
          <w:szCs w:val="24"/>
        </w:rPr>
        <w:t xml:space="preserve"> </w:t>
      </w:r>
      <w:r w:rsidRPr="00E6597C">
        <w:rPr>
          <w:rFonts w:ascii="GHEA Grapalat" w:hAnsi="GHEA Grapalat" w:cs="Sylfaen"/>
          <w:szCs w:val="24"/>
          <w:lang w:val="ru-RU"/>
        </w:rPr>
        <w:t>местный</w:t>
      </w:r>
      <w:r w:rsidRPr="00E6597C">
        <w:rPr>
          <w:rFonts w:ascii="GHEA Grapalat" w:hAnsi="GHEA Grapalat" w:cs="Sylfaen"/>
          <w:szCs w:val="24"/>
        </w:rPr>
        <w:t xml:space="preserve"> </w:t>
      </w:r>
      <w:r w:rsidRPr="00E6597C">
        <w:rPr>
          <w:rFonts w:ascii="GHEA Grapalat" w:hAnsi="GHEA Grapalat" w:cs="Sylfaen"/>
          <w:szCs w:val="24"/>
          <w:lang w:val="ru-RU"/>
        </w:rPr>
        <w:t>самоуправление</w:t>
      </w:r>
      <w:r w:rsidRPr="00E6597C">
        <w:rPr>
          <w:rFonts w:ascii="GHEA Grapalat" w:hAnsi="GHEA Grapalat" w:cs="Sylfaen"/>
          <w:szCs w:val="24"/>
        </w:rPr>
        <w:t xml:space="preserve"> </w:t>
      </w:r>
      <w:r w:rsidRPr="00E6597C">
        <w:rPr>
          <w:rFonts w:ascii="GHEA Grapalat" w:hAnsi="GHEA Grapalat" w:cs="Sylfaen"/>
          <w:szCs w:val="24"/>
          <w:lang w:val="ru-RU"/>
        </w:rPr>
        <w:t>тела</w:t>
      </w:r>
      <w:r w:rsidRPr="00E6597C">
        <w:rPr>
          <w:rFonts w:ascii="GHEA Grapalat" w:hAnsi="GHEA Grapalat" w:cs="Sylfaen"/>
          <w:szCs w:val="24"/>
        </w:rPr>
        <w:t xml:space="preserve"> </w:t>
      </w:r>
      <w:r w:rsidRPr="00E6597C">
        <w:rPr>
          <w:rFonts w:ascii="GHEA Grapalat" w:hAnsi="GHEA Grapalat" w:cs="Sylfaen"/>
          <w:szCs w:val="24"/>
          <w:lang w:val="ru-RU"/>
        </w:rPr>
        <w:t>запрос</w:t>
      </w:r>
      <w:r w:rsidRPr="00E6597C">
        <w:rPr>
          <w:rFonts w:ascii="GHEA Grapalat" w:hAnsi="GHEA Grapalat" w:cs="Sylfaen"/>
          <w:szCs w:val="24"/>
        </w:rPr>
        <w:t xml:space="preserve"> </w:t>
      </w:r>
      <w:r w:rsidRPr="00E6597C">
        <w:rPr>
          <w:rFonts w:ascii="GHEA Grapalat" w:hAnsi="GHEA Grapalat" w:cs="Sylfaen"/>
          <w:szCs w:val="24"/>
          <w:lang w:val="ru-RU"/>
        </w:rPr>
        <w:t>получать</w:t>
      </w:r>
      <w:r w:rsidRPr="00E6597C">
        <w:rPr>
          <w:rFonts w:ascii="GHEA Grapalat" w:hAnsi="GHEA Grapalat" w:cs="Sylfaen"/>
          <w:szCs w:val="24"/>
        </w:rPr>
        <w:t xml:space="preserve"> </w:t>
      </w:r>
      <w:r w:rsidRPr="00E6597C">
        <w:rPr>
          <w:rFonts w:ascii="GHEA Grapalat" w:hAnsi="GHEA Grapalat" w:cs="Sylfaen"/>
          <w:szCs w:val="24"/>
          <w:lang w:val="ru-RU"/>
        </w:rPr>
        <w:t>в день</w:t>
      </w:r>
      <w:r w:rsidRPr="00E6597C">
        <w:rPr>
          <w:rFonts w:ascii="GHEA Grapalat" w:hAnsi="GHEA Grapalat" w:cs="Sylfaen"/>
          <w:szCs w:val="24"/>
        </w:rPr>
        <w:t xml:space="preserve"> </w:t>
      </w:r>
      <w:r w:rsidRPr="00E6597C">
        <w:rPr>
          <w:rFonts w:ascii="GHEA Grapalat" w:hAnsi="GHEA Grapalat" w:cs="Sylfaen"/>
          <w:szCs w:val="24"/>
          <w:lang w:val="ru-RU"/>
        </w:rPr>
        <w:t>следующий</w:t>
      </w:r>
      <w:r w:rsidRPr="00E6597C">
        <w:rPr>
          <w:rFonts w:ascii="GHEA Grapalat" w:hAnsi="GHEA Grapalat" w:cs="Sylfaen"/>
          <w:szCs w:val="24"/>
        </w:rPr>
        <w:t xml:space="preserve"> </w:t>
      </w:r>
      <w:r w:rsidRPr="00E6597C">
        <w:rPr>
          <w:rFonts w:ascii="GHEA Grapalat" w:hAnsi="GHEA Grapalat" w:cs="Sylfaen"/>
          <w:szCs w:val="24"/>
          <w:lang w:val="ru-RU"/>
        </w:rPr>
        <w:t>два</w:t>
      </w:r>
      <w:r w:rsidRPr="00E6597C">
        <w:rPr>
          <w:rFonts w:ascii="GHEA Grapalat" w:hAnsi="GHEA Grapalat" w:cs="Sylfaen"/>
          <w:szCs w:val="24"/>
        </w:rPr>
        <w:t xml:space="preserve"> </w:t>
      </w:r>
      <w:r w:rsidRPr="00E6597C">
        <w:rPr>
          <w:rFonts w:ascii="GHEA Grapalat" w:hAnsi="GHEA Grapalat" w:cs="Sylfaen"/>
          <w:szCs w:val="24"/>
          <w:lang w:val="ru-RU"/>
        </w:rPr>
        <w:t>работающий</w:t>
      </w:r>
      <w:r w:rsidRPr="00E6597C">
        <w:rPr>
          <w:rFonts w:ascii="GHEA Grapalat" w:hAnsi="GHEA Grapalat" w:cs="Sylfaen"/>
          <w:szCs w:val="24"/>
        </w:rPr>
        <w:t xml:space="preserve"> </w:t>
      </w:r>
      <w:r w:rsidRPr="00E6597C">
        <w:rPr>
          <w:rFonts w:ascii="GHEA Grapalat" w:hAnsi="GHEA Grapalat" w:cs="Sylfaen"/>
          <w:szCs w:val="24"/>
          <w:lang w:val="ru-RU"/>
        </w:rPr>
        <w:t>дня</w:t>
      </w:r>
      <w:r w:rsidRPr="00E6597C">
        <w:rPr>
          <w:rFonts w:ascii="GHEA Grapalat" w:hAnsi="GHEA Grapalat" w:cs="Sylfaen"/>
          <w:szCs w:val="24"/>
        </w:rPr>
        <w:t xml:space="preserve"> </w:t>
      </w:r>
      <w:r w:rsidRPr="00E6597C">
        <w:rPr>
          <w:rFonts w:ascii="GHEA Grapalat" w:hAnsi="GHEA Grapalat" w:cs="Sylfaen"/>
          <w:szCs w:val="24"/>
          <w:lang w:val="ru-RU"/>
        </w:rPr>
        <w:t>в течение</w:t>
      </w:r>
      <w:r w:rsidRPr="00E6597C">
        <w:rPr>
          <w:rFonts w:ascii="GHEA Grapalat" w:hAnsi="GHEA Grapalat" w:cs="Sylfaen"/>
          <w:szCs w:val="24"/>
        </w:rPr>
        <w:t xml:space="preserve"> </w:t>
      </w:r>
      <w:r w:rsidRPr="00E6597C">
        <w:rPr>
          <w:rFonts w:ascii="GHEA Grapalat" w:hAnsi="GHEA Grapalat" w:cs="Sylfaen"/>
          <w:szCs w:val="24"/>
          <w:lang w:val="ru-RU"/>
        </w:rPr>
        <w:t>предоставление</w:t>
      </w:r>
      <w:r w:rsidRPr="00E6597C">
        <w:rPr>
          <w:rFonts w:ascii="GHEA Grapalat" w:hAnsi="GHEA Grapalat" w:cs="Sylfaen"/>
          <w:szCs w:val="24"/>
        </w:rPr>
        <w:t xml:space="preserve"> </w:t>
      </w:r>
      <w:r w:rsidRPr="00E6597C">
        <w:rPr>
          <w:rFonts w:ascii="GHEA Grapalat" w:hAnsi="GHEA Grapalat" w:cs="Sylfaen"/>
          <w:szCs w:val="24"/>
          <w:lang w:val="ru-RU"/>
        </w:rPr>
        <w:t>являются</w:t>
      </w:r>
      <w:r w:rsidRPr="00E6597C">
        <w:rPr>
          <w:rFonts w:ascii="GHEA Grapalat" w:hAnsi="GHEA Grapalat" w:cs="Sylfaen"/>
          <w:szCs w:val="24"/>
        </w:rPr>
        <w:t xml:space="preserve"> </w:t>
      </w:r>
      <w:r w:rsidRPr="00E6597C">
        <w:rPr>
          <w:rFonts w:ascii="GHEA Grapalat" w:hAnsi="GHEA Grapalat" w:cs="Sylfaen"/>
          <w:szCs w:val="24"/>
          <w:lang w:val="ru-RU"/>
        </w:rPr>
        <w:t>в письменной форме</w:t>
      </w:r>
      <w:r w:rsidRPr="00E6597C">
        <w:rPr>
          <w:rFonts w:ascii="GHEA Grapalat" w:hAnsi="GHEA Grapalat" w:cs="Sylfaen"/>
          <w:szCs w:val="24"/>
        </w:rPr>
        <w:t xml:space="preserve"> </w:t>
      </w:r>
      <w:r w:rsidRPr="00E6597C">
        <w:rPr>
          <w:rFonts w:ascii="GHEA Grapalat" w:hAnsi="GHEA Grapalat" w:cs="Sylfaen"/>
          <w:szCs w:val="24"/>
          <w:lang w:val="ru-RU"/>
        </w:rPr>
        <w:t xml:space="preserve">заключение </w:t>
      </w:r>
      <w:r w:rsidRPr="00E6597C">
        <w:rPr>
          <w:rFonts w:ascii="GHEA Grapalat" w:hAnsi="GHEA Grapalat" w:cs="Sylfaen"/>
          <w:szCs w:val="24"/>
        </w:rPr>
        <w:t xml:space="preserve">: </w:t>
      </w:r>
      <w:r w:rsidRPr="00E6597C">
        <w:rPr>
          <w:rFonts w:ascii="GHEA Grapalat" w:hAnsi="GHEA Grapalat" w:cs="Sylfaen"/>
          <w:szCs w:val="24"/>
          <w:lang w:val="ru-RU"/>
        </w:rPr>
        <w:t>Если:</w:t>
      </w:r>
      <w:r w:rsidRPr="00E6597C">
        <w:rPr>
          <w:rFonts w:ascii="GHEA Grapalat" w:hAnsi="GHEA Grapalat" w:cs="Sylfaen"/>
          <w:szCs w:val="24"/>
        </w:rPr>
        <w:t xml:space="preserve"> </w:t>
      </w:r>
      <w:r w:rsidR="004B383E" w:rsidRPr="005F1470">
        <w:rPr>
          <w:rFonts w:ascii="GHEA Grapalat" w:hAnsi="GHEA Grapalat" w:cs="Sylfaen"/>
          <w:szCs w:val="24"/>
          <w:lang w:val="ru-RU"/>
        </w:rPr>
        <w:t xml:space="preserve">мой </w:t>
      </w:r>
      <w:r w:rsidRPr="00E6597C">
        <w:rPr>
          <w:rFonts w:ascii="GHEA Grapalat" w:hAnsi="GHEA Grapalat" w:cs="Sylfaen"/>
          <w:szCs w:val="24"/>
          <w:lang w:val="ru-RU"/>
        </w:rPr>
        <w:t>партнер</w:t>
      </w:r>
      <w:r w:rsidRPr="00E6597C">
        <w:rPr>
          <w:rFonts w:ascii="GHEA Grapalat" w:hAnsi="GHEA Grapalat" w:cs="Sylfaen"/>
          <w:szCs w:val="24"/>
        </w:rPr>
        <w:t xml:space="preserve"> </w:t>
      </w:r>
      <w:r w:rsidRPr="00E6597C">
        <w:rPr>
          <w:rFonts w:ascii="GHEA Grapalat" w:hAnsi="GHEA Grapalat" w:cs="Sylfaen"/>
          <w:szCs w:val="24"/>
          <w:lang w:val="ru-RU"/>
        </w:rPr>
        <w:t>представлено</w:t>
      </w:r>
      <w:r w:rsidRPr="00E6597C">
        <w:rPr>
          <w:rFonts w:ascii="GHEA Grapalat" w:hAnsi="GHEA Grapalat" w:cs="Sylfaen"/>
          <w:szCs w:val="24"/>
        </w:rPr>
        <w:t xml:space="preserve"> </w:t>
      </w:r>
      <w:r w:rsidRPr="00E6597C">
        <w:rPr>
          <w:rFonts w:ascii="GHEA Grapalat" w:hAnsi="GHEA Grapalat" w:cs="Sylfaen"/>
          <w:szCs w:val="24"/>
          <w:lang w:val="ru-RU"/>
        </w:rPr>
        <w:t>данные</w:t>
      </w:r>
      <w:r w:rsidRPr="00E6597C">
        <w:rPr>
          <w:rFonts w:ascii="GHEA Grapalat" w:hAnsi="GHEA Grapalat" w:cs="Sylfaen"/>
          <w:szCs w:val="24"/>
        </w:rPr>
        <w:t xml:space="preserve"> </w:t>
      </w:r>
      <w:r w:rsidRPr="00E6597C">
        <w:rPr>
          <w:rFonts w:ascii="GHEA Grapalat" w:hAnsi="GHEA Grapalat" w:cs="Sylfaen"/>
          <w:szCs w:val="24"/>
          <w:lang w:val="ru-RU"/>
        </w:rPr>
        <w:t>подлинности</w:t>
      </w:r>
      <w:r w:rsidRPr="00E6597C">
        <w:rPr>
          <w:rFonts w:ascii="GHEA Grapalat" w:hAnsi="GHEA Grapalat" w:cs="Sylfaen"/>
          <w:szCs w:val="24"/>
        </w:rPr>
        <w:t xml:space="preserve"> </w:t>
      </w:r>
      <w:r w:rsidRPr="00E6597C">
        <w:rPr>
          <w:rFonts w:ascii="GHEA Grapalat" w:hAnsi="GHEA Grapalat" w:cs="Sylfaen"/>
          <w:szCs w:val="24"/>
          <w:lang w:val="ru-RU"/>
        </w:rPr>
        <w:t>проверять</w:t>
      </w:r>
      <w:r w:rsidRPr="00E6597C">
        <w:rPr>
          <w:rFonts w:ascii="GHEA Grapalat" w:hAnsi="GHEA Grapalat" w:cs="Sylfaen"/>
          <w:szCs w:val="24"/>
        </w:rPr>
        <w:t xml:space="preserve"> </w:t>
      </w:r>
      <w:r w:rsidRPr="00E6597C">
        <w:rPr>
          <w:rFonts w:ascii="GHEA Grapalat" w:hAnsi="GHEA Grapalat" w:cs="Sylfaen"/>
          <w:szCs w:val="24"/>
          <w:lang w:val="ru-RU"/>
        </w:rPr>
        <w:t>как результат</w:t>
      </w:r>
      <w:r w:rsidRPr="00E6597C">
        <w:rPr>
          <w:rFonts w:ascii="GHEA Grapalat" w:hAnsi="GHEA Grapalat" w:cs="Sylfaen"/>
          <w:szCs w:val="24"/>
        </w:rPr>
        <w:t xml:space="preserve"> </w:t>
      </w:r>
      <w:r w:rsidRPr="00E6597C">
        <w:rPr>
          <w:rFonts w:ascii="GHEA Grapalat" w:hAnsi="GHEA Grapalat" w:cs="Sylfaen"/>
          <w:szCs w:val="24"/>
          <w:lang w:val="ru-RU"/>
        </w:rPr>
        <w:t>данные</w:t>
      </w:r>
      <w:r w:rsidRPr="00E6597C">
        <w:rPr>
          <w:rFonts w:ascii="GHEA Grapalat" w:hAnsi="GHEA Grapalat" w:cs="Sylfaen"/>
          <w:szCs w:val="24"/>
        </w:rPr>
        <w:t xml:space="preserve"> </w:t>
      </w:r>
      <w:r w:rsidRPr="00E6597C">
        <w:rPr>
          <w:rFonts w:ascii="GHEA Grapalat" w:hAnsi="GHEA Grapalat" w:cs="Sylfaen"/>
          <w:szCs w:val="24"/>
          <w:lang w:val="ru-RU"/>
        </w:rPr>
        <w:t>квалифицироваться</w:t>
      </w:r>
      <w:r w:rsidRPr="00E6597C">
        <w:rPr>
          <w:rFonts w:ascii="GHEA Grapalat" w:hAnsi="GHEA Grapalat" w:cs="Sylfaen"/>
          <w:szCs w:val="24"/>
        </w:rPr>
        <w:t xml:space="preserve"> </w:t>
      </w:r>
      <w:r w:rsidRPr="00E6597C">
        <w:rPr>
          <w:rFonts w:ascii="GHEA Grapalat" w:hAnsi="GHEA Grapalat" w:cs="Sylfaen"/>
          <w:szCs w:val="24"/>
          <w:lang w:val="ru-RU"/>
        </w:rPr>
        <w:t>являются</w:t>
      </w:r>
      <w:r w:rsidRPr="00E6597C">
        <w:rPr>
          <w:rFonts w:ascii="GHEA Grapalat" w:hAnsi="GHEA Grapalat" w:cs="Sylfaen"/>
          <w:szCs w:val="24"/>
        </w:rPr>
        <w:t xml:space="preserve"> </w:t>
      </w:r>
      <w:r w:rsidRPr="00E6597C">
        <w:rPr>
          <w:rFonts w:ascii="GHEA Grapalat" w:hAnsi="GHEA Grapalat" w:cs="Sylfaen"/>
          <w:szCs w:val="24"/>
          <w:lang w:val="ru-RU"/>
        </w:rPr>
        <w:t>к реальности</w:t>
      </w:r>
      <w:r w:rsidRPr="00E6597C">
        <w:rPr>
          <w:rFonts w:ascii="GHEA Grapalat" w:hAnsi="GHEA Grapalat" w:cs="Sylfaen"/>
          <w:szCs w:val="24"/>
        </w:rPr>
        <w:t xml:space="preserve"> </w:t>
      </w:r>
      <w:r w:rsidRPr="00E6597C">
        <w:rPr>
          <w:rFonts w:ascii="GHEA Grapalat" w:hAnsi="GHEA Grapalat" w:cs="Sylfaen"/>
          <w:szCs w:val="24"/>
          <w:lang w:val="ru-RU"/>
        </w:rPr>
        <w:t xml:space="preserve">если не </w:t>
      </w:r>
      <w:r w:rsidRPr="00E6597C">
        <w:rPr>
          <w:rFonts w:ascii="GHEA Grapalat" w:hAnsi="GHEA Grapalat" w:cs="Sylfaen"/>
          <w:szCs w:val="24"/>
        </w:rPr>
        <w:softHyphen/>
      </w:r>
      <w:r w:rsidRPr="00E6597C">
        <w:rPr>
          <w:rFonts w:ascii="GHEA Grapalat" w:hAnsi="GHEA Grapalat" w:cs="Sylfaen"/>
          <w:szCs w:val="24"/>
          <w:lang w:val="ru-RU"/>
        </w:rPr>
        <w:t xml:space="preserve">актуально </w:t>
      </w:r>
      <w:r w:rsidRPr="00E6597C">
        <w:rPr>
          <w:rFonts w:ascii="GHEA Grapalat" w:hAnsi="GHEA Grapalat" w:cs="Sylfaen"/>
          <w:szCs w:val="24"/>
        </w:rPr>
        <w:t xml:space="preserve">, </w:t>
      </w:r>
      <w:r w:rsidRPr="00E6597C">
        <w:rPr>
          <w:rFonts w:ascii="GHEA Grapalat" w:hAnsi="GHEA Grapalat" w:cs="Sylfaen"/>
          <w:szCs w:val="24"/>
          <w:lang w:val="ru-RU"/>
        </w:rPr>
        <w:t xml:space="preserve">то </w:t>
      </w:r>
      <w:r w:rsidRPr="00E6597C">
        <w:rPr>
          <w:rFonts w:ascii="GHEA Grapalat" w:hAnsi="GHEA Grapalat" w:cs="Sylfaen"/>
          <w:szCs w:val="24"/>
        </w:rPr>
        <w:t>заявка данного участника отклоняется.</w:t>
      </w:r>
    </w:p>
    <w:p w14:paraId="5C016F3B"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 xml:space="preserve">8 </w:t>
      </w:r>
      <w:r w:rsidR="00201DA0" w:rsidRPr="00E6597C">
        <w:rPr>
          <w:rFonts w:ascii="GHEA Grapalat" w:hAnsi="GHEA Grapalat" w:cs="Sylfaen"/>
          <w:szCs w:val="24"/>
          <w:lang w:val="hy-AM"/>
        </w:rPr>
        <w:t xml:space="preserve">. </w:t>
      </w:r>
      <w:r w:rsidR="00794157" w:rsidRPr="004605D7">
        <w:rPr>
          <w:rFonts w:ascii="GHEA Grapalat" w:hAnsi="GHEA Grapalat" w:cs="Sylfaen"/>
          <w:szCs w:val="24"/>
        </w:rPr>
        <w:t xml:space="preserve">2 </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Подарок</w:t>
      </w:r>
      <w:r w:rsidR="00583092" w:rsidRPr="00E6597C">
        <w:rPr>
          <w:rFonts w:ascii="GHEA Grapalat" w:hAnsi="GHEA Grapalat" w:cs="Sylfaen"/>
          <w:szCs w:val="24"/>
        </w:rPr>
        <w:t xml:space="preserve"> </w:t>
      </w:r>
      <w:r w:rsidR="005D3674" w:rsidRPr="00E6597C">
        <w:rPr>
          <w:rFonts w:ascii="GHEA Grapalat" w:hAnsi="GHEA Grapalat" w:cs="Sylfaen"/>
          <w:szCs w:val="24"/>
        </w:rPr>
        <w:t xml:space="preserve">1 </w:t>
      </w:r>
      <w:r w:rsidR="00583092" w:rsidRPr="00E6597C">
        <w:rPr>
          <w:rFonts w:ascii="GHEA Grapalat" w:hAnsi="GHEA Grapalat" w:cs="Sylfaen"/>
          <w:szCs w:val="24"/>
          <w:lang w:val="hy-AM"/>
        </w:rPr>
        <w:t>приглашение</w:t>
      </w:r>
      <w:r w:rsidR="005D3674" w:rsidRPr="00E6597C">
        <w:rPr>
          <w:rFonts w:ascii="GHEA Grapalat" w:hAnsi="GHEA Grapalat" w:cs="Sylfaen"/>
          <w:szCs w:val="24"/>
          <w:lang w:val="hy-AM"/>
        </w:rPr>
        <w:t>​</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 xml:space="preserve">части </w:t>
      </w:r>
      <w:r w:rsidR="00583092" w:rsidRPr="00E6597C">
        <w:rPr>
          <w:rFonts w:ascii="GHEA Grapalat" w:hAnsi="GHEA Grapalat" w:cs="Sylfaen"/>
          <w:szCs w:val="24"/>
        </w:rPr>
        <w:t>8.19</w:t>
      </w:r>
      <w:r w:rsidR="00583092" w:rsidRPr="00E6597C">
        <w:rPr>
          <w:rFonts w:ascii="GHEA Grapalat" w:hAnsi="GHEA Grapalat" w:cs="Sylfaen"/>
          <w:szCs w:val="24"/>
          <w:lang w:val="hy-AM"/>
        </w:rPr>
        <w:t>​</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применения</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 xml:space="preserve">для этой цели </w:t>
      </w:r>
      <w:r w:rsidR="00583092" w:rsidRPr="00E6597C">
        <w:rPr>
          <w:rFonts w:ascii="GHEA Grapalat" w:hAnsi="GHEA Grapalat" w:cs="Sylfaen"/>
          <w:szCs w:val="24"/>
        </w:rPr>
        <w:t xml:space="preserve">могут быть </w:t>
      </w:r>
      <w:r w:rsidR="00583092" w:rsidRPr="00794157">
        <w:rPr>
          <w:rFonts w:ascii="GHEA Grapalat" w:hAnsi="GHEA Grapalat" w:cs="Sylfaen"/>
          <w:szCs w:val="24"/>
          <w:lang w:val="hy-AM"/>
        </w:rPr>
        <w:t>приглашены в комитет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чрезвычайная ситуация</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сессия.</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 xml:space="preserve">8. </w:t>
      </w:r>
      <w:r w:rsidR="00794157" w:rsidRPr="004605D7">
        <w:rPr>
          <w:rFonts w:ascii="GHEA Grapalat" w:hAnsi="GHEA Grapalat"/>
          <w:spacing w:val="-6"/>
          <w:sz w:val="20"/>
          <w:lang w:val="af-ZA"/>
        </w:rPr>
        <w:t xml:space="preserve">2 </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До заключения договора клиент публикует в информационном бюллетене объявление о решении о заключении договора не позднее, чем в первый рабочий день, следующий за принятием решения по выбранному участнику.</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Решение о заключении договора содержит сводную информацию об оценке заявок и причинах, обосновывающих выбор выбранного участника, а также заявление о периоде бездействия.</w:t>
      </w:r>
    </w:p>
    <w:p w14:paraId="4B8A927A"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hy-AM"/>
        </w:rPr>
        <w:t>8.23 Бездействие</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период</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договор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запечатывать</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о</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решение</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заявление</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публикация</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в день</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следующий</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дня</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 xml:space="preserve">и </w:t>
      </w:r>
      <w:r w:rsidR="00583092" w:rsidRPr="00E6597C">
        <w:rPr>
          <w:rFonts w:ascii="GHEA Grapalat" w:hAnsi="GHEA Grapalat" w:cs="Sylfaen"/>
          <w:szCs w:val="24"/>
        </w:rPr>
        <w:t>провайдер</w:t>
      </w:r>
      <w:r w:rsidR="00583092" w:rsidRPr="00E6597C">
        <w:rPr>
          <w:rFonts w:ascii="GHEA Grapalat" w:hAnsi="GHEA Grapalat" w:cs="Sylfaen"/>
          <w:szCs w:val="24"/>
          <w:lang w:val="hy-AM"/>
        </w:rPr>
        <w:t>​</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к</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контракт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запечатывать</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юрисдикция</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возникновение</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дня</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между</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упал</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период</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является.</w:t>
      </w:r>
    </w:p>
    <w:p w14:paraId="1E221CBA" w14:textId="7342B5CC" w:rsidR="00120F8A" w:rsidRPr="00F40755" w:rsidRDefault="00120F8A" w:rsidP="00120F8A">
      <w:pPr>
        <w:pStyle w:val="BodyTextIndent2"/>
        <w:spacing w:line="240" w:lineRule="auto"/>
        <w:ind w:firstLine="567"/>
        <w:rPr>
          <w:rFonts w:ascii="GHEA Grapalat" w:hAnsi="GHEA Grapalat" w:cs="Sylfaen"/>
          <w:lang w:val="hy-AM"/>
        </w:rPr>
      </w:pPr>
      <w:r w:rsidRPr="000D7AAF">
        <w:rPr>
          <w:rFonts w:ascii="GHEA Grapalat" w:hAnsi="GHEA Grapalat" w:cs="Sylfaen"/>
          <w:b/>
          <w:lang w:val="es-ES"/>
        </w:rPr>
        <w:t>Бездействие</w:t>
      </w:r>
      <w:r w:rsidRPr="000D7AAF">
        <w:rPr>
          <w:rFonts w:ascii="GHEA Grapalat" w:hAnsi="GHEA Grapalat" w:cs="Arial"/>
          <w:b/>
          <w:lang w:val="es-ES"/>
        </w:rPr>
        <w:t xml:space="preserve"> </w:t>
      </w:r>
      <w:r w:rsidRPr="000D7AAF">
        <w:rPr>
          <w:rFonts w:ascii="GHEA Grapalat" w:hAnsi="GHEA Grapalat" w:cs="Sylfaen"/>
          <w:b/>
          <w:lang w:val="es-ES"/>
        </w:rPr>
        <w:t>период</w:t>
      </w:r>
      <w:r w:rsidRPr="000D7AAF">
        <w:rPr>
          <w:rFonts w:ascii="GHEA Grapalat" w:hAnsi="GHEA Grapalat" w:cs="Arial"/>
          <w:b/>
          <w:lang w:val="es-ES"/>
        </w:rPr>
        <w:t xml:space="preserve"> </w:t>
      </w:r>
      <w:r w:rsidRPr="000D7AAF">
        <w:rPr>
          <w:rFonts w:ascii="GHEA Grapalat" w:hAnsi="GHEA Grapalat" w:cs="Sylfaen"/>
          <w:b/>
          <w:lang w:val="es-ES"/>
        </w:rPr>
        <w:t>настоящим</w:t>
      </w:r>
      <w:r w:rsidRPr="000D7AAF">
        <w:rPr>
          <w:rFonts w:ascii="GHEA Grapalat" w:hAnsi="GHEA Grapalat" w:cs="Arial"/>
          <w:b/>
          <w:lang w:val="es-ES"/>
        </w:rPr>
        <w:t xml:space="preserve"> </w:t>
      </w:r>
      <w:r w:rsidRPr="000D7AAF">
        <w:rPr>
          <w:rFonts w:ascii="GHEA Grapalat" w:hAnsi="GHEA Grapalat" w:cs="Sylfaen"/>
          <w:b/>
          <w:lang w:val="es-ES"/>
        </w:rPr>
        <w:t>процедуры</w:t>
      </w:r>
      <w:r w:rsidRPr="000D7AAF">
        <w:rPr>
          <w:rFonts w:ascii="GHEA Grapalat" w:hAnsi="GHEA Grapalat" w:cs="Arial"/>
          <w:b/>
          <w:lang w:val="es-ES"/>
        </w:rPr>
        <w:t xml:space="preserve"> </w:t>
      </w:r>
      <w:r w:rsidRPr="000D7AAF">
        <w:rPr>
          <w:rFonts w:ascii="GHEA Grapalat" w:hAnsi="GHEA Grapalat" w:cs="Sylfaen"/>
          <w:b/>
          <w:lang w:val="es-ES"/>
        </w:rPr>
        <w:t>в случае «10» календарь</w:t>
      </w:r>
      <w:r w:rsidRPr="000D7AAF">
        <w:rPr>
          <w:rFonts w:ascii="GHEA Grapalat" w:hAnsi="GHEA Grapalat" w:cs="Arial"/>
          <w:b/>
          <w:lang w:val="es-ES"/>
        </w:rPr>
        <w:t xml:space="preserve"> </w:t>
      </w:r>
      <w:r w:rsidRPr="000D7AAF">
        <w:rPr>
          <w:rFonts w:ascii="GHEA Grapalat" w:hAnsi="GHEA Grapalat" w:cs="Sylfaen"/>
          <w:b/>
          <w:lang w:val="es-ES"/>
        </w:rPr>
        <w:t>день</w:t>
      </w:r>
      <w:r w:rsidRPr="000D7AAF">
        <w:rPr>
          <w:rFonts w:ascii="GHEA Grapalat" w:hAnsi="GHEA Grapalat" w:cs="Arial"/>
          <w:b/>
          <w:lang w:val="es-ES"/>
        </w:rPr>
        <w:t xml:space="preserve"> </w:t>
      </w:r>
      <w:r w:rsidRPr="000D7AAF">
        <w:rPr>
          <w:rFonts w:ascii="GHEA Grapalat" w:hAnsi="GHEA Grapalat" w:cs="Sylfaen"/>
          <w:b/>
          <w:lang w:val="es-ES"/>
        </w:rPr>
        <w:t>есть</w:t>
      </w:r>
      <w:r w:rsidRPr="00F40755">
        <w:rPr>
          <w:rFonts w:ascii="GHEA Grapalat" w:hAnsi="GHEA Grapalat"/>
          <w:lang w:val="es-ES"/>
        </w:rPr>
        <w:t xml:space="preserve"> </w:t>
      </w:r>
      <w:r w:rsidRPr="00F40755">
        <w:rPr>
          <w:rFonts w:ascii="GHEA Grapalat" w:hAnsi="GHEA Grapalat" w:cs="Sylfaen"/>
          <w:lang w:val="es-ES"/>
        </w:rPr>
        <w:t>Бездействие</w:t>
      </w:r>
      <w:r w:rsidRPr="00F40755">
        <w:rPr>
          <w:rFonts w:ascii="GHEA Grapalat" w:hAnsi="GHEA Grapalat" w:cs="Arial"/>
          <w:lang w:val="es-ES"/>
        </w:rPr>
        <w:t xml:space="preserve"> </w:t>
      </w:r>
      <w:r w:rsidRPr="00F40755">
        <w:rPr>
          <w:rFonts w:ascii="GHEA Grapalat" w:hAnsi="GHEA Grapalat" w:cs="Sylfaen"/>
          <w:lang w:val="es-ES"/>
        </w:rPr>
        <w:t>период</w:t>
      </w:r>
      <w:r w:rsidRPr="00F40755">
        <w:rPr>
          <w:rFonts w:ascii="GHEA Grapalat" w:hAnsi="GHEA Grapalat" w:cs="Arial"/>
          <w:lang w:val="es-ES"/>
        </w:rPr>
        <w:t xml:space="preserve"> </w:t>
      </w:r>
      <w:r w:rsidRPr="00F40755">
        <w:rPr>
          <w:rFonts w:ascii="GHEA Grapalat" w:hAnsi="GHEA Grapalat" w:cs="Sylfaen"/>
          <w:lang w:val="es-ES"/>
        </w:rPr>
        <w:t xml:space="preserve">применимый </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 xml:space="preserve">нет </w:t>
      </w:r>
      <w:r w:rsidRPr="00F40755">
        <w:rPr>
          <w:rFonts w:ascii="GHEA Grapalat" w:hAnsi="GHEA Grapalat" w:cs="Arial"/>
          <w:sz w:val="20"/>
          <w:szCs w:val="20"/>
          <w:lang w:val="es-ES"/>
        </w:rPr>
        <w:t xml:space="preserve">, если </w:t>
      </w:r>
      <w:r w:rsidRPr="00F40755">
        <w:rPr>
          <w:rFonts w:ascii="GHEA Grapalat" w:hAnsi="GHEA Grapalat" w:cs="Sylfaen"/>
          <w:sz w:val="20"/>
          <w:szCs w:val="20"/>
          <w:lang w:val="es-ES"/>
        </w:rPr>
        <w:t>только</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 xml:space="preserve">один </w:t>
      </w:r>
      <w:r w:rsidRPr="00F40755">
        <w:rPr>
          <w:rFonts w:ascii="GHEA Grapalat" w:hAnsi="GHEA Grapalat" w:cs="Arial"/>
          <w:sz w:val="20"/>
          <w:szCs w:val="20"/>
          <w:lang w:val="es-ES"/>
        </w:rPr>
        <w:t xml:space="preserve">участник </w:t>
      </w:r>
      <w:r w:rsidRPr="00F40755">
        <w:rPr>
          <w:rFonts w:ascii="GHEA Grapalat" w:hAnsi="GHEA Grapalat" w:cs="Sylfaen"/>
          <w:sz w:val="20"/>
          <w:szCs w:val="20"/>
          <w:lang w:val="es-ES"/>
        </w:rPr>
        <w:t xml:space="preserve">подал заявку </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чей</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с</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быть запечатанным</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является</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контракт</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также в случае, когда заявку подал только один участник и она была отклонена. В случае применения настоящего пункта срок бездействия определяется заявлением о признании процедуры закупки недействительной.</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Клиент:</w:t>
      </w:r>
      <w:r w:rsidRPr="00F40755">
        <w:rPr>
          <w:rFonts w:ascii="GHEA Grapalat" w:hAnsi="GHEA Grapalat" w:cs="Sylfaen"/>
          <w:sz w:val="20"/>
          <w:lang w:val="es-ES"/>
        </w:rPr>
        <w:t xml:space="preserve"> </w:t>
      </w:r>
      <w:r w:rsidRPr="00F40755">
        <w:rPr>
          <w:rFonts w:ascii="GHEA Grapalat" w:hAnsi="GHEA Grapalat" w:cs="Sylfaen"/>
          <w:sz w:val="20"/>
          <w:lang w:val="hy-AM"/>
        </w:rPr>
        <w:t>контракт</w:t>
      </w:r>
      <w:r w:rsidRPr="00F40755">
        <w:rPr>
          <w:rFonts w:ascii="GHEA Grapalat" w:hAnsi="GHEA Grapalat" w:cs="Sylfaen"/>
          <w:sz w:val="20"/>
          <w:lang w:val="es-ES"/>
        </w:rPr>
        <w:t xml:space="preserve"> </w:t>
      </w:r>
      <w:r w:rsidRPr="00F40755">
        <w:rPr>
          <w:rFonts w:ascii="GHEA Grapalat" w:hAnsi="GHEA Grapalat" w:cs="Sylfaen"/>
          <w:sz w:val="20"/>
          <w:lang w:val="hy-AM"/>
        </w:rPr>
        <w:t>уплотнение</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есть </w:t>
      </w:r>
      <w:r w:rsidRPr="00F40755">
        <w:rPr>
          <w:rFonts w:ascii="GHEA Grapalat" w:hAnsi="GHEA Grapalat" w:cs="Sylfaen"/>
          <w:sz w:val="20"/>
          <w:lang w:val="es-ES"/>
        </w:rPr>
        <w:t xml:space="preserve">, </w:t>
      </w:r>
      <w:r w:rsidRPr="00F40755">
        <w:rPr>
          <w:rFonts w:ascii="GHEA Grapalat" w:hAnsi="GHEA Grapalat" w:cs="Sylfaen"/>
          <w:sz w:val="20"/>
          <w:lang w:val="hy-AM"/>
        </w:rPr>
        <w:t>если</w:t>
      </w:r>
      <w:r w:rsidRPr="00F40755">
        <w:rPr>
          <w:rFonts w:ascii="GHEA Grapalat" w:hAnsi="GHEA Grapalat" w:cs="Sylfaen"/>
          <w:sz w:val="20"/>
          <w:lang w:val="es-ES"/>
        </w:rPr>
        <w:t xml:space="preserve"> </w:t>
      </w:r>
      <w:r w:rsidRPr="00F40755">
        <w:rPr>
          <w:rFonts w:ascii="GHEA Grapalat" w:hAnsi="GHEA Grapalat" w:cs="Sylfaen"/>
          <w:sz w:val="20"/>
          <w:lang w:val="hy-AM"/>
        </w:rPr>
        <w:t>настоящим</w:t>
      </w:r>
      <w:r w:rsidRPr="00F40755">
        <w:rPr>
          <w:rFonts w:ascii="GHEA Grapalat" w:hAnsi="GHEA Grapalat" w:cs="Sylfaen"/>
          <w:sz w:val="20"/>
          <w:lang w:val="es-ES"/>
        </w:rPr>
        <w:t xml:space="preserve"> </w:t>
      </w:r>
      <w:r w:rsidRPr="00F40755">
        <w:rPr>
          <w:rFonts w:ascii="GHEA Grapalat" w:hAnsi="GHEA Grapalat" w:cs="Sylfaen"/>
          <w:sz w:val="20"/>
          <w:lang w:val="hy-AM"/>
        </w:rPr>
        <w:t>с точкой</w:t>
      </w:r>
      <w:r w:rsidRPr="00F40755">
        <w:rPr>
          <w:rFonts w:ascii="GHEA Grapalat" w:hAnsi="GHEA Grapalat" w:cs="Sylfaen"/>
          <w:sz w:val="20"/>
          <w:lang w:val="es-ES"/>
        </w:rPr>
        <w:t xml:space="preserve"> </w:t>
      </w:r>
      <w:r w:rsidRPr="00F40755">
        <w:rPr>
          <w:rFonts w:ascii="GHEA Grapalat" w:hAnsi="GHEA Grapalat" w:cs="Sylfaen"/>
          <w:sz w:val="20"/>
          <w:lang w:val="hy-AM"/>
        </w:rPr>
        <w:t>запланировано</w:t>
      </w:r>
      <w:r w:rsidRPr="00F40755">
        <w:rPr>
          <w:rFonts w:ascii="GHEA Grapalat" w:hAnsi="GHEA Grapalat" w:cs="Sylfaen"/>
          <w:sz w:val="20"/>
          <w:lang w:val="es-ES"/>
        </w:rPr>
        <w:t xml:space="preserve"> </w:t>
      </w:r>
      <w:r w:rsidRPr="00F40755">
        <w:rPr>
          <w:rFonts w:ascii="GHEA Grapalat" w:hAnsi="GHEA Grapalat" w:cs="Sylfaen"/>
          <w:sz w:val="20"/>
          <w:lang w:val="hy-AM"/>
        </w:rPr>
        <w:t>бездействия</w:t>
      </w:r>
      <w:r w:rsidRPr="00F40755">
        <w:rPr>
          <w:rFonts w:ascii="GHEA Grapalat" w:hAnsi="GHEA Grapalat" w:cs="Sylfaen"/>
          <w:sz w:val="20"/>
          <w:lang w:val="es-ES"/>
        </w:rPr>
        <w:t xml:space="preserve"> </w:t>
      </w:r>
      <w:r w:rsidRPr="00F40755">
        <w:rPr>
          <w:rFonts w:ascii="GHEA Grapalat" w:hAnsi="GHEA Grapalat" w:cs="Sylfaen"/>
          <w:sz w:val="20"/>
          <w:lang w:val="hy-AM"/>
        </w:rPr>
        <w:t>в срок</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любой </w:t>
      </w:r>
      <w:r w:rsidRPr="00F40755">
        <w:rPr>
          <w:rFonts w:ascii="GHEA Grapalat" w:hAnsi="GHEA Grapalat" w:cs="Sylfaen"/>
          <w:sz w:val="20"/>
          <w:lang w:val="es-ES"/>
        </w:rPr>
        <w:t xml:space="preserve">партнер </w:t>
      </w:r>
      <w:r w:rsidRPr="00F40755">
        <w:rPr>
          <w:rFonts w:ascii="GHEA Grapalat" w:hAnsi="GHEA Grapalat" w:cs="Sylfaen"/>
          <w:sz w:val="20"/>
          <w:lang w:val="hy-AM"/>
        </w:rPr>
        <w:t>нет</w:t>
      </w:r>
      <w:r w:rsidRPr="00F40755">
        <w:rPr>
          <w:rFonts w:ascii="GHEA Grapalat" w:hAnsi="GHEA Grapalat" w:cs="Sylfaen"/>
          <w:sz w:val="20"/>
          <w:lang w:val="es-ES"/>
        </w:rPr>
        <w:t xml:space="preserve"> </w:t>
      </w:r>
      <w:r w:rsidRPr="00F40755">
        <w:rPr>
          <w:rFonts w:ascii="GHEA Grapalat" w:hAnsi="GHEA Grapalat" w:cs="Sylfaen"/>
          <w:sz w:val="20"/>
          <w:lang w:val="hy-AM"/>
        </w:rPr>
        <w:t>обращаться</w:t>
      </w:r>
      <w:r w:rsidRPr="00F40755">
        <w:rPr>
          <w:rFonts w:ascii="GHEA Grapalat" w:hAnsi="GHEA Grapalat" w:cs="Sylfaen"/>
          <w:sz w:val="20"/>
          <w:lang w:val="es-ES"/>
        </w:rPr>
        <w:t xml:space="preserve"> </w:t>
      </w:r>
      <w:r w:rsidRPr="00F40755">
        <w:rPr>
          <w:rFonts w:ascii="GHEA Grapalat" w:hAnsi="GHEA Grapalat" w:cs="Sylfaen"/>
          <w:sz w:val="20"/>
          <w:lang w:val="hy-AM"/>
        </w:rPr>
        <w:t>договор</w:t>
      </w:r>
      <w:r w:rsidRPr="00F40755">
        <w:rPr>
          <w:rFonts w:ascii="GHEA Grapalat" w:hAnsi="GHEA Grapalat" w:cs="Sylfaen"/>
          <w:sz w:val="20"/>
          <w:lang w:val="es-ES"/>
        </w:rPr>
        <w:t xml:space="preserve"> </w:t>
      </w:r>
      <w:r w:rsidRPr="00F40755">
        <w:rPr>
          <w:rFonts w:ascii="GHEA Grapalat" w:hAnsi="GHEA Grapalat" w:cs="Sylfaen"/>
          <w:sz w:val="20"/>
          <w:lang w:val="hy-AM"/>
        </w:rPr>
        <w:t>запечатывать</w:t>
      </w:r>
      <w:r w:rsidRPr="00F40755">
        <w:rPr>
          <w:rFonts w:ascii="GHEA Grapalat" w:hAnsi="GHEA Grapalat" w:cs="Sylfaen"/>
          <w:sz w:val="20"/>
          <w:lang w:val="es-ES"/>
        </w:rPr>
        <w:t xml:space="preserve"> </w:t>
      </w:r>
      <w:r w:rsidRPr="00F40755">
        <w:rPr>
          <w:rFonts w:ascii="GHEA Grapalat" w:hAnsi="GHEA Grapalat" w:cs="Sylfaen"/>
          <w:sz w:val="20"/>
          <w:lang w:val="hy-AM"/>
        </w:rPr>
        <w:t>о</w:t>
      </w:r>
      <w:r w:rsidRPr="00F40755">
        <w:rPr>
          <w:rFonts w:ascii="GHEA Grapalat" w:hAnsi="GHEA Grapalat" w:cs="Sylfaen"/>
          <w:sz w:val="20"/>
          <w:lang w:val="es-ES"/>
        </w:rPr>
        <w:t xml:space="preserve"> </w:t>
      </w:r>
      <w:r w:rsidRPr="00F40755">
        <w:rPr>
          <w:rFonts w:ascii="GHEA Grapalat" w:hAnsi="GHEA Grapalat" w:cs="Sylfaen"/>
          <w:sz w:val="20"/>
          <w:lang w:val="hy-AM"/>
        </w:rPr>
        <w:t>решение.</w:t>
      </w:r>
      <w:r w:rsidRPr="00F40755">
        <w:rPr>
          <w:rFonts w:ascii="GHEA Grapalat" w:hAnsi="GHEA Grapalat" w:cs="Sylfaen"/>
          <w:sz w:val="20"/>
          <w:lang w:val="es-ES"/>
        </w:rPr>
        <w:t xml:space="preserve"> </w:t>
      </w:r>
      <w:r w:rsidRPr="00F40755">
        <w:rPr>
          <w:rFonts w:ascii="GHEA Grapalat" w:hAnsi="GHEA Grapalat" w:cs="Sylfaen"/>
          <w:sz w:val="20"/>
          <w:lang w:val="ru-RU"/>
        </w:rPr>
        <w:t>До</w:t>
      </w:r>
      <w:r w:rsidRPr="00F40755">
        <w:rPr>
          <w:rFonts w:ascii="GHEA Grapalat" w:hAnsi="GHEA Grapalat" w:cs="Sylfaen"/>
          <w:sz w:val="20"/>
          <w:lang w:val="es-ES"/>
        </w:rPr>
        <w:t xml:space="preserve"> </w:t>
      </w:r>
      <w:r w:rsidRPr="00F40755">
        <w:rPr>
          <w:rFonts w:ascii="GHEA Grapalat" w:hAnsi="GHEA Grapalat" w:cs="Sylfaen"/>
          <w:sz w:val="20"/>
          <w:lang w:val="ru-RU"/>
        </w:rPr>
        <w:t>бездействия</w:t>
      </w:r>
      <w:r w:rsidRPr="00F40755">
        <w:rPr>
          <w:rFonts w:ascii="GHEA Grapalat" w:hAnsi="GHEA Grapalat" w:cs="Sylfaen"/>
          <w:sz w:val="20"/>
          <w:lang w:val="es-ES"/>
        </w:rPr>
        <w:t xml:space="preserve"> </w:t>
      </w:r>
      <w:r w:rsidRPr="00F40755">
        <w:rPr>
          <w:rFonts w:ascii="GHEA Grapalat" w:hAnsi="GHEA Grapalat" w:cs="Sylfaen"/>
          <w:sz w:val="20"/>
          <w:lang w:val="ru-RU"/>
        </w:rPr>
        <w:t>период</w:t>
      </w:r>
      <w:r w:rsidRPr="00F40755">
        <w:rPr>
          <w:rFonts w:ascii="GHEA Grapalat" w:hAnsi="GHEA Grapalat" w:cs="Sylfaen"/>
          <w:sz w:val="20"/>
          <w:lang w:val="es-ES"/>
        </w:rPr>
        <w:t xml:space="preserve"> </w:t>
      </w:r>
      <w:r w:rsidRPr="00F40755">
        <w:rPr>
          <w:rFonts w:ascii="GHEA Grapalat" w:hAnsi="GHEA Grapalat" w:cs="Sylfaen"/>
          <w:sz w:val="20"/>
          <w:lang w:val="ru-RU"/>
        </w:rPr>
        <w:t>истечение срока действия</w:t>
      </w:r>
      <w:r w:rsidRPr="00F40755">
        <w:rPr>
          <w:rFonts w:ascii="GHEA Grapalat" w:hAnsi="GHEA Grapalat" w:cs="Sylfaen"/>
          <w:sz w:val="20"/>
          <w:lang w:val="es-ES"/>
        </w:rPr>
        <w:t xml:space="preserve"> </w:t>
      </w:r>
      <w:r w:rsidRPr="00F40755">
        <w:rPr>
          <w:rFonts w:ascii="GHEA Grapalat" w:hAnsi="GHEA Grapalat" w:cs="Sylfaen"/>
          <w:sz w:val="20"/>
          <w:lang w:val="ru-RU"/>
        </w:rPr>
        <w:t>или</w:t>
      </w:r>
      <w:r w:rsidRPr="00F40755">
        <w:rPr>
          <w:rFonts w:ascii="GHEA Grapalat" w:hAnsi="GHEA Grapalat" w:cs="Sylfaen"/>
          <w:sz w:val="20"/>
          <w:lang w:val="es-ES"/>
        </w:rPr>
        <w:t xml:space="preserve"> </w:t>
      </w:r>
      <w:r w:rsidRPr="00F40755">
        <w:rPr>
          <w:rFonts w:ascii="GHEA Grapalat" w:hAnsi="GHEA Grapalat" w:cs="Sylfaen"/>
          <w:sz w:val="20"/>
          <w:lang w:val="ru-RU"/>
        </w:rPr>
        <w:t>без</w:t>
      </w:r>
      <w:r w:rsidRPr="00F40755">
        <w:rPr>
          <w:rFonts w:ascii="GHEA Grapalat" w:hAnsi="GHEA Grapalat" w:cs="Sylfaen"/>
          <w:sz w:val="20"/>
          <w:lang w:val="es-ES"/>
        </w:rPr>
        <w:t xml:space="preserve"> </w:t>
      </w:r>
      <w:r w:rsidRPr="00F40755">
        <w:rPr>
          <w:rFonts w:ascii="GHEA Grapalat" w:hAnsi="GHEA Grapalat" w:cs="Sylfaen"/>
          <w:sz w:val="20"/>
          <w:lang w:val="ru-RU"/>
        </w:rPr>
        <w:t>договор</w:t>
      </w:r>
      <w:r w:rsidRPr="00F40755">
        <w:rPr>
          <w:rFonts w:ascii="GHEA Grapalat" w:hAnsi="GHEA Grapalat" w:cs="Sylfaen"/>
          <w:sz w:val="20"/>
          <w:lang w:val="es-ES"/>
        </w:rPr>
        <w:t xml:space="preserve"> </w:t>
      </w:r>
      <w:r w:rsidRPr="00F40755">
        <w:rPr>
          <w:rFonts w:ascii="GHEA Grapalat" w:hAnsi="GHEA Grapalat" w:cs="Sylfaen"/>
          <w:sz w:val="20"/>
          <w:lang w:val="ru-RU"/>
        </w:rPr>
        <w:t>запечатывать</w:t>
      </w:r>
      <w:r w:rsidRPr="00F40755">
        <w:rPr>
          <w:rFonts w:ascii="GHEA Grapalat" w:hAnsi="GHEA Grapalat" w:cs="Sylfaen"/>
          <w:sz w:val="20"/>
          <w:lang w:val="es-ES"/>
        </w:rPr>
        <w:t xml:space="preserve"> или </w:t>
      </w:r>
      <w:r w:rsidRPr="00F40755">
        <w:rPr>
          <w:rFonts w:ascii="GHEA Grapalat" w:hAnsi="GHEA Grapalat" w:cs="Sylfaen"/>
          <w:sz w:val="20"/>
          <w:lang w:val="ru-RU"/>
        </w:rPr>
        <w:t xml:space="preserve">признать </w:t>
      </w:r>
      <w:r w:rsidRPr="00F40755">
        <w:rPr>
          <w:rFonts w:ascii="GHEA Grapalat" w:hAnsi="GHEA Grapalat" w:cs="Sylfaen"/>
          <w:sz w:val="20"/>
          <w:lang w:val="hy-AM"/>
        </w:rPr>
        <w:t>процедуру покупки недействительной</w:t>
      </w:r>
      <w:r w:rsidRPr="00F40755">
        <w:rPr>
          <w:rFonts w:ascii="GHEA Grapalat" w:hAnsi="GHEA Grapalat" w:cs="Sylfaen"/>
          <w:sz w:val="20"/>
          <w:lang w:val="es-ES"/>
        </w:rPr>
        <w:t xml:space="preserve"> </w:t>
      </w:r>
      <w:r w:rsidRPr="00F40755">
        <w:rPr>
          <w:rFonts w:ascii="GHEA Grapalat" w:hAnsi="GHEA Grapalat" w:cs="Sylfaen"/>
          <w:sz w:val="20"/>
          <w:lang w:val="ru-RU"/>
        </w:rPr>
        <w:t>заявление</w:t>
      </w:r>
      <w:r w:rsidRPr="00F40755">
        <w:rPr>
          <w:rFonts w:ascii="GHEA Grapalat" w:hAnsi="GHEA Grapalat" w:cs="Sylfaen"/>
          <w:sz w:val="20"/>
          <w:lang w:val="es-ES"/>
        </w:rPr>
        <w:t xml:space="preserve"> </w:t>
      </w:r>
      <w:r w:rsidRPr="00F40755">
        <w:rPr>
          <w:rFonts w:ascii="GHEA Grapalat" w:hAnsi="GHEA Grapalat" w:cs="Sylfaen"/>
          <w:sz w:val="20"/>
          <w:lang w:val="ru-RU"/>
        </w:rPr>
        <w:t>публикация</w:t>
      </w:r>
      <w:r w:rsidRPr="00F40755">
        <w:rPr>
          <w:rFonts w:ascii="GHEA Grapalat" w:hAnsi="GHEA Grapalat" w:cs="Sylfaen"/>
          <w:sz w:val="20"/>
          <w:lang w:val="es-ES"/>
        </w:rPr>
        <w:t xml:space="preserve"> </w:t>
      </w:r>
      <w:r w:rsidRPr="00F40755">
        <w:rPr>
          <w:rFonts w:ascii="GHEA Grapalat" w:hAnsi="GHEA Grapalat" w:cs="Sylfaen"/>
          <w:sz w:val="20"/>
          <w:lang w:val="ru-RU"/>
        </w:rPr>
        <w:t>запечатанный</w:t>
      </w:r>
      <w:r w:rsidRPr="00F40755">
        <w:rPr>
          <w:rFonts w:ascii="GHEA Grapalat" w:hAnsi="GHEA Grapalat" w:cs="Sylfaen"/>
          <w:sz w:val="20"/>
          <w:lang w:val="es-ES"/>
        </w:rPr>
        <w:t xml:space="preserve"> </w:t>
      </w:r>
      <w:r w:rsidRPr="00F40755">
        <w:rPr>
          <w:rFonts w:ascii="GHEA Grapalat" w:hAnsi="GHEA Grapalat" w:cs="Sylfaen"/>
          <w:sz w:val="20"/>
          <w:lang w:val="ru-RU"/>
        </w:rPr>
        <w:t>контракт</w:t>
      </w:r>
      <w:r w:rsidRPr="00F40755">
        <w:rPr>
          <w:rFonts w:ascii="GHEA Grapalat" w:hAnsi="GHEA Grapalat" w:cs="Sylfaen"/>
          <w:sz w:val="20"/>
          <w:lang w:val="es-ES"/>
        </w:rPr>
        <w:t xml:space="preserve"> </w:t>
      </w:r>
      <w:r w:rsidRPr="00F40755">
        <w:rPr>
          <w:rFonts w:ascii="GHEA Grapalat" w:hAnsi="GHEA Grapalat" w:cs="Sylfaen"/>
          <w:sz w:val="20"/>
          <w:lang w:val="ru-RU"/>
        </w:rPr>
        <w:t>к:</w:t>
      </w:r>
      <w:r w:rsidRPr="00F40755">
        <w:rPr>
          <w:rFonts w:ascii="GHEA Grapalat" w:hAnsi="GHEA Grapalat" w:cs="Sylfaen"/>
          <w:sz w:val="20"/>
          <w:lang w:val="es-ES"/>
        </w:rPr>
        <w:t xml:space="preserve"> </w:t>
      </w:r>
      <w:r w:rsidRPr="00F40755">
        <w:rPr>
          <w:rFonts w:ascii="GHEA Grapalat" w:hAnsi="GHEA Grapalat" w:cs="Sylfaen"/>
          <w:sz w:val="20"/>
          <w:lang w:val="ru-RU"/>
        </w:rPr>
        <w:t>ничего</w:t>
      </w:r>
      <w:r w:rsidRPr="00F40755">
        <w:rPr>
          <w:rFonts w:ascii="GHEA Grapalat" w:hAnsi="GHEA Grapalat" w:cs="Sylfaen"/>
          <w:sz w:val="20"/>
          <w:lang w:val="es-ES"/>
        </w:rPr>
        <w:t xml:space="preserve"> </w:t>
      </w:r>
      <w:r w:rsidRPr="00F40755">
        <w:rPr>
          <w:rFonts w:ascii="GHEA Grapalat" w:hAnsi="GHEA Grapalat" w:cs="Sylfaen"/>
          <w:sz w:val="20"/>
          <w:lang w:val="ru-RU"/>
        </w:rPr>
        <w:t>является.</w:t>
      </w:r>
    </w:p>
    <w:p w14:paraId="06011C3D" w14:textId="77777777" w:rsidR="00120F8A" w:rsidRPr="004B72E3" w:rsidRDefault="00120F8A" w:rsidP="00120F8A">
      <w:pPr>
        <w:pStyle w:val="BodyTextIndent2"/>
        <w:spacing w:line="240" w:lineRule="auto"/>
        <w:ind w:firstLine="567"/>
        <w:rPr>
          <w:rFonts w:ascii="GHEA Grapalat" w:hAnsi="GHEA Grapalat" w:cs="Sylfaen"/>
          <w:szCs w:val="24"/>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 xml:space="preserve">9 </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ДОГОВОР</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ПЕЧАТЬ</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 xml:space="preserve">9 </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Соглашение</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быть запечатанным</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является</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комиссии</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решение</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на основе</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 xml:space="preserve">о </w:t>
      </w:r>
      <w:r w:rsidR="00096865" w:rsidRPr="00E6597C">
        <w:rPr>
          <w:rFonts w:ascii="GHEA Grapalat" w:hAnsi="GHEA Grapalat" w:cs="Sylfaen"/>
          <w:sz w:val="20"/>
          <w:lang w:val="af-ZA"/>
        </w:rPr>
        <w:t>работодателе</w:t>
      </w:r>
      <w:r w:rsidRPr="00E6597C">
        <w:rPr>
          <w:rFonts w:ascii="GHEA Grapalat" w:hAnsi="GHEA Grapalat" w:cs="Sylfaen"/>
          <w:sz w:val="20"/>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к</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Контракт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быть запечатанным</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является</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 xml:space="preserve">письменно </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один</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документ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сделать</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через</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9.2 </w:t>
      </w:r>
      <w:r w:rsidR="00EB6E54" w:rsidRPr="00E6597C">
        <w:rPr>
          <w:rFonts w:ascii="GHEA Grapalat" w:hAnsi="GHEA Grapalat" w:cs="Sylfaen"/>
          <w:sz w:val="20"/>
          <w:lang w:val="ru-RU"/>
        </w:rPr>
        <w:t>Здесь</w:t>
      </w:r>
      <w:r w:rsidR="00EB6E54" w:rsidRPr="00E6597C">
        <w:rPr>
          <w:rFonts w:ascii="GHEA Grapalat" w:hAnsi="GHEA Grapalat" w:cs="Sylfaen"/>
          <w:sz w:val="20"/>
          <w:lang w:val="af-ZA"/>
        </w:rPr>
        <w:t xml:space="preserve"> 1 </w:t>
      </w:r>
      <w:r w:rsidR="00EB6E54" w:rsidRPr="00E6597C">
        <w:rPr>
          <w:rFonts w:ascii="GHEA Grapalat" w:hAnsi="GHEA Grapalat" w:cs="Sylfaen"/>
          <w:sz w:val="20"/>
          <w:lang w:val="ru-RU"/>
        </w:rPr>
        <w:t>приглашение</w:t>
      </w:r>
      <w:r w:rsidR="005D3674" w:rsidRPr="00E6597C">
        <w:rPr>
          <w:rFonts w:ascii="GHEA Grapalat" w:hAnsi="GHEA Grapalat" w:cs="Sylfaen"/>
          <w:sz w:val="20"/>
        </w:rPr>
        <w:t>​</w:t>
      </w:r>
      <w:r w:rsidR="005D3674" w:rsidRPr="00E6597C">
        <w:rPr>
          <w:rFonts w:ascii="GHEA Grapalat" w:hAnsi="GHEA Grapalat" w:cs="Sylfaen"/>
          <w:sz w:val="20"/>
          <w:lang w:val="af-ZA"/>
        </w:rPr>
        <w:t xml:space="preserve"> </w:t>
      </w:r>
      <w:r w:rsidR="005D3674" w:rsidRPr="00E6597C">
        <w:rPr>
          <w:rFonts w:ascii="GHEA Grapalat" w:hAnsi="GHEA Grapalat" w:cs="Sylfaen"/>
          <w:sz w:val="20"/>
        </w:rPr>
        <w:t xml:space="preserve">часть </w:t>
      </w:r>
      <w:r w:rsidR="005D3674" w:rsidRPr="00E6597C">
        <w:rPr>
          <w:rFonts w:ascii="GHEA Grapalat" w:hAnsi="GHEA Grapalat" w:cs="Sylfaen"/>
          <w:sz w:val="20"/>
          <w:lang w:val="af-ZA"/>
        </w:rPr>
        <w:t xml:space="preserve">8 </w:t>
      </w:r>
      <w:r w:rsidR="003717D2" w:rsidRPr="00E6597C">
        <w:rPr>
          <w:rFonts w:ascii="GHEA Grapalat" w:hAnsi="GHEA Grapalat" w:cs="Sylfaen"/>
          <w:sz w:val="20"/>
          <w:lang w:val="hy-AM"/>
        </w:rPr>
        <w:t xml:space="preserve">. </w:t>
      </w:r>
      <w:r w:rsidR="00794157" w:rsidRPr="004605D7">
        <w:rPr>
          <w:rFonts w:ascii="GHEA Grapalat" w:hAnsi="GHEA Grapalat" w:cs="Sylfaen"/>
          <w:sz w:val="20"/>
          <w:lang w:val="af-ZA"/>
        </w:rPr>
        <w:t xml:space="preserve">2 </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с точкой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определенный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бездействия</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период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истечь</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следующий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 xml:space="preserve">сухой </w:t>
      </w:r>
      <w:r w:rsidR="00120F8A">
        <w:rPr>
          <w:rFonts w:ascii="GHEA Grapalat" w:hAnsi="GHEA Grapalat" w:cs="Sylfaen"/>
          <w:sz w:val="20"/>
          <w:lang w:val="hy-AM"/>
        </w:rPr>
        <w:t>брат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работающий</w:t>
      </w:r>
      <w:r w:rsidR="00EB6E54" w:rsidRPr="00E6597C">
        <w:rPr>
          <w:rFonts w:ascii="GHEA Grapalat" w:hAnsi="GHEA Grapalat" w:cs="Sylfaen"/>
          <w:sz w:val="20"/>
          <w:lang w:val="af-ZA"/>
        </w:rPr>
        <w:t xml:space="preserve"> </w:t>
      </w:r>
      <w:r w:rsidR="00120F8A">
        <w:rPr>
          <w:rFonts w:ascii="GHEA Grapalat" w:hAnsi="GHEA Grapalat" w:cs="Sylfaen"/>
          <w:sz w:val="20"/>
          <w:lang w:val="hy-AM"/>
        </w:rPr>
        <w:t>день</w:t>
      </w:r>
      <w:r w:rsidR="00EB6E54" w:rsidRPr="00E6597C">
        <w:rPr>
          <w:rFonts w:ascii="GHEA Grapalat" w:hAnsi="GHEA Grapalat" w:cs="Sylfaen"/>
          <w:sz w:val="20"/>
          <w:lang w:val="af-ZA"/>
        </w:rPr>
        <w:t xml:space="preserve"> </w:t>
      </w:r>
      <w:r w:rsidRPr="00E6597C">
        <w:rPr>
          <w:rFonts w:ascii="GHEA Grapalat" w:hAnsi="GHEA Grapalat" w:cs="Sylfaen"/>
          <w:sz w:val="20"/>
        </w:rPr>
        <w:t>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уведомление</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является</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выбрано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 xml:space="preserve">презентация </w:t>
      </w:r>
      <w:r w:rsidR="005457B4" w:rsidRPr="00E6597C">
        <w:rPr>
          <w:rFonts w:ascii="GHEA Grapalat" w:hAnsi="GHEA Grapalat" w:cs="Sylfaen"/>
          <w:sz w:val="20"/>
        </w:rPr>
        <w:t>участнику</w:t>
      </w:r>
      <w:r w:rsidR="00EB6E54" w:rsidRPr="00E6597C">
        <w:rPr>
          <w:rFonts w:ascii="GHEA Grapalat" w:hAnsi="GHEA Grapalat" w:cs="Sylfaen"/>
          <w:sz w:val="20"/>
          <w:lang w:val="ru-RU"/>
        </w:rPr>
        <w:t>​</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договор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запечатывать</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предложение</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и:</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контракта</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проект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И</w:t>
      </w:r>
      <w:r w:rsidR="00EB6E54" w:rsidRPr="00E6597C">
        <w:rPr>
          <w:rFonts w:ascii="GHEA Grapalat" w:hAnsi="GHEA Grapalat" w:cs="Sylfaen"/>
          <w:sz w:val="20"/>
          <w:lang w:val="af-ZA"/>
        </w:rPr>
        <w:t xml:space="preserve"> в </w:t>
      </w:r>
      <w:r w:rsidR="00EB6E54" w:rsidRPr="00E6597C">
        <w:rPr>
          <w:rFonts w:ascii="GHEA Grapalat" w:hAnsi="GHEA Grapalat" w:cs="Sylfaen"/>
          <w:sz w:val="20"/>
          <w:lang w:val="ru-RU"/>
        </w:rPr>
        <w:t>котором договор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может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является</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быть запечатанным</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нет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 xml:space="preserve">раньше </w:t>
      </w:r>
      <w:r w:rsidR="00EB6E54" w:rsidRPr="00E6597C">
        <w:rPr>
          <w:rFonts w:ascii="GHEA Grapalat" w:hAnsi="GHEA Grapalat" w:cs="Sylfaen"/>
          <w:sz w:val="20"/>
          <w:lang w:val="af-ZA"/>
        </w:rPr>
        <w:t xml:space="preserve">, чем </w:t>
      </w:r>
      <w:r w:rsidR="00EB6E54" w:rsidRPr="00E6597C">
        <w:rPr>
          <w:rFonts w:ascii="GHEA Grapalat" w:hAnsi="GHEA Grapalat" w:cs="Sylfaen"/>
          <w:sz w:val="20"/>
          <w:lang w:val="ru-RU"/>
        </w:rPr>
        <w:t>настоящим</w:t>
      </w:r>
      <w:r w:rsidR="00EB6E54" w:rsidRPr="00E6597C">
        <w:rPr>
          <w:rFonts w:ascii="GHEA Grapalat" w:hAnsi="GHEA Grapalat" w:cs="Sylfaen"/>
          <w:sz w:val="20"/>
          <w:lang w:val="af-ZA"/>
        </w:rPr>
        <w:t xml:space="preserve"> 1 </w:t>
      </w:r>
      <w:r w:rsidR="00EB6E54" w:rsidRPr="00E6597C">
        <w:rPr>
          <w:rFonts w:ascii="GHEA Grapalat" w:hAnsi="GHEA Grapalat" w:cs="Sylfaen"/>
          <w:sz w:val="20"/>
          <w:lang w:val="ru-RU"/>
        </w:rPr>
        <w:t>приглашение</w:t>
      </w:r>
      <w:r w:rsidR="005D3674" w:rsidRPr="00E6597C">
        <w:rPr>
          <w:rFonts w:ascii="GHEA Grapalat" w:hAnsi="GHEA Grapalat" w:cs="Sylfaen"/>
          <w:sz w:val="20"/>
        </w:rPr>
        <w:t>​</w:t>
      </w:r>
      <w:r w:rsidR="005D3674" w:rsidRPr="00E6597C">
        <w:rPr>
          <w:rFonts w:ascii="GHEA Grapalat" w:hAnsi="GHEA Grapalat" w:cs="Sylfaen"/>
          <w:sz w:val="20"/>
          <w:lang w:val="af-ZA"/>
        </w:rPr>
        <w:t xml:space="preserve"> </w:t>
      </w:r>
      <w:r w:rsidR="005D3674" w:rsidRPr="00E6597C">
        <w:rPr>
          <w:rFonts w:ascii="GHEA Grapalat" w:hAnsi="GHEA Grapalat" w:cs="Sylfaen"/>
          <w:sz w:val="20"/>
        </w:rPr>
        <w:t xml:space="preserve">часть </w:t>
      </w:r>
      <w:r w:rsidR="005D3674" w:rsidRPr="00E6597C">
        <w:rPr>
          <w:rFonts w:ascii="GHEA Grapalat" w:hAnsi="GHEA Grapalat" w:cs="Sylfaen"/>
          <w:sz w:val="20"/>
          <w:lang w:val="af-ZA"/>
        </w:rPr>
        <w:t xml:space="preserve">8 </w:t>
      </w:r>
      <w:r w:rsidR="003717D2" w:rsidRPr="00E6597C">
        <w:rPr>
          <w:rFonts w:ascii="GHEA Grapalat" w:hAnsi="GHEA Grapalat" w:cs="Sylfaen"/>
          <w:sz w:val="20"/>
          <w:lang w:val="hy-AM"/>
        </w:rPr>
        <w:t xml:space="preserve">. </w:t>
      </w:r>
      <w:r w:rsidR="00794157" w:rsidRPr="004605D7">
        <w:rPr>
          <w:rFonts w:ascii="GHEA Grapalat" w:hAnsi="GHEA Grapalat" w:cs="Sylfaen"/>
          <w:sz w:val="20"/>
          <w:lang w:val="af-ZA"/>
        </w:rPr>
        <w:t xml:space="preserve">2 </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с точкой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определенный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бездействия</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период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истечь</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в день</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следующий</w:t>
      </w:r>
      <w:r w:rsidR="00EB6E54" w:rsidRPr="00E6597C">
        <w:rPr>
          <w:rFonts w:ascii="GHEA Grapalat" w:hAnsi="GHEA Grapalat" w:cs="Sylfaen"/>
          <w:sz w:val="20"/>
          <w:lang w:val="af-ZA"/>
        </w:rPr>
        <w:t xml:space="preserve"> </w:t>
      </w:r>
      <w:r w:rsidR="00120F8A">
        <w:rPr>
          <w:rFonts w:ascii="GHEA Grapalat" w:hAnsi="GHEA Grapalat" w:cs="Sylfaen"/>
          <w:sz w:val="20"/>
          <w:lang w:val="hy-AM"/>
        </w:rPr>
        <w:t>четвертый</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работающий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день</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9.3 </w:t>
      </w:r>
      <w:r w:rsidR="003717D2" w:rsidRPr="00E6597C">
        <w:rPr>
          <w:rFonts w:ascii="GHEA Grapalat" w:hAnsi="GHEA Grapalat" w:cs="Sylfaen"/>
          <w:sz w:val="20"/>
          <w:lang w:val="hy-AM"/>
        </w:rPr>
        <w:t>:</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Выбрано</w:t>
      </w:r>
      <w:r w:rsidR="00EB6E54" w:rsidRPr="00E6597C">
        <w:rPr>
          <w:rFonts w:ascii="GHEA Grapalat" w:hAnsi="GHEA Grapalat" w:cs="Sylfaen"/>
          <w:sz w:val="20"/>
          <w:lang w:val="af-ZA"/>
        </w:rPr>
        <w:t xml:space="preserve"> </w:t>
      </w:r>
      <w:r w:rsidRPr="00E6597C">
        <w:rPr>
          <w:rFonts w:ascii="GHEA Grapalat" w:hAnsi="GHEA Grapalat" w:cs="Sylfaen"/>
          <w:sz w:val="20"/>
        </w:rPr>
        <w:t xml:space="preserve">моему </w:t>
      </w:r>
      <w:r w:rsidR="00EB6E54" w:rsidRPr="00E6597C">
        <w:rPr>
          <w:rFonts w:ascii="GHEA Grapalat" w:hAnsi="GHEA Grapalat" w:cs="Sylfaen"/>
          <w:sz w:val="20"/>
          <w:lang w:val="ru-RU"/>
        </w:rPr>
        <w:t>партнеру</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договор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запечатывать</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предложение</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и:</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быть запечатанным</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контракта</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проект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комиссии</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секретарь</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предоставление</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является</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электронный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 xml:space="preserve">метод </w:t>
      </w:r>
      <w:r w:rsidR="00443B7A" w:rsidRPr="00E6597C">
        <w:rPr>
          <w:rFonts w:ascii="GHEA Grapalat" w:hAnsi="GHEA Grapalat" w:cs="Sylfaen"/>
          <w:sz w:val="20"/>
          <w:lang w:val="ru-RU"/>
        </w:rPr>
        <w:t>И</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 xml:space="preserve">в котором заключен </w:t>
      </w:r>
      <w:r w:rsidR="00EB6E54" w:rsidRPr="00E6597C">
        <w:rPr>
          <w:rFonts w:ascii="GHEA Grapalat" w:hAnsi="GHEA Grapalat" w:cs="Sylfaen"/>
          <w:sz w:val="20"/>
          <w:lang w:val="ru-RU"/>
        </w:rPr>
        <w:t xml:space="preserve">договор </w:t>
      </w:r>
      <w:r w:rsidR="00EB6E54" w:rsidRPr="00E6597C">
        <w:rPr>
          <w:rFonts w:ascii="GHEA Grapalat" w:hAnsi="GHEA Grapalat" w:cs="Sylfaen"/>
          <w:sz w:val="20"/>
          <w:lang w:val="af-ZA"/>
        </w:rPr>
        <w:t xml:space="preserve">на приобретение строительных работ </w:t>
      </w:r>
      <w:r w:rsidR="00EB6E54" w:rsidRPr="00E6597C">
        <w:rPr>
          <w:rFonts w:ascii="GHEA Grapalat" w:hAnsi="GHEA Grapalat" w:cs="Sylfaen"/>
          <w:sz w:val="20"/>
          <w:lang w:val="ru-RU"/>
        </w:rPr>
        <w:t>быть включенным</w:t>
      </w:r>
      <w:r w:rsidR="00EB6E54" w:rsidRPr="00E6597C">
        <w:rPr>
          <w:rFonts w:ascii="GHEA Grapalat" w:hAnsi="GHEA Grapalat" w:cs="Sylfaen"/>
          <w:sz w:val="20"/>
          <w:lang w:val="af-ZA"/>
        </w:rPr>
        <w:t xml:space="preserve"> </w:t>
      </w:r>
      <w:r w:rsidR="0005035B" w:rsidRPr="00E6597C">
        <w:rPr>
          <w:rFonts w:ascii="GHEA Grapalat" w:hAnsi="GHEA Grapalat" w:cs="Sylfaen"/>
          <w:sz w:val="20"/>
        </w:rPr>
        <w:t>являются</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выбрано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участвовать</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к</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по заявке</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 xml:space="preserve">представленные </w:t>
      </w:r>
      <w:r w:rsidR="00EB6E54" w:rsidRPr="00E6597C">
        <w:rPr>
          <w:rFonts w:ascii="GHEA Grapalat" w:hAnsi="GHEA Grapalat" w:cs="Sylfaen"/>
          <w:sz w:val="20"/>
          <w:lang w:val="af-ZA"/>
        </w:rPr>
        <w:t>устройства и оборудование .</w:t>
      </w:r>
    </w:p>
    <w:p w14:paraId="78AF9D77" w14:textId="3CADE965"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 xml:space="preserve">9 </w:t>
      </w:r>
      <w:r w:rsidR="003717D2" w:rsidRPr="00E6597C">
        <w:rPr>
          <w:rFonts w:ascii="GHEA Grapalat" w:hAnsi="GHEA Grapalat" w:cs="Sylfaen"/>
          <w:sz w:val="20"/>
          <w:lang w:val="hy-AM"/>
        </w:rPr>
        <w:t xml:space="preserve">. </w:t>
      </w:r>
      <w:r w:rsidR="00B26608" w:rsidRPr="004605D7">
        <w:rPr>
          <w:rFonts w:ascii="GHEA Grapalat" w:hAnsi="GHEA Grapalat" w:cs="Sylfaen"/>
          <w:sz w:val="20"/>
          <w:lang w:val="af-ZA"/>
        </w:rPr>
        <w:t xml:space="preserve">4 </w:t>
      </w:r>
      <w:r w:rsidR="00120F8A" w:rsidRPr="005E1F72">
        <w:rPr>
          <w:rFonts w:ascii="GHEA Grapalat" w:hAnsi="GHEA Grapalat" w:cs="Sylfaen"/>
          <w:sz w:val="20"/>
          <w:lang w:val="hy-AM"/>
        </w:rPr>
        <w:t>Если:</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выбрано</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участник</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договор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запечатывать</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о</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уведомление</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и:</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контракта</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проект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от получения</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 xml:space="preserve">затем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10 из этого приглашения </w:t>
      </w:r>
      <w:r w:rsidR="000D7AAF" w:rsidRPr="00A15B2B">
        <w:rPr>
          <w:rFonts w:ascii="Cambria Math" w:hAnsi="Cambria Math" w:cs="Cambria Math"/>
          <w:sz w:val="20"/>
          <w:lang w:val="af-ZA"/>
        </w:rPr>
        <w:t xml:space="preserve">. в срок, предусмотренный </w:t>
      </w:r>
      <w:r w:rsidR="00120F8A" w:rsidRPr="00BA41C0">
        <w:rPr>
          <w:rFonts w:ascii="GHEA Grapalat" w:hAnsi="GHEA Grapalat" w:cs="GHEA Grapalat"/>
          <w:sz w:val="20"/>
          <w:lang w:val="hy-AM"/>
        </w:rPr>
        <w:t xml:space="preserve">пунктом </w:t>
      </w:r>
      <w:r w:rsidR="00120F8A" w:rsidRPr="009D4781">
        <w:rPr>
          <w:rFonts w:ascii="GHEA Grapalat" w:hAnsi="GHEA Grapalat" w:cs="Sylfaen"/>
          <w:sz w:val="20"/>
          <w:lang w:val="hy-AM"/>
        </w:rPr>
        <w:t xml:space="preserve">1 </w:t>
      </w:r>
      <w:r w:rsidR="00120F8A" w:rsidRPr="00FE7A56">
        <w:rPr>
          <w:rFonts w:ascii="GHEA Grapalat" w:hAnsi="GHEA Grapalat" w:cs="Sylfaen"/>
          <w:sz w:val="20"/>
          <w:lang w:val="hy-AM"/>
        </w:rPr>
        <w:t>, и согласно проекту заключаемого договора</w:t>
      </w:r>
      <w:r w:rsidR="00120F8A" w:rsidRPr="00BA41C0">
        <w:rPr>
          <w:rFonts w:ascii="Courier New" w:hAnsi="Courier New" w:cs="Courier New"/>
          <w:sz w:val="20"/>
          <w:lang w:val="hy-AM"/>
        </w:rPr>
        <w:t> </w:t>
      </w:r>
      <w:r w:rsidR="00120F8A">
        <w:rPr>
          <w:rFonts w:ascii="GHEA Grapalat" w:hAnsi="GHEA Grapalat" w:cs="Sylfaen"/>
          <w:sz w:val="20"/>
          <w:lang w:val="hy-AM"/>
        </w:rPr>
        <w:t>если планируется предоплата, не позднее 10 рабочих дней</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подписание</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контракт</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 xml:space="preserve">и </w:t>
      </w:r>
      <w:r w:rsidR="00120F8A" w:rsidRPr="007E2C83">
        <w:rPr>
          <w:rFonts w:ascii="GHEA Grapalat" w:hAnsi="GHEA Grapalat" w:cs="Sylfaen"/>
          <w:sz w:val="20"/>
          <w:lang w:val="af-ZA"/>
        </w:rPr>
        <w:t>провайдеру</w:t>
      </w:r>
      <w:r w:rsidR="00120F8A" w:rsidRPr="004B72E3">
        <w:rPr>
          <w:rFonts w:ascii="GHEA Grapalat" w:hAnsi="GHEA Grapalat" w:cs="Sylfaen"/>
          <w:sz w:val="20"/>
          <w:lang w:val="hy-AM"/>
        </w:rPr>
        <w:t>​</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 xml:space="preserve">предоставить </w:t>
      </w:r>
      <w:r w:rsidR="00120F8A" w:rsidRPr="007E2C83">
        <w:rPr>
          <w:rFonts w:ascii="GHEA Grapalat" w:hAnsi="GHEA Grapalat" w:cs="Sylfaen"/>
          <w:sz w:val="20"/>
          <w:lang w:val="af-ZA"/>
        </w:rPr>
        <w:lastRenderedPageBreak/>
        <w:t xml:space="preserve">квалификацию и </w:t>
      </w:r>
      <w:r w:rsidR="00120F8A" w:rsidRPr="004B72E3">
        <w:rPr>
          <w:rFonts w:ascii="GHEA Grapalat" w:hAnsi="GHEA Grapalat" w:cs="Sylfaen"/>
          <w:sz w:val="20"/>
          <w:lang w:val="hy-AM"/>
        </w:rPr>
        <w:t>контракт</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 xml:space="preserve">гарантии </w:t>
      </w:r>
      <w:r w:rsidR="00120F8A" w:rsidRPr="007E2C83">
        <w:rPr>
          <w:rFonts w:ascii="GHEA Grapalat" w:hAnsi="GHEA Grapalat" w:cs="Sylfaen"/>
          <w:sz w:val="20"/>
          <w:lang w:val="af-ZA"/>
        </w:rPr>
        <w:t xml:space="preserve">, </w:t>
      </w:r>
      <w:r w:rsidR="00120F8A">
        <w:rPr>
          <w:rFonts w:ascii="GHEA Grapalat" w:hAnsi="GHEA Grapalat" w:cs="Sylfaen"/>
          <w:sz w:val="20"/>
          <w:lang w:val="hy-AM"/>
        </w:rPr>
        <w:t>а в случае, если заключаемый договор предусматривает авансовый платеж и выбранный участник принимает это условие, также гарантию авансового платежа,</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тогда его лишают права подписать договор.</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И</w:t>
      </w:r>
      <w:r w:rsidRPr="00E6597C">
        <w:rPr>
          <w:rFonts w:ascii="GHEA Grapalat" w:hAnsi="GHEA Grapalat" w:cs="Sylfaen"/>
          <w:sz w:val="20"/>
          <w:lang w:val="af-ZA"/>
        </w:rPr>
        <w:t xml:space="preserve"> </w:t>
      </w:r>
      <w:r w:rsidRPr="00E6597C">
        <w:rPr>
          <w:rFonts w:ascii="GHEA Grapalat" w:hAnsi="GHEA Grapalat" w:cs="Sylfaen"/>
          <w:sz w:val="20"/>
          <w:lang w:val="hy-AM"/>
        </w:rPr>
        <w:t>в котором</w:t>
      </w:r>
      <w:r w:rsidRPr="00E6597C">
        <w:rPr>
          <w:rFonts w:ascii="GHEA Grapalat" w:hAnsi="GHEA Grapalat" w:cs="Sylfaen"/>
          <w:sz w:val="20"/>
          <w:lang w:val="af-ZA"/>
        </w:rPr>
        <w:t xml:space="preserve"> </w:t>
      </w:r>
      <w:r w:rsidRPr="00E6597C">
        <w:rPr>
          <w:rFonts w:ascii="GHEA Grapalat" w:hAnsi="GHEA Grapalat" w:cs="Sylfaen"/>
          <w:sz w:val="20"/>
          <w:lang w:val="hy-AM"/>
        </w:rPr>
        <w:t>проект договора, утвержденный выбранным участником, передается заказчику в письменной форме и письменное представление фиксируется в системе документооборота заказчика. Проект договора утверждается руководителем заказчика в течение двух рабочих дней с момента возникновения данного полномочия.</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и:</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одобрению</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следующий</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работающий</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день</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компаньон</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в письменной форме</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предоставил</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является</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выбрано</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участнику.</w:t>
      </w:r>
    </w:p>
    <w:p w14:paraId="10D34284" w14:textId="77777777" w:rsidR="00D612BC" w:rsidRPr="00E6597C" w:rsidRDefault="00AA0AD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 xml:space="preserve">9.5 </w:t>
      </w:r>
      <w:r w:rsidR="00096865" w:rsidRPr="00E6597C">
        <w:rPr>
          <w:rFonts w:ascii="GHEA Grapalat" w:hAnsi="GHEA Grapalat" w:cs="Sylfaen"/>
          <w:i w:val="0"/>
          <w:szCs w:val="24"/>
          <w:lang w:val="ru-RU"/>
        </w:rPr>
        <w:t>До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настоящим</w:t>
      </w:r>
      <w:r w:rsidR="00096865" w:rsidRPr="00E6597C">
        <w:rPr>
          <w:rFonts w:ascii="GHEA Grapalat" w:hAnsi="GHEA Grapalat" w:cs="Sylfaen"/>
          <w:i w:val="0"/>
          <w:szCs w:val="24"/>
          <w:lang w:val="af-ZA"/>
        </w:rPr>
        <w:t xml:space="preserve"> 9 1-й части </w:t>
      </w:r>
      <w:r w:rsidR="00096865" w:rsidRPr="00E6597C">
        <w:rPr>
          <w:rFonts w:ascii="GHEA Grapalat" w:hAnsi="GHEA Grapalat" w:cs="Sylfaen"/>
          <w:i w:val="0"/>
          <w:szCs w:val="24"/>
          <w:lang w:val="ru-RU"/>
        </w:rPr>
        <w:t xml:space="preserve">приглашения </w:t>
      </w:r>
      <w:r w:rsidR="005B1DD6" w:rsidRPr="00E6597C">
        <w:rPr>
          <w:rFonts w:ascii="GHEA Grapalat" w:hAnsi="GHEA Grapalat" w:cs="Sylfaen"/>
          <w:i w:val="0"/>
          <w:szCs w:val="24"/>
          <w:lang w:val="hy-AM"/>
        </w:rPr>
        <w:t xml:space="preserve">. с </w:t>
      </w:r>
      <w:r w:rsidR="00B26608" w:rsidRPr="004605D7">
        <w:rPr>
          <w:rFonts w:ascii="GHEA Grapalat" w:hAnsi="GHEA Grapalat" w:cs="Sylfaen"/>
          <w:i w:val="0"/>
          <w:szCs w:val="24"/>
          <w:lang w:val="af-ZA"/>
        </w:rPr>
        <w:t xml:space="preserve">4 </w:t>
      </w:r>
      <w:r w:rsidR="00096865" w:rsidRPr="00E6597C">
        <w:rPr>
          <w:rFonts w:ascii="GHEA Grapalat" w:hAnsi="GHEA Grapalat" w:cs="Sylfaen"/>
          <w:i w:val="0"/>
          <w:szCs w:val="24"/>
          <w:lang w:val="ru-RU"/>
        </w:rPr>
        <w:t>очками</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запланировано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период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 xml:space="preserve">конец </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стороны</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 xml:space="preserve">с </w:t>
      </w:r>
      <w:r w:rsidR="00096865" w:rsidRPr="00E6597C">
        <w:rPr>
          <w:rFonts w:ascii="GHEA Grapalat" w:hAnsi="GHEA Grapalat" w:cs="Sylfaen"/>
          <w:i w:val="0"/>
          <w:szCs w:val="24"/>
          <w:lang w:val="af-ZA"/>
        </w:rPr>
        <w:t xml:space="preserve">согласия </w:t>
      </w:r>
      <w:r w:rsidR="00096865" w:rsidRPr="00E6597C">
        <w:rPr>
          <w:rFonts w:ascii="GHEA Grapalat" w:hAnsi="GHEA Grapalat" w:cs="Sylfaen"/>
          <w:i w:val="0"/>
          <w:szCs w:val="24"/>
          <w:lang w:val="ru-RU"/>
        </w:rPr>
        <w:t>можно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являются</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контракта</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дизайн</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выполненный</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 xml:space="preserve">изменения </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однако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их</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они не</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может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привести к</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покупка</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предмет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характеристики</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 xml:space="preserve">изменить </w:t>
      </w:r>
      <w:r w:rsidR="00096865" w:rsidRPr="00E6597C">
        <w:rPr>
          <w:rFonts w:ascii="GHEA Grapalat" w:hAnsi="GHEA Grapalat" w:cs="Sylfaen"/>
          <w:i w:val="0"/>
          <w:szCs w:val="24"/>
          <w:lang w:val="af-ZA"/>
        </w:rPr>
        <w:t xml:space="preserve">сумму </w:t>
      </w:r>
      <w:r w:rsidR="00120F8A">
        <w:rPr>
          <w:rFonts w:ascii="GHEA Grapalat" w:hAnsi="GHEA Grapalat" w:cs="Sylfaen"/>
          <w:i w:val="0"/>
          <w:szCs w:val="24"/>
          <w:lang w:val="hy-AM"/>
        </w:rPr>
        <w:t>предоплаты или</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выбрано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участвовать</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предложенный</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цена</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к увеличению.</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 xml:space="preserve">10. </w:t>
      </w:r>
      <w:r w:rsidR="00E2245F" w:rsidRPr="00E6597C">
        <w:rPr>
          <w:rFonts w:ascii="GHEA Grapalat" w:hAnsi="GHEA Grapalat" w:cs="Sylfaen"/>
          <w:b/>
          <w:iCs/>
          <w:sz w:val="20"/>
          <w:lang w:val="hy-AM"/>
        </w:rPr>
        <w:t>КВАЛИФИКАЦИЯ</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 xml:space="preserve">И </w:t>
      </w:r>
      <w:r w:rsidR="00E2245F" w:rsidRPr="00E6597C">
        <w:rPr>
          <w:rFonts w:ascii="GHEA Grapalat" w:hAnsi="GHEA Grapalat" w:cs="Sylfaen"/>
          <w:b/>
          <w:iCs/>
          <w:sz w:val="20"/>
          <w:lang w:val="af-ZA"/>
        </w:rPr>
        <w:t>КОНТРАКТ</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СТРАХОВАНИЕ</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000F96B7" w:rsidR="00265A5A" w:rsidRPr="00A15B2B" w:rsidRDefault="00030D40" w:rsidP="008D6C6C">
      <w:pPr>
        <w:ind w:firstLine="567"/>
        <w:jc w:val="both"/>
        <w:rPr>
          <w:rFonts w:ascii="GHEA Grapalat" w:hAnsi="GHEA Grapalat" w:cs="Sylfaen"/>
          <w:sz w:val="20"/>
          <w:vertAlign w:val="superscript"/>
          <w:lang w:val="af-ZA"/>
        </w:rPr>
      </w:pPr>
      <w:r w:rsidRPr="00E6597C">
        <w:rPr>
          <w:rFonts w:ascii="GHEA Grapalat" w:hAnsi="GHEA Grapalat"/>
          <w:iCs/>
          <w:sz w:val="20"/>
          <w:lang w:val="af-ZA"/>
        </w:rPr>
        <w:t xml:space="preserve">10. </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Квалификация</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и:</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 xml:space="preserve">п </w:t>
      </w:r>
      <w:r w:rsidR="00120F8A" w:rsidRPr="00532617">
        <w:rPr>
          <w:rFonts w:ascii="GHEA Grapalat" w:hAnsi="GHEA Grapalat" w:cs="Sylfaen"/>
          <w:sz w:val="20"/>
          <w:lang w:val="ru-RU"/>
        </w:rPr>
        <w:t>обеспечивает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представить</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требовать</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на основе</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 xml:space="preserve">на </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это</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получать</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с даты</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через 5 </w:t>
      </w:r>
      <w:r w:rsidR="00120F8A" w:rsidRPr="00507CF0">
        <w:rPr>
          <w:rFonts w:ascii="GHEA Grapalat" w:hAnsi="GHEA Grapalat" w:cs="Sylfaen"/>
          <w:sz w:val="20"/>
          <w:lang w:val="af-ZA"/>
        </w:rPr>
        <w:t xml:space="preserve">рабочих </w:t>
      </w:r>
      <w:r w:rsidR="00120F8A" w:rsidRPr="00507CF0">
        <w:rPr>
          <w:rFonts w:ascii="GHEA Grapalat" w:hAnsi="GHEA Grapalat" w:cs="Sylfaen"/>
          <w:sz w:val="20"/>
          <w:lang w:val="ru-RU"/>
        </w:rPr>
        <w:t>дней</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 xml:space="preserve">во время </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выбрано</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участник</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должен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является</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представлять на рассмотрение</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квалификация</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и:</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контракта</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обеспечивает</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Выбрано</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участвовать</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с</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договор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быть запечатанным</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есть </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если</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последний</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подарок</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является</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квалификация и</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положения договора</w:t>
      </w:r>
    </w:p>
    <w:p w14:paraId="210F8E4A" w14:textId="0536228B"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D7AAF">
        <w:rPr>
          <w:rFonts w:ascii="GHEA Grapalat" w:hAnsi="GHEA Grapalat" w:cs="Sylfaen"/>
          <w:b/>
          <w:sz w:val="20"/>
          <w:lang w:val="hy-AM"/>
        </w:rPr>
        <w:t>Квалификация:</w:t>
      </w:r>
      <w:r w:rsidR="008D6C6C" w:rsidRPr="000D7AAF">
        <w:rPr>
          <w:rFonts w:ascii="GHEA Grapalat" w:hAnsi="GHEA Grapalat" w:cs="Sylfaen"/>
          <w:b/>
          <w:sz w:val="20"/>
          <w:lang w:val="af-ZA"/>
        </w:rPr>
        <w:t xml:space="preserve"> </w:t>
      </w:r>
      <w:r w:rsidR="008D6C6C" w:rsidRPr="000D7AAF">
        <w:rPr>
          <w:rFonts w:ascii="GHEA Grapalat" w:hAnsi="GHEA Grapalat" w:cs="Sylfaen"/>
          <w:b/>
          <w:sz w:val="20"/>
          <w:lang w:val="hy-AM"/>
        </w:rPr>
        <w:t>обеспечение</w:t>
      </w:r>
      <w:r w:rsidR="008D6C6C" w:rsidRPr="000D7AAF">
        <w:rPr>
          <w:rFonts w:ascii="GHEA Grapalat" w:hAnsi="GHEA Grapalat" w:cs="Sylfaen"/>
          <w:b/>
          <w:sz w:val="20"/>
          <w:lang w:val="af-ZA"/>
        </w:rPr>
        <w:t xml:space="preserve"> </w:t>
      </w:r>
      <w:r w:rsidR="008D6C6C" w:rsidRPr="000D7AAF">
        <w:rPr>
          <w:rFonts w:ascii="GHEA Grapalat" w:hAnsi="GHEA Grapalat" w:cs="Sylfaen"/>
          <w:b/>
          <w:sz w:val="20"/>
          <w:lang w:val="hy-AM"/>
        </w:rPr>
        <w:t>размер</w:t>
      </w:r>
      <w:r w:rsidR="008D6C6C" w:rsidRPr="000D7AAF">
        <w:rPr>
          <w:rFonts w:ascii="GHEA Grapalat" w:hAnsi="GHEA Grapalat" w:cs="Sylfaen"/>
          <w:b/>
          <w:sz w:val="20"/>
          <w:lang w:val="af-ZA"/>
        </w:rPr>
        <w:t xml:space="preserve"> </w:t>
      </w:r>
      <w:r w:rsidR="008D6C6C" w:rsidRPr="000D7AAF">
        <w:rPr>
          <w:rFonts w:ascii="GHEA Grapalat" w:hAnsi="GHEA Grapalat" w:cs="Sylfaen"/>
          <w:b/>
          <w:sz w:val="20"/>
          <w:lang w:val="hy-AM"/>
        </w:rPr>
        <w:t>равный</w:t>
      </w:r>
      <w:r w:rsidR="008D6C6C" w:rsidRPr="000D7AAF">
        <w:rPr>
          <w:rFonts w:ascii="GHEA Grapalat" w:hAnsi="GHEA Grapalat" w:cs="Sylfaen"/>
          <w:b/>
          <w:sz w:val="20"/>
          <w:lang w:val="af-ZA"/>
        </w:rPr>
        <w:t xml:space="preserve"> </w:t>
      </w:r>
      <w:r w:rsidR="008D6C6C" w:rsidRPr="000D7AAF">
        <w:rPr>
          <w:rFonts w:ascii="GHEA Grapalat" w:hAnsi="GHEA Grapalat" w:cs="Sylfaen"/>
          <w:b/>
          <w:sz w:val="20"/>
          <w:lang w:val="hy-AM"/>
        </w:rPr>
        <w:t>является</w:t>
      </w:r>
      <w:r w:rsidR="008D6C6C" w:rsidRPr="000D7AAF">
        <w:rPr>
          <w:rFonts w:ascii="GHEA Grapalat" w:hAnsi="GHEA Grapalat" w:cs="Sylfaen"/>
          <w:b/>
          <w:sz w:val="20"/>
          <w:lang w:val="af-ZA"/>
        </w:rPr>
        <w:t xml:space="preserve"> </w:t>
      </w:r>
      <w:r w:rsidR="00120F8A" w:rsidRPr="000D7AAF">
        <w:rPr>
          <w:rFonts w:ascii="GHEA Grapalat" w:hAnsi="GHEA Grapalat" w:cs="Sylfaen"/>
          <w:b/>
          <w:sz w:val="20"/>
          <w:lang w:val="hy-AM"/>
        </w:rPr>
        <w:t xml:space="preserve">до 15 процентов покупной цены работ, приобретаемых в рамках настоящей процедуры. </w:t>
      </w:r>
      <w:r w:rsidR="00120F8A">
        <w:rPr>
          <w:rFonts w:ascii="GHEA Grapalat" w:hAnsi="GHEA Grapalat" w:cs="Sylfaen"/>
          <w:sz w:val="20"/>
          <w:lang w:val="hy-AM"/>
        </w:rPr>
        <w:t>Если цена приобретения работ меньше цены заключаемого договора, то размер обеспечения квалификации исчисляется относительно цены договора.</w:t>
      </w:r>
      <w:r w:rsidR="008D6C6C" w:rsidRPr="007F147C">
        <w:rPr>
          <w:rFonts w:ascii="GHEA Grapalat" w:hAnsi="GHEA Grapalat" w:cs="Sylfaen"/>
          <w:sz w:val="20"/>
          <w:lang w:val="af-ZA"/>
        </w:rPr>
        <w:t xml:space="preserve"> </w:t>
      </w:r>
      <w:r w:rsidR="008D6C6C">
        <w:rPr>
          <w:rFonts w:ascii="GHEA Grapalat" w:hAnsi="GHEA Grapalat" w:cs="Sylfaen"/>
          <w:sz w:val="20"/>
        </w:rPr>
        <w:t>Квалификация:</w:t>
      </w:r>
      <w:r w:rsidR="008D6C6C" w:rsidRPr="007F147C">
        <w:rPr>
          <w:rFonts w:ascii="GHEA Grapalat" w:hAnsi="GHEA Grapalat" w:cs="Sylfaen"/>
          <w:sz w:val="20"/>
          <w:lang w:val="af-ZA"/>
        </w:rPr>
        <w:t xml:space="preserve"> </w:t>
      </w:r>
      <w:r w:rsidR="008D6C6C">
        <w:rPr>
          <w:rFonts w:ascii="GHEA Grapalat" w:hAnsi="GHEA Grapalat" w:cs="Sylfaen"/>
          <w:sz w:val="20"/>
        </w:rPr>
        <w:t>предоставление</w:t>
      </w:r>
      <w:r w:rsidR="008D6C6C" w:rsidRPr="007F147C">
        <w:rPr>
          <w:rFonts w:ascii="GHEA Grapalat" w:hAnsi="GHEA Grapalat" w:cs="Sylfaen"/>
          <w:sz w:val="20"/>
          <w:lang w:val="af-ZA"/>
        </w:rPr>
        <w:t xml:space="preserve"> </w:t>
      </w:r>
      <w:r w:rsidR="008D6C6C">
        <w:rPr>
          <w:rFonts w:ascii="GHEA Grapalat" w:hAnsi="GHEA Grapalat" w:cs="Sylfaen"/>
          <w:sz w:val="20"/>
        </w:rPr>
        <w:t>представлен</w:t>
      </w:r>
      <w:r w:rsidR="008D6C6C" w:rsidRPr="007F147C">
        <w:rPr>
          <w:rFonts w:ascii="GHEA Grapalat" w:hAnsi="GHEA Grapalat" w:cs="Sylfaen"/>
          <w:sz w:val="20"/>
          <w:lang w:val="af-ZA"/>
        </w:rPr>
        <w:t xml:space="preserve"> </w:t>
      </w:r>
      <w:r w:rsidR="008D6C6C">
        <w:rPr>
          <w:rFonts w:ascii="GHEA Grapalat" w:hAnsi="GHEA Grapalat" w:cs="Sylfaen"/>
          <w:sz w:val="20"/>
        </w:rPr>
        <w:t>является</w:t>
      </w:r>
      <w:r w:rsidR="00BD4564">
        <w:rPr>
          <w:rFonts w:ascii="GHEA Grapalat" w:hAnsi="GHEA Grapalat" w:cs="Sylfaen"/>
          <w:sz w:val="20"/>
          <w:lang w:val="hy-AM"/>
        </w:rPr>
        <w:t xml:space="preserve"> </w:t>
      </w:r>
      <w:r w:rsidR="005D30FC" w:rsidRPr="00D533CD">
        <w:rPr>
          <w:rFonts w:ascii="GHEA Grapalat" w:hAnsi="GHEA Grapalat" w:cs="Sylfaen"/>
          <w:sz w:val="20"/>
        </w:rPr>
        <w:t xml:space="preserve">страдания </w:t>
      </w:r>
      <w:r w:rsidR="005D30FC" w:rsidRPr="00E34136">
        <w:rPr>
          <w:rFonts w:ascii="GHEA Grapalat" w:hAnsi="GHEA Grapalat" w:cs="Sylfaen"/>
          <w:sz w:val="20"/>
          <w:lang w:val="af-ZA"/>
        </w:rPr>
        <w:t xml:space="preserve">( </w:t>
      </w:r>
      <w:r w:rsidR="005D30FC" w:rsidRPr="00E34136">
        <w:rPr>
          <w:rFonts w:ascii="GHEA Grapalat" w:hAnsi="GHEA Grapalat" w:cs="Sylfaen"/>
          <w:sz w:val="20"/>
        </w:rPr>
        <w:t xml:space="preserve">приложение </w:t>
      </w:r>
      <w:r w:rsidR="005D30FC" w:rsidRPr="00E34136">
        <w:rPr>
          <w:rFonts w:ascii="GHEA Grapalat" w:hAnsi="GHEA Grapalat" w:cs="Sylfaen"/>
          <w:sz w:val="20"/>
          <w:lang w:val="af-ZA"/>
        </w:rPr>
        <w:t xml:space="preserve">4.2 ) </w:t>
      </w:r>
      <w:r w:rsidR="005D30FC" w:rsidRPr="00D533CD">
        <w:rPr>
          <w:rFonts w:ascii="GHEA Grapalat" w:hAnsi="GHEA Grapalat" w:cs="Sylfaen"/>
          <w:sz w:val="20"/>
        </w:rPr>
        <w:t>или</w:t>
      </w:r>
      <w:r w:rsidR="000D7AAF">
        <w:rPr>
          <w:rFonts w:ascii="Cambria Math" w:hAnsi="Cambria Math" w:cs="Cambria Math"/>
          <w:sz w:val="20"/>
          <w:lang w:val="af-ZA"/>
        </w:rPr>
        <w:t>​</w:t>
      </w:r>
      <w:r w:rsidR="005D30FC" w:rsidRPr="00EE5DD1">
        <w:rPr>
          <w:rFonts w:ascii="GHEA Grapalat" w:hAnsi="GHEA Grapalat" w:cs="Sylfaen"/>
          <w:sz w:val="20"/>
          <w:lang w:val="af-ZA"/>
        </w:rPr>
        <w:t xml:space="preserve"> </w:t>
      </w:r>
      <w:r w:rsidR="005D30FC" w:rsidRPr="00D533CD">
        <w:rPr>
          <w:rFonts w:ascii="GHEA Grapalat" w:hAnsi="GHEA Grapalat" w:cs="Sylfaen"/>
          <w:sz w:val="20"/>
        </w:rPr>
        <w:t>наличные</w:t>
      </w:r>
      <w:r w:rsidR="005D30FC" w:rsidRPr="00EE5DD1">
        <w:rPr>
          <w:rFonts w:ascii="GHEA Grapalat" w:hAnsi="GHEA Grapalat" w:cs="Sylfaen"/>
          <w:sz w:val="20"/>
          <w:lang w:val="af-ZA"/>
        </w:rPr>
        <w:t xml:space="preserve"> </w:t>
      </w:r>
      <w:r w:rsidR="005D30FC" w:rsidRPr="00D533CD">
        <w:rPr>
          <w:rFonts w:ascii="GHEA Grapalat" w:hAnsi="GHEA Grapalat" w:cs="Sylfaen"/>
          <w:sz w:val="20"/>
        </w:rPr>
        <w:t>денег</w:t>
      </w:r>
      <w:r w:rsidR="000D7AAF">
        <w:rPr>
          <w:rFonts w:ascii="GHEA Grapalat" w:hAnsi="GHEA Grapalat" w:cs="Sylfaen"/>
          <w:sz w:val="20"/>
          <w:lang w:val="af-ZA"/>
        </w:rPr>
        <w:t xml:space="preserve"> </w:t>
      </w:r>
      <w:r w:rsidR="005D30FC" w:rsidRPr="00D533CD">
        <w:rPr>
          <w:rFonts w:ascii="GHEA Grapalat" w:hAnsi="GHEA Grapalat" w:cs="Sylfaen"/>
          <w:sz w:val="20"/>
        </w:rPr>
        <w:t>форма</w:t>
      </w:r>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 xml:space="preserve">: Кроме того, </w:t>
      </w:r>
      <w:r w:rsidR="008D6C6C" w:rsidRPr="00D651D1">
        <w:rPr>
          <w:rFonts w:ascii="GHEA Grapalat" w:hAnsi="GHEA Grapalat" w:cs="Sylfaen"/>
          <w:sz w:val="20"/>
          <w:lang w:val="af-ZA"/>
        </w:rPr>
        <w:t>положение</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нуждаться</w:t>
      </w:r>
      <w:r w:rsidR="008D6C6C" w:rsidRPr="007F147C">
        <w:rPr>
          <w:rFonts w:ascii="GHEA Grapalat" w:hAnsi="GHEA Grapalat" w:cs="Sylfaen"/>
          <w:sz w:val="20"/>
          <w:lang w:val="af-ZA"/>
        </w:rPr>
        <w:t xml:space="preserve"> </w:t>
      </w:r>
      <w:r w:rsidR="008D6C6C">
        <w:rPr>
          <w:rFonts w:ascii="GHEA Grapalat" w:hAnsi="GHEA Grapalat" w:cs="Sylfaen"/>
          <w:sz w:val="20"/>
        </w:rPr>
        <w:t>является</w:t>
      </w:r>
      <w:r w:rsidR="008D6C6C" w:rsidRPr="007F147C">
        <w:rPr>
          <w:rFonts w:ascii="GHEA Grapalat" w:hAnsi="GHEA Grapalat" w:cs="Sylfaen"/>
          <w:sz w:val="20"/>
          <w:lang w:val="af-ZA"/>
        </w:rPr>
        <w:t xml:space="preserve"> </w:t>
      </w:r>
      <w:r w:rsidR="008D6C6C">
        <w:rPr>
          <w:rFonts w:ascii="GHEA Grapalat" w:hAnsi="GHEA Grapalat" w:cs="Sylfaen"/>
          <w:sz w:val="20"/>
        </w:rPr>
        <w:t>действительный</w:t>
      </w:r>
      <w:r w:rsidR="008D6C6C" w:rsidRPr="007F147C">
        <w:rPr>
          <w:rFonts w:ascii="GHEA Grapalat" w:hAnsi="GHEA Grapalat" w:cs="Sylfaen"/>
          <w:sz w:val="20"/>
          <w:lang w:val="af-ZA"/>
        </w:rPr>
        <w:t xml:space="preserve"> </w:t>
      </w:r>
      <w:r w:rsidR="008D6C6C">
        <w:rPr>
          <w:rFonts w:ascii="GHEA Grapalat" w:hAnsi="GHEA Grapalat" w:cs="Sylfaen"/>
          <w:sz w:val="20"/>
        </w:rPr>
        <w:t>быть</w:t>
      </w:r>
      <w:r w:rsidR="008D6C6C" w:rsidRPr="007F147C">
        <w:rPr>
          <w:rFonts w:ascii="GHEA Grapalat" w:hAnsi="GHEA Grapalat" w:cs="Sylfaen"/>
          <w:sz w:val="20"/>
          <w:lang w:val="af-ZA"/>
        </w:rPr>
        <w:t xml:space="preserve"> </w:t>
      </w:r>
      <w:r w:rsidR="008D6C6C">
        <w:rPr>
          <w:rFonts w:ascii="GHEA Grapalat" w:hAnsi="GHEA Grapalat" w:cs="Sylfaen"/>
          <w:sz w:val="20"/>
        </w:rPr>
        <w:t>по меньшей мере</w:t>
      </w:r>
      <w:r w:rsidR="008D6C6C" w:rsidRPr="007F147C">
        <w:rPr>
          <w:rFonts w:ascii="GHEA Grapalat" w:hAnsi="GHEA Grapalat" w:cs="Sylfaen"/>
          <w:sz w:val="20"/>
          <w:lang w:val="af-ZA"/>
        </w:rPr>
        <w:t xml:space="preserve"> </w:t>
      </w:r>
      <w:r w:rsidR="008D6C6C">
        <w:rPr>
          <w:rFonts w:ascii="GHEA Grapalat" w:hAnsi="GHEA Grapalat" w:cs="Sylfaen"/>
          <w:sz w:val="20"/>
        </w:rPr>
        <w:t>до</w:t>
      </w:r>
      <w:r w:rsidR="008D6C6C" w:rsidRPr="007F147C">
        <w:rPr>
          <w:rFonts w:ascii="GHEA Grapalat" w:hAnsi="GHEA Grapalat" w:cs="Sylfaen"/>
          <w:sz w:val="20"/>
          <w:lang w:val="af-ZA"/>
        </w:rPr>
        <w:t xml:space="preserve"> </w:t>
      </w:r>
      <w:r w:rsidR="008D6C6C">
        <w:rPr>
          <w:rFonts w:ascii="GHEA Grapalat" w:hAnsi="GHEA Grapalat" w:cs="Sylfaen"/>
          <w:sz w:val="20"/>
        </w:rPr>
        <w:t>контракта</w:t>
      </w:r>
      <w:r w:rsidR="008D6C6C" w:rsidRPr="007F147C">
        <w:rPr>
          <w:rFonts w:ascii="GHEA Grapalat" w:hAnsi="GHEA Grapalat" w:cs="Sylfaen"/>
          <w:sz w:val="20"/>
          <w:lang w:val="af-ZA"/>
        </w:rPr>
        <w:t xml:space="preserve"> </w:t>
      </w:r>
      <w:r w:rsidR="008D6C6C">
        <w:rPr>
          <w:rFonts w:ascii="GHEA Grapalat" w:hAnsi="GHEA Grapalat" w:cs="Sylfaen"/>
          <w:sz w:val="20"/>
        </w:rPr>
        <w:t>производительность</w:t>
      </w:r>
      <w:r w:rsidR="008D6C6C" w:rsidRPr="007F147C">
        <w:rPr>
          <w:rFonts w:ascii="GHEA Grapalat" w:hAnsi="GHEA Grapalat" w:cs="Sylfaen"/>
          <w:sz w:val="20"/>
          <w:lang w:val="af-ZA"/>
        </w:rPr>
        <w:t xml:space="preserve"> </w:t>
      </w:r>
      <w:r w:rsidR="008D6C6C">
        <w:rPr>
          <w:rFonts w:ascii="GHEA Grapalat" w:hAnsi="GHEA Grapalat" w:cs="Sylfaen"/>
          <w:sz w:val="20"/>
        </w:rPr>
        <w:t>результат</w:t>
      </w:r>
      <w:r w:rsidR="008D6C6C" w:rsidRPr="007F147C">
        <w:rPr>
          <w:rFonts w:ascii="GHEA Grapalat" w:hAnsi="GHEA Grapalat" w:cs="Sylfaen"/>
          <w:sz w:val="20"/>
          <w:lang w:val="af-ZA"/>
        </w:rPr>
        <w:t xml:space="preserve"> </w:t>
      </w:r>
      <w:r w:rsidR="008D6C6C">
        <w:rPr>
          <w:rFonts w:ascii="GHEA Grapalat" w:hAnsi="GHEA Grapalat" w:cs="Sylfaen"/>
          <w:sz w:val="20"/>
        </w:rPr>
        <w:t>от клиента</w:t>
      </w:r>
      <w:r w:rsidR="008D6C6C" w:rsidRPr="007F147C">
        <w:rPr>
          <w:rFonts w:ascii="GHEA Grapalat" w:hAnsi="GHEA Grapalat" w:cs="Sylfaen"/>
          <w:sz w:val="20"/>
          <w:lang w:val="af-ZA"/>
        </w:rPr>
        <w:t xml:space="preserve"> </w:t>
      </w:r>
      <w:r w:rsidR="008D6C6C">
        <w:rPr>
          <w:rFonts w:ascii="GHEA Grapalat" w:hAnsi="GHEA Grapalat" w:cs="Sylfaen"/>
          <w:sz w:val="20"/>
        </w:rPr>
        <w:t>к</w:t>
      </w:r>
      <w:r w:rsidR="008D6C6C" w:rsidRPr="007F147C">
        <w:rPr>
          <w:rFonts w:ascii="GHEA Grapalat" w:hAnsi="GHEA Grapalat" w:cs="Sylfaen"/>
          <w:sz w:val="20"/>
          <w:lang w:val="af-ZA"/>
        </w:rPr>
        <w:t xml:space="preserve"> </w:t>
      </w:r>
      <w:r w:rsidR="008D6C6C">
        <w:rPr>
          <w:rFonts w:ascii="GHEA Grapalat" w:hAnsi="GHEA Grapalat" w:cs="Sylfaen"/>
          <w:sz w:val="20"/>
        </w:rPr>
        <w:t>полный</w:t>
      </w:r>
      <w:r w:rsidR="008D6C6C" w:rsidRPr="007F147C">
        <w:rPr>
          <w:rFonts w:ascii="GHEA Grapalat" w:hAnsi="GHEA Grapalat" w:cs="Sylfaen"/>
          <w:sz w:val="20"/>
          <w:lang w:val="af-ZA"/>
        </w:rPr>
        <w:t xml:space="preserve"> </w:t>
      </w:r>
      <w:r w:rsidR="008D6C6C">
        <w:rPr>
          <w:rFonts w:ascii="GHEA Grapalat" w:hAnsi="GHEA Grapalat" w:cs="Sylfaen"/>
          <w:sz w:val="20"/>
        </w:rPr>
        <w:t>быть принятым</w:t>
      </w:r>
      <w:r w:rsidR="008D6C6C" w:rsidRPr="007F147C">
        <w:rPr>
          <w:rFonts w:ascii="GHEA Grapalat" w:hAnsi="GHEA Grapalat" w:cs="Sylfaen"/>
          <w:sz w:val="20"/>
          <w:lang w:val="af-ZA"/>
        </w:rPr>
        <w:t xml:space="preserve"> </w:t>
      </w:r>
      <w:r w:rsidR="008D6C6C">
        <w:rPr>
          <w:rFonts w:ascii="GHEA Grapalat" w:hAnsi="GHEA Grapalat" w:cs="Sylfaen"/>
          <w:sz w:val="20"/>
        </w:rPr>
        <w:t>в день</w:t>
      </w:r>
      <w:r w:rsidR="008D6C6C" w:rsidRPr="007F147C">
        <w:rPr>
          <w:rFonts w:ascii="GHEA Grapalat" w:hAnsi="GHEA Grapalat" w:cs="Sylfaen"/>
          <w:sz w:val="20"/>
          <w:lang w:val="af-ZA"/>
        </w:rPr>
        <w:t xml:space="preserve"> </w:t>
      </w:r>
      <w:r w:rsidR="008D6C6C">
        <w:rPr>
          <w:rFonts w:ascii="GHEA Grapalat" w:hAnsi="GHEA Grapalat" w:cs="Sylfaen"/>
          <w:sz w:val="20"/>
        </w:rPr>
        <w:t>следующий</w:t>
      </w:r>
      <w:r w:rsidR="00624D21">
        <w:rPr>
          <w:rFonts w:ascii="GHEA Grapalat" w:hAnsi="GHEA Grapalat" w:cs="Sylfaen"/>
          <w:sz w:val="20"/>
          <w:lang w:val="af-ZA"/>
        </w:rPr>
        <w:t xml:space="preserve"> </w:t>
      </w:r>
      <w:r w:rsidR="005D30FC">
        <w:rPr>
          <w:rFonts w:ascii="GHEA Grapalat" w:hAnsi="GHEA Grapalat" w:cs="Sylfaen"/>
          <w:sz w:val="20"/>
          <w:lang w:val="hy-AM"/>
        </w:rPr>
        <w:t xml:space="preserve">20 </w:t>
      </w:r>
      <w:r w:rsidR="008D6C6C" w:rsidRPr="007F147C">
        <w:rPr>
          <w:rFonts w:ascii="GHEA Grapalat" w:hAnsi="GHEA Grapalat" w:cs="Sylfaen"/>
          <w:sz w:val="20"/>
          <w:lang w:val="af-ZA"/>
        </w:rPr>
        <w:t xml:space="preserve">-й </w:t>
      </w:r>
      <w:r w:rsidR="008D6C6C">
        <w:rPr>
          <w:rFonts w:ascii="GHEA Grapalat" w:hAnsi="GHEA Grapalat" w:cs="Sylfaen"/>
          <w:sz w:val="20"/>
        </w:rPr>
        <w:t>работающий</w:t>
      </w:r>
      <w:r w:rsidR="008D6C6C" w:rsidRPr="007F147C">
        <w:rPr>
          <w:rFonts w:ascii="GHEA Grapalat" w:hAnsi="GHEA Grapalat" w:cs="Sylfaen"/>
          <w:sz w:val="20"/>
          <w:lang w:val="af-ZA"/>
        </w:rPr>
        <w:t xml:space="preserve"> </w:t>
      </w:r>
      <w:r w:rsidR="008D6C6C">
        <w:rPr>
          <w:rFonts w:ascii="GHEA Grapalat" w:hAnsi="GHEA Grapalat" w:cs="Sylfaen"/>
          <w:sz w:val="20"/>
        </w:rPr>
        <w:t>день</w:t>
      </w:r>
      <w:r w:rsidR="008D6C6C" w:rsidRPr="007F147C">
        <w:rPr>
          <w:rFonts w:ascii="GHEA Grapalat" w:hAnsi="GHEA Grapalat" w:cs="Sylfaen"/>
          <w:sz w:val="20"/>
          <w:lang w:val="af-ZA"/>
        </w:rPr>
        <w:t xml:space="preserve"> </w:t>
      </w:r>
      <w:r w:rsidR="008D6C6C" w:rsidRPr="00AF27D0">
        <w:rPr>
          <w:rFonts w:ascii="GHEA Grapalat" w:hAnsi="GHEA Grapalat" w:cs="Arial"/>
          <w:sz w:val="20"/>
        </w:rPr>
        <w:t xml:space="preserve">включая </w:t>
      </w:r>
      <w:r w:rsidR="008D6C6C" w:rsidRPr="007F147C">
        <w:rPr>
          <w:rFonts w:ascii="GHEA Grapalat" w:hAnsi="GHEA Grapalat" w:cs="Arial"/>
          <w:sz w:val="20"/>
          <w:lang w:val="af-ZA"/>
        </w:rPr>
        <w:t>:</w:t>
      </w:r>
    </w:p>
    <w:p w14:paraId="6CD27C74" w14:textId="4EE77246" w:rsidR="008D6C6C" w:rsidRDefault="008D6C6C" w:rsidP="008D6C6C">
      <w:pPr>
        <w:ind w:firstLine="567"/>
        <w:jc w:val="both"/>
        <w:rPr>
          <w:rFonts w:ascii="GHEA Grapalat" w:hAnsi="GHEA Grapalat" w:cs="Arial"/>
          <w:sz w:val="20"/>
          <w:lang w:val="hy-AM"/>
        </w:rPr>
      </w:pPr>
      <w:r>
        <w:rPr>
          <w:rFonts w:ascii="GHEA Grapalat" w:hAnsi="GHEA Grapalat" w:cs="Arial"/>
          <w:sz w:val="20"/>
        </w:rPr>
        <w:t>Если:</w:t>
      </w:r>
      <w:r w:rsidRPr="007F147C">
        <w:rPr>
          <w:rFonts w:ascii="GHEA Grapalat" w:hAnsi="GHEA Grapalat" w:cs="Arial"/>
          <w:sz w:val="20"/>
          <w:lang w:val="af-ZA"/>
        </w:rPr>
        <w:t xml:space="preserve"> </w:t>
      </w:r>
      <w:r w:rsidRPr="00E2073B">
        <w:rPr>
          <w:rFonts w:ascii="GHEA Grapalat" w:hAnsi="GHEA Grapalat" w:cs="Arial"/>
          <w:sz w:val="20"/>
          <w:lang w:val="hy-AM"/>
        </w:rPr>
        <w:t xml:space="preserve">Процедура закупки организуется по лотам, и Участник признается выбранным Участником, который может подать несколько лотов в рассрочку либо отдельно по каждому лоту, либо предоставить единую квалификацию для всех лотов. В случае предоставления одной квалификационной гарантии ее размер рассчитывается </w:t>
      </w:r>
      <w:r w:rsidR="00120F8A" w:rsidRPr="00120F8A">
        <w:rPr>
          <w:rFonts w:ascii="GHEA Grapalat" w:hAnsi="GHEA Grapalat" w:cs="Sylfaen"/>
          <w:sz w:val="20"/>
          <w:lang w:val="hy-AM"/>
        </w:rPr>
        <w:t>от суммы закупочных цен предъявленных частей с учетом требований пункта «в» подпункта 1 пункта 32 Приказа.</w:t>
      </w:r>
      <w:r w:rsidRPr="003F5DAB">
        <w:rPr>
          <w:rFonts w:ascii="GHEA Grapalat" w:hAnsi="GHEA Grapalat" w:cs="Arial"/>
          <w:sz w:val="20"/>
          <w:lang w:val="hy-AM"/>
        </w:rPr>
        <w:t xml:space="preserve"> </w:t>
      </w:r>
      <w:r w:rsidRPr="00C35F70">
        <w:rPr>
          <w:rFonts w:ascii="GHEA Grapalat" w:hAnsi="GHEA Grapalat"/>
          <w:sz w:val="20"/>
          <w:szCs w:val="20"/>
          <w:lang w:val="hy-AM"/>
        </w:rPr>
        <w:t>Наличные:</w:t>
      </w:r>
      <w:r w:rsidRPr="00790F0D">
        <w:rPr>
          <w:rFonts w:ascii="GHEA Grapalat" w:hAnsi="GHEA Grapalat"/>
          <w:sz w:val="20"/>
          <w:szCs w:val="20"/>
          <w:lang w:val="af-ZA"/>
        </w:rPr>
        <w:t xml:space="preserve"> </w:t>
      </w:r>
      <w:r w:rsidRPr="00790F0D">
        <w:rPr>
          <w:rFonts w:ascii="GHEA Grapalat" w:hAnsi="GHEA Grapalat"/>
          <w:sz w:val="20"/>
          <w:szCs w:val="20"/>
          <w:lang w:val="hy-AM"/>
        </w:rPr>
        <w:t>денег</w:t>
      </w:r>
      <w:r w:rsidRPr="00790F0D">
        <w:rPr>
          <w:rFonts w:ascii="GHEA Grapalat" w:hAnsi="GHEA Grapalat"/>
          <w:sz w:val="20"/>
          <w:szCs w:val="20"/>
          <w:lang w:val="af-ZA"/>
        </w:rPr>
        <w:t xml:space="preserve"> </w:t>
      </w:r>
      <w:r w:rsidRPr="00790F0D">
        <w:rPr>
          <w:rFonts w:ascii="GHEA Grapalat" w:hAnsi="GHEA Grapalat"/>
          <w:sz w:val="20"/>
          <w:szCs w:val="20"/>
          <w:lang w:val="hy-AM"/>
        </w:rPr>
        <w:t>форма</w:t>
      </w:r>
      <w:r w:rsidRPr="00790F0D">
        <w:rPr>
          <w:rFonts w:ascii="GHEA Grapalat" w:hAnsi="GHEA Grapalat"/>
          <w:sz w:val="20"/>
          <w:szCs w:val="20"/>
          <w:lang w:val="af-ZA"/>
        </w:rPr>
        <w:t xml:space="preserve"> </w:t>
      </w:r>
      <w:r w:rsidRPr="00790F0D">
        <w:rPr>
          <w:rFonts w:ascii="GHEA Grapalat" w:hAnsi="GHEA Grapalat"/>
          <w:sz w:val="20"/>
          <w:szCs w:val="20"/>
          <w:lang w:val="hy-AM"/>
        </w:rPr>
        <w:t>представлен</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обеспечение квалификации должно быть переведено на казначейский счет </w:t>
      </w:r>
      <w:r w:rsidRPr="0023346B">
        <w:rPr>
          <w:rFonts w:ascii="GHEA Grapalat" w:hAnsi="GHEA Grapalat" w:cs="Arial"/>
          <w:b/>
          <w:sz w:val="20"/>
          <w:lang w:val="hy-AM"/>
        </w:rPr>
        <w:t>"900008000698", открытый на имя уполномоченного органа в Центральном казначействе;</w:t>
      </w:r>
    </w:p>
    <w:p w14:paraId="61FD6A98"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Подтверждение квалификации возвращается заявителю в течение пяти рабочих дней после полного принятия заказчиком результата договора.</w:t>
      </w:r>
    </w:p>
    <w:p w14:paraId="51EF3E2E"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Если исполнение договора поэтапно и выполнение каждого этапа не находится в прямой зависимости от конечного результата, который должен быть получен в соответствии с требованиями, установленными договором, после приемки результата каждого этапа заказчиком, сумма обеспечение квалификации уменьшается пропорционально объему этого этапа</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p>
    <w:p w14:paraId="06830C4C" w14:textId="5DEDB4A7" w:rsidR="00CF12EE" w:rsidRPr="00A15B2B" w:rsidRDefault="00AA53FD" w:rsidP="008D6C6C">
      <w:pPr>
        <w:ind w:firstLine="567"/>
        <w:jc w:val="both"/>
        <w:rPr>
          <w:rFonts w:ascii="GHEA Grapalat" w:hAnsi="GHEA Grapalat" w:cs="Arial"/>
          <w:color w:val="FFFFFF"/>
          <w:sz w:val="20"/>
          <w:lang w:val="hy-AM"/>
        </w:rPr>
      </w:pPr>
      <w:r>
        <w:rPr>
          <w:rFonts w:ascii="GHEA Grapalat" w:hAnsi="GHEA Grapalat" w:cs="Arial"/>
          <w:sz w:val="20"/>
          <w:lang w:val="hy-AM"/>
        </w:rPr>
        <w:t>Соответствующее обеспечение в виде банковской гарантии предоставляется выбранным участником согласно Приложению 4.</w:t>
      </w:r>
    </w:p>
    <w:p w14:paraId="61A18636" w14:textId="3D10336A" w:rsidR="0034164E" w:rsidRPr="00265A5A" w:rsidRDefault="0034164E" w:rsidP="00265A5A">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При этом если договоры на приобретение работ заключаются на основании части 6 статьи 15 Закона, то условие о квалификации, представленной в части договора (договоров), заключенного на данный год в рамках имеющиеся финансовые отчисления подлежат возврату лицом, исполняющим договор (договоры), в полном объеме в случае надлежащего исполнения и полного принятия его результата заказчиком.</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Квалификационное обеспечение не возвращается в случае нарушения лицом, его представившим, обязательства, предусмотренного договором, что приводит к одностороннему расторжению договора клиентом.</w:t>
      </w:r>
    </w:p>
    <w:p w14:paraId="594B0A06" w14:textId="45C3BDA8" w:rsidR="00281740" w:rsidRPr="00A15B2B"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контракта</w:t>
      </w:r>
      <w:r w:rsidRPr="00E6597C">
        <w:rPr>
          <w:rFonts w:ascii="GHEA Grapalat" w:hAnsi="GHEA Grapalat" w:cs="Sylfaen"/>
          <w:sz w:val="20"/>
          <w:lang w:val="af-ZA"/>
        </w:rPr>
        <w:t xml:space="preserve"> </w:t>
      </w:r>
      <w:r w:rsidRPr="00E6597C">
        <w:rPr>
          <w:rFonts w:ascii="GHEA Grapalat" w:hAnsi="GHEA Grapalat" w:cs="Sylfaen"/>
          <w:sz w:val="20"/>
          <w:lang w:val="hy-AM"/>
        </w:rPr>
        <w:t>обеспечение</w:t>
      </w:r>
      <w:r w:rsidRPr="00E6597C">
        <w:rPr>
          <w:rFonts w:ascii="GHEA Grapalat" w:hAnsi="GHEA Grapalat" w:cs="Sylfaen"/>
          <w:sz w:val="20"/>
          <w:lang w:val="af-ZA"/>
        </w:rPr>
        <w:t xml:space="preserve"> </w:t>
      </w:r>
      <w:r w:rsidRPr="00E6597C">
        <w:rPr>
          <w:rFonts w:ascii="GHEA Grapalat" w:hAnsi="GHEA Grapalat" w:cs="Sylfaen"/>
          <w:sz w:val="20"/>
          <w:lang w:val="hy-AM"/>
        </w:rPr>
        <w:t>размер</w:t>
      </w:r>
      <w:r w:rsidRPr="00E6597C">
        <w:rPr>
          <w:rFonts w:ascii="GHEA Grapalat" w:hAnsi="GHEA Grapalat" w:cs="Sylfaen"/>
          <w:sz w:val="20"/>
          <w:lang w:val="af-ZA"/>
        </w:rPr>
        <w:t xml:space="preserve"> </w:t>
      </w:r>
      <w:r w:rsidRPr="00E6597C">
        <w:rPr>
          <w:rFonts w:ascii="GHEA Grapalat" w:hAnsi="GHEA Grapalat" w:cs="Sylfaen"/>
          <w:sz w:val="20"/>
          <w:lang w:val="hy-AM"/>
        </w:rPr>
        <w:t>составить</w:t>
      </w:r>
      <w:r w:rsidRPr="00E6597C">
        <w:rPr>
          <w:rFonts w:ascii="GHEA Grapalat" w:hAnsi="GHEA Grapalat" w:cs="Sylfaen"/>
          <w:sz w:val="20"/>
          <w:lang w:val="af-ZA"/>
        </w:rPr>
        <w:t xml:space="preserve"> </w:t>
      </w:r>
      <w:r w:rsidRPr="00E6597C">
        <w:rPr>
          <w:rFonts w:ascii="GHEA Grapalat" w:hAnsi="GHEA Grapalat" w:cs="Sylfaen"/>
          <w:sz w:val="20"/>
          <w:lang w:val="hy-AM"/>
        </w:rPr>
        <w:t>является</w:t>
      </w:r>
      <w:r w:rsidRPr="00E6597C">
        <w:rPr>
          <w:rFonts w:ascii="GHEA Grapalat" w:hAnsi="GHEA Grapalat" w:cs="Sylfaen"/>
          <w:sz w:val="20"/>
          <w:lang w:val="af-ZA"/>
        </w:rPr>
        <w:t xml:space="preserve"> 10 процентов от </w:t>
      </w:r>
      <w:r w:rsidR="00DC658B">
        <w:rPr>
          <w:rFonts w:ascii="GHEA Grapalat" w:hAnsi="GHEA Grapalat" w:cs="Sylfaen"/>
          <w:sz w:val="20"/>
          <w:lang w:val="hy-AM"/>
        </w:rPr>
        <w:t xml:space="preserve">стоимости покупки </w:t>
      </w:r>
      <w:r w:rsidRPr="00E6597C">
        <w:rPr>
          <w:rFonts w:ascii="GHEA Grapalat" w:hAnsi="GHEA Grapalat" w:cs="Sylfaen"/>
          <w:sz w:val="20"/>
          <w:lang w:val="hy-AM"/>
        </w:rPr>
        <w:t>. Если цена приобретения работ, предусмотренная проектом договора, меньше цены заключаемого договора, размер обеспечения договора рассчитывается относительно цены договора. Обеспечение контракта представлено</w:t>
      </w:r>
      <w:r w:rsidR="000D7AAF" w:rsidRPr="000D7AAF">
        <w:rPr>
          <w:rFonts w:ascii="GHEA Grapalat" w:hAnsi="GHEA Grapalat" w:cs="Sylfaen"/>
          <w:i/>
          <w:sz w:val="16"/>
          <w:szCs w:val="16"/>
          <w:lang w:val="hy-AM"/>
        </w:rPr>
        <w:t xml:space="preserve"> </w:t>
      </w:r>
      <w:r w:rsidR="000D7AAF" w:rsidRPr="000D7AAF">
        <w:rPr>
          <w:rFonts w:ascii="GHEA Grapalat" w:hAnsi="GHEA Grapalat" w:cs="Sylfaen"/>
          <w:sz w:val="20"/>
          <w:szCs w:val="16"/>
          <w:lang w:val="hy-AM"/>
        </w:rPr>
        <w:t xml:space="preserve">в форме одностороннего заявления о возмещении ущерба (приложение 5.1) или наличными </w:t>
      </w:r>
      <w:r w:rsidR="00501A05" w:rsidRPr="00FF3C84">
        <w:rPr>
          <w:rFonts w:ascii="GHEA Grapalat" w:hAnsi="GHEA Grapalat" w:cs="Sylfaen"/>
          <w:sz w:val="20"/>
          <w:lang w:val="hy-AM"/>
        </w:rPr>
        <w:t>.</w:t>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Если процедура закупки организована в рассрочку и участник признан выбранным участником более чем для одной партии, </w:t>
      </w:r>
      <w:r w:rsidR="001D2074" w:rsidRPr="00D533CD">
        <w:rPr>
          <w:rFonts w:ascii="GHEA Grapalat" w:hAnsi="GHEA Grapalat" w:cs="Sylfaen"/>
          <w:sz w:val="20"/>
          <w:lang w:val="hy-AM"/>
        </w:rPr>
        <w:t>он может подать как отдельно по каждой партии, так и предоставить один договор на все партии. В случае предоставления одного обеспечения контракта его размер рассчитывается относительно суммы закупочных цен предъявленных частей с учетом требований подпункта 9 пункта 32 Порядка.</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Обеспечение договора должно действовать не менее чем до 90-го рабочего дня после последнего дня полного исполнения обязательств, определенных заключаемым договором. </w:t>
      </w:r>
      <w:r w:rsidRPr="00E6597C">
        <w:rPr>
          <w:rFonts w:ascii="GHEA Grapalat" w:hAnsi="GHEA Grapalat"/>
          <w:sz w:val="20"/>
          <w:szCs w:val="20"/>
          <w:lang w:val="hy-AM"/>
        </w:rPr>
        <w:t>Обеспечение договора возвращается лицу, его представившему, в случае полного исполнения принятых на себя обязательств по заключенному договору, в течение 5 рабочих дней после истечения срока полного исполнения обязательств.</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lastRenderedPageBreak/>
        <w:t>Наличные:</w:t>
      </w:r>
      <w:r w:rsidRPr="00E6597C">
        <w:rPr>
          <w:rFonts w:ascii="GHEA Grapalat" w:hAnsi="GHEA Grapalat"/>
          <w:sz w:val="20"/>
          <w:szCs w:val="20"/>
          <w:lang w:val="af-ZA"/>
        </w:rPr>
        <w:t xml:space="preserve"> </w:t>
      </w:r>
      <w:r w:rsidRPr="00E6597C">
        <w:rPr>
          <w:rFonts w:ascii="GHEA Grapalat" w:hAnsi="GHEA Grapalat"/>
          <w:sz w:val="20"/>
          <w:szCs w:val="20"/>
          <w:lang w:val="hy-AM"/>
        </w:rPr>
        <w:t>денег</w:t>
      </w:r>
      <w:r w:rsidRPr="00E6597C">
        <w:rPr>
          <w:rFonts w:ascii="GHEA Grapalat" w:hAnsi="GHEA Grapalat"/>
          <w:sz w:val="20"/>
          <w:szCs w:val="20"/>
          <w:lang w:val="af-ZA"/>
        </w:rPr>
        <w:t xml:space="preserve"> </w:t>
      </w:r>
      <w:r w:rsidRPr="00E6597C">
        <w:rPr>
          <w:rFonts w:ascii="GHEA Grapalat" w:hAnsi="GHEA Grapalat"/>
          <w:sz w:val="20"/>
          <w:szCs w:val="20"/>
          <w:lang w:val="hy-AM"/>
        </w:rPr>
        <w:t>форма</w:t>
      </w:r>
      <w:r w:rsidRPr="00E6597C">
        <w:rPr>
          <w:rFonts w:ascii="GHEA Grapalat" w:hAnsi="GHEA Grapalat"/>
          <w:sz w:val="20"/>
          <w:szCs w:val="20"/>
          <w:lang w:val="af-ZA"/>
        </w:rPr>
        <w:t xml:space="preserve"> </w:t>
      </w:r>
      <w:r w:rsidRPr="00E6597C">
        <w:rPr>
          <w:rFonts w:ascii="GHEA Grapalat" w:hAnsi="GHEA Grapalat"/>
          <w:sz w:val="20"/>
          <w:szCs w:val="20"/>
          <w:lang w:val="hy-AM"/>
        </w:rPr>
        <w:t>представлен</w:t>
      </w:r>
      <w:r w:rsidRPr="00E6597C">
        <w:rPr>
          <w:rFonts w:ascii="GHEA Grapalat" w:hAnsi="GHEA Grapalat"/>
          <w:sz w:val="20"/>
          <w:szCs w:val="20"/>
          <w:lang w:val="af-ZA"/>
        </w:rPr>
        <w:t xml:space="preserve"> </w:t>
      </w:r>
      <w:r w:rsidRPr="00FF3C84">
        <w:rPr>
          <w:rFonts w:ascii="GHEA Grapalat" w:hAnsi="GHEA Grapalat" w:cs="Arial"/>
          <w:sz w:val="20"/>
          <w:lang w:val="hy-AM"/>
        </w:rPr>
        <w:t>обеспечение контракта должно быть переведено на казначейский счет "900008000664", открытый на имя уполномоченного органа в Центральном казначействе;</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Если процедура закупки организована на основании части 6 статьи 15 Закона и на момент возникновения права на заключение договора денежные средства не предусмотрены, то квалификационные и договорные гарантии представляются в виде односторонне утвержденное заявление – возмещение ущерба или денежные средства. Если на момент возникновения права на заключение договора планируемые финансовые ресурсы превысят 25 млн. руб. AMD, однако для полного исполнения контракта необходимы и финансовые ресурсы, тогда контракт и квалификационные гарантии в разрезе выделенных финансовых ресурсов представляются в виде банковской гарантии или денежных средств, а в части требуемых финансовых ресурсы в форме одностороннего заявления об убытках или денежных средствах.</w:t>
      </w:r>
    </w:p>
    <w:p w14:paraId="6E86A515" w14:textId="77777777"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 xml:space="preserve">10.5 </w:t>
      </w:r>
      <w:r w:rsidR="00CA1C11" w:rsidRPr="00E6597C">
        <w:rPr>
          <w:rFonts w:ascii="GHEA Grapalat" w:hAnsi="GHEA Grapalat" w:cs="Sylfaen"/>
          <w:sz w:val="20"/>
          <w:lang w:val="af-ZA"/>
        </w:rPr>
        <w:t xml:space="preserve">Исполнителю по </w:t>
      </w:r>
      <w:r w:rsidR="00CA1C11" w:rsidRPr="00E6597C">
        <w:rPr>
          <w:rFonts w:ascii="GHEA Grapalat" w:hAnsi="GHEA Grapalat" w:cs="Sylfaen"/>
          <w:sz w:val="20"/>
          <w:lang w:val="hy-AM"/>
        </w:rPr>
        <w:t>договору​</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к</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авансовый платеж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быть выделенным</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состояние</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быть запланированным</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случай</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выбрано</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 xml:space="preserve">участник </w:t>
      </w:r>
      <w:r w:rsidR="00CA1C11" w:rsidRPr="00E6597C">
        <w:rPr>
          <w:rFonts w:ascii="GHEA Grapalat" w:hAnsi="GHEA Grapalat" w:cs="Sylfaen"/>
          <w:sz w:val="20"/>
          <w:lang w:val="af-ZA"/>
        </w:rPr>
        <w:t>провайдеру</w:t>
      </w:r>
      <w:r w:rsidR="00CA1C11" w:rsidRPr="00E6597C">
        <w:rPr>
          <w:rFonts w:ascii="GHEA Grapalat" w:hAnsi="GHEA Grapalat" w:cs="Sylfaen"/>
          <w:sz w:val="20"/>
          <w:lang w:val="hy-AM"/>
        </w:rPr>
        <w:t>​</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является</w:t>
      </w:r>
      <w:r w:rsidR="00CA1C11" w:rsidRPr="00E6597C">
        <w:rPr>
          <w:rFonts w:ascii="GHEA Grapalat" w:hAnsi="GHEA Grapalat" w:cs="Sylfaen"/>
          <w:sz w:val="20"/>
          <w:lang w:val="af-ZA"/>
        </w:rPr>
        <w:t xml:space="preserve"> также </w:t>
      </w:r>
      <w:r w:rsidR="00CA1C11" w:rsidRPr="00E6597C">
        <w:rPr>
          <w:rFonts w:ascii="GHEA Grapalat" w:hAnsi="GHEA Grapalat" w:cs="Sylfaen"/>
          <w:sz w:val="20"/>
          <w:lang w:val="hy-AM"/>
        </w:rPr>
        <w:t>представляет собой авансовый платеж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предоставление предоплаты</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 xml:space="preserve">в размере </w:t>
      </w:r>
      <w:r w:rsidR="00CA1C11" w:rsidRPr="00E6597C">
        <w:rPr>
          <w:rFonts w:ascii="GHEA Grapalat" w:hAnsi="GHEA Grapalat" w:cs="Sylfaen"/>
          <w:sz w:val="20"/>
          <w:lang w:val="af-ZA"/>
        </w:rPr>
        <w:t xml:space="preserve">банковской </w:t>
      </w:r>
      <w:r w:rsidR="00CA1C11" w:rsidRPr="00E6597C">
        <w:rPr>
          <w:rFonts w:ascii="GHEA Grapalat" w:hAnsi="GHEA Grapalat" w:cs="Sylfaen"/>
          <w:sz w:val="20"/>
          <w:lang w:val="hy-AM"/>
        </w:rPr>
        <w:t>гарантии</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 xml:space="preserve">по форме (Приложение: 5 </w:t>
      </w:r>
      <w:r w:rsidR="00624D21" w:rsidRPr="00807F72">
        <w:rPr>
          <w:rFonts w:ascii="Cambria Math" w:hAnsi="Cambria Math" w:cs="Cambria Math"/>
          <w:sz w:val="20"/>
          <w:lang w:val="hy-AM"/>
        </w:rPr>
        <w:t xml:space="preserve">: </w:t>
      </w:r>
      <w:r w:rsidR="00624D21" w:rsidRPr="00807F72">
        <w:rPr>
          <w:rFonts w:ascii="GHEA Grapalat" w:hAnsi="GHEA Grapalat" w:cs="Sylfaen"/>
          <w:sz w:val="20"/>
          <w:lang w:val="hy-AM"/>
        </w:rPr>
        <w:t>2).</w:t>
      </w:r>
      <w:r w:rsidR="00CA1C11" w:rsidRPr="00E6597C">
        <w:rPr>
          <w:rFonts w:ascii="GHEA Grapalat" w:hAnsi="GHEA Grapalat" w:cs="Sylfaen"/>
          <w:i/>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 xml:space="preserve">10.6 В случае расторжения договора, заключенного в рамках процедуры покупки в рассрочку, из-за неисполнения или ненадлежащего исполнения какой-либо партии, квалификационные </w:t>
      </w:r>
      <w:r w:rsidR="00F02DBC" w:rsidRPr="00015CC3">
        <w:rPr>
          <w:rFonts w:ascii="GHEA Grapalat" w:hAnsi="GHEA Grapalat" w:cs="Sylfaen"/>
          <w:sz w:val="20"/>
          <w:lang w:val="af-ZA"/>
        </w:rPr>
        <w:t>и договорные гарантии выплачиваются только в размере, рассчитанном для этой партии.</w:t>
      </w:r>
    </w:p>
    <w:p w14:paraId="1B7BEFE5" w14:textId="2EE58772" w:rsidR="00C8399F"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Руководитель клиента подает требование об оплате контрактного и квалификационного обеспечения в банк, а в случае обеспечения, предоставленного в денежной форме, </w:t>
      </w:r>
      <w:r w:rsidR="000E22D2">
        <w:rPr>
          <w:rFonts w:ascii="GHEA Grapalat" w:hAnsi="GHEA Grapalat" w:cs="Sylfaen"/>
          <w:sz w:val="20"/>
          <w:lang w:val="hy-AM"/>
        </w:rPr>
        <w:t xml:space="preserve">в Министерство финансов РА </w:t>
      </w:r>
      <w:r w:rsidRPr="00015CC3">
        <w:rPr>
          <w:rFonts w:ascii="GHEA Grapalat" w:hAnsi="GHEA Grapalat" w:cs="Sylfaen"/>
          <w:sz w:val="20"/>
          <w:lang w:val="af-ZA"/>
        </w:rPr>
        <w:t xml:space="preserve">, в </w:t>
      </w:r>
      <w:r w:rsidR="00C03A8B">
        <w:rPr>
          <w:rFonts w:ascii="GHEA Grapalat" w:hAnsi="GHEA Grapalat" w:cs="Sylfaen"/>
          <w:sz w:val="20"/>
          <w:lang w:val="hy-AM"/>
        </w:rPr>
        <w:t xml:space="preserve">письменной форме в течение </w:t>
      </w:r>
      <w:r w:rsidR="000E22D2">
        <w:rPr>
          <w:rFonts w:ascii="GHEA Grapalat" w:hAnsi="GHEA Grapalat" w:cs="Sylfaen"/>
          <w:sz w:val="20"/>
          <w:lang w:val="hy-AM"/>
        </w:rPr>
        <w:t xml:space="preserve">пяти рабочих дней </w:t>
      </w:r>
      <w:r w:rsidRPr="00015CC3">
        <w:rPr>
          <w:rFonts w:ascii="GHEA Grapalat" w:hAnsi="GHEA Grapalat" w:cs="Sylfaen"/>
          <w:sz w:val="20"/>
          <w:lang w:val="af-ZA"/>
        </w:rPr>
        <w:t>, следующих за датой. обеспечительного платежа . В случае отклонения требования об уплате обеспечения банком на основании неполного представления требования или прилагаемых к нему документов руководитель клиента в течение двух рабочих дней после получения отказа подает в банк новое требование.</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О возврате договора или </w:t>
      </w:r>
      <w:r w:rsidRPr="001F3550">
        <w:rPr>
          <w:rFonts w:ascii="GHEA Grapalat" w:hAnsi="GHEA Grapalat" w:cs="Sylfaen"/>
          <w:sz w:val="20"/>
          <w:lang w:val="af-ZA"/>
        </w:rPr>
        <w:t xml:space="preserve">подтверждении квалификации </w:t>
      </w:r>
      <w:r w:rsidRPr="003A3A1F">
        <w:rPr>
          <w:rFonts w:ascii="GHEA Grapalat" w:hAnsi="GHEA Grapalat" w:cs="Sylfaen"/>
          <w:sz w:val="20"/>
          <w:lang w:val="af-ZA"/>
        </w:rPr>
        <w:t>руководитель клиента письменно сообщает:</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xml:space="preserve">- в случае обеспечения, представленного в денежной форме, в Министерство финансов РА в течение </w:t>
      </w:r>
      <w:r w:rsidRPr="00052BCE">
        <w:rPr>
          <w:rFonts w:ascii="GHEA Grapalat" w:hAnsi="GHEA Grapalat" w:cs="Sylfaen"/>
          <w:sz w:val="20"/>
          <w:lang w:val="hy-AM"/>
        </w:rPr>
        <w:t xml:space="preserve">пяти </w:t>
      </w:r>
      <w:r w:rsidRPr="001F3550">
        <w:rPr>
          <w:rFonts w:ascii="GHEA Grapalat" w:hAnsi="GHEA Grapalat" w:cs="Sylfaen"/>
          <w:sz w:val="20"/>
          <w:lang w:val="af-ZA"/>
        </w:rPr>
        <w:t xml:space="preserve">рабочих дней, следующих за днем возникновения основания </w:t>
      </w:r>
      <w:r>
        <w:rPr>
          <w:rFonts w:ascii="GHEA Grapalat" w:hAnsi="GHEA Grapalat" w:cs="Sylfaen"/>
          <w:sz w:val="20"/>
          <w:lang w:val="hy-AM"/>
        </w:rPr>
        <w:t xml:space="preserve">для возврата </w:t>
      </w:r>
      <w:r w:rsidRPr="001F3550">
        <w:rPr>
          <w:rFonts w:ascii="GHEA Grapalat" w:hAnsi="GHEA Grapalat" w:cs="Sylfaen"/>
          <w:sz w:val="20"/>
          <w:lang w:val="af-ZA"/>
        </w:rPr>
        <w:t xml:space="preserve">обеспечения </w:t>
      </w:r>
      <w:r>
        <w:rPr>
          <w:rFonts w:ascii="GHEA Grapalat" w:hAnsi="GHEA Grapalat" w:cs="Sylfaen"/>
          <w:sz w:val="20"/>
          <w:lang w:val="hy-AM"/>
        </w:rPr>
        <w:t>, с приложением копии документа, обосновывающего оплату;</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xml:space="preserve">- в случае обеспечения, представленного в виде банковской гарантии банку, выдавшему гарантию, - в течение </w:t>
      </w:r>
      <w:r w:rsidRPr="00052BCE">
        <w:rPr>
          <w:rFonts w:ascii="GHEA Grapalat" w:hAnsi="GHEA Grapalat" w:cs="Sylfaen"/>
          <w:sz w:val="20"/>
          <w:lang w:val="hy-AM"/>
        </w:rPr>
        <w:t xml:space="preserve">пяти </w:t>
      </w:r>
      <w:r w:rsidRPr="001F3550">
        <w:rPr>
          <w:rFonts w:ascii="GHEA Grapalat" w:hAnsi="GHEA Grapalat" w:cs="Sylfaen"/>
          <w:sz w:val="20"/>
          <w:lang w:val="af-ZA"/>
        </w:rPr>
        <w:t xml:space="preserve">рабочих дней , следующих за днем возникновения основания </w:t>
      </w:r>
      <w:r>
        <w:rPr>
          <w:rFonts w:ascii="GHEA Grapalat" w:hAnsi="GHEA Grapalat" w:cs="Sylfaen"/>
          <w:sz w:val="20"/>
          <w:lang w:val="hy-AM"/>
        </w:rPr>
        <w:t xml:space="preserve">для возврата </w:t>
      </w:r>
      <w:r w:rsidRPr="001F3550">
        <w:rPr>
          <w:rFonts w:ascii="GHEA Grapalat" w:hAnsi="GHEA Grapalat" w:cs="Sylfaen"/>
          <w:sz w:val="20"/>
          <w:lang w:val="af-ZA"/>
        </w:rPr>
        <w:t xml:space="preserve">обеспечения </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 xml:space="preserve">- в случае предоставления обеспечения в виде убытков - участнику, его представившему, - в течение </w:t>
      </w:r>
      <w:r w:rsidRPr="00052BCE">
        <w:rPr>
          <w:rFonts w:ascii="GHEA Grapalat" w:hAnsi="GHEA Grapalat" w:cs="Sylfaen"/>
          <w:sz w:val="20"/>
          <w:lang w:val="hy-AM"/>
        </w:rPr>
        <w:t xml:space="preserve">пяти </w:t>
      </w:r>
      <w:r w:rsidRPr="001F3550">
        <w:rPr>
          <w:rFonts w:ascii="GHEA Grapalat" w:hAnsi="GHEA Grapalat" w:cs="Sylfaen"/>
          <w:sz w:val="20"/>
          <w:lang w:val="af-ZA"/>
        </w:rPr>
        <w:t xml:space="preserve">рабочих дней , следующих за днем возникновения основания </w:t>
      </w:r>
      <w:r>
        <w:rPr>
          <w:rFonts w:ascii="GHEA Grapalat" w:hAnsi="GHEA Grapalat" w:cs="Sylfaen"/>
          <w:sz w:val="20"/>
          <w:lang w:val="hy-AM"/>
        </w:rPr>
        <w:t xml:space="preserve">для возврата </w:t>
      </w:r>
      <w:r w:rsidRPr="001F3550">
        <w:rPr>
          <w:rFonts w:ascii="GHEA Grapalat" w:hAnsi="GHEA Grapalat" w:cs="Sylfaen"/>
          <w:sz w:val="20"/>
          <w:lang w:val="af-ZA"/>
        </w:rPr>
        <w:t xml:space="preserve">обеспечения </w:t>
      </w:r>
      <w:r w:rsidRPr="006608ED">
        <w:rPr>
          <w:rFonts w:ascii="GHEA Grapalat" w:hAnsi="GHEA Grapalat" w:cs="Sylfaen"/>
          <w:sz w:val="20"/>
          <w:lang w:val="hy-AM"/>
        </w:rPr>
        <w:t>.</w:t>
      </w:r>
    </w:p>
    <w:p w14:paraId="76004275" w14:textId="77777777" w:rsidR="00250215" w:rsidRPr="00DB7A9F"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 xml:space="preserve">11. </w:t>
      </w:r>
      <w:r w:rsidRPr="00E6597C">
        <w:rPr>
          <w:rFonts w:ascii="GHEA Grapalat" w:hAnsi="GHEA Grapalat" w:cs="Sylfaen"/>
          <w:b/>
          <w:sz w:val="20"/>
          <w:lang w:val="af-ZA"/>
        </w:rPr>
        <w:t>ПРОЦЕДУРА</w:t>
      </w:r>
      <w:r w:rsidRPr="00E6597C">
        <w:rPr>
          <w:rFonts w:ascii="GHEA Grapalat" w:hAnsi="GHEA Grapalat" w:cs="Arial"/>
          <w:b/>
          <w:sz w:val="20"/>
          <w:lang w:val="af-ZA"/>
        </w:rPr>
        <w:t xml:space="preserve"> </w:t>
      </w:r>
      <w:r w:rsidRPr="00E6597C">
        <w:rPr>
          <w:rFonts w:ascii="GHEA Grapalat" w:hAnsi="GHEA Grapalat" w:cs="Sylfaen"/>
          <w:b/>
          <w:sz w:val="20"/>
          <w:lang w:val="af-ZA"/>
        </w:rPr>
        <w:t>НЕ УСТАНОВЛЕНО</w:t>
      </w:r>
      <w:r w:rsidRPr="00E6597C">
        <w:rPr>
          <w:rFonts w:ascii="GHEA Grapalat" w:hAnsi="GHEA Grapalat" w:cs="Arial"/>
          <w:b/>
          <w:sz w:val="20"/>
          <w:lang w:val="af-ZA"/>
        </w:rPr>
        <w:t xml:space="preserve"> </w:t>
      </w:r>
      <w:r w:rsidRPr="00E6597C">
        <w:rPr>
          <w:rFonts w:ascii="GHEA Grapalat" w:hAnsi="GHEA Grapalat" w:cs="Sylfaen"/>
          <w:b/>
          <w:sz w:val="20"/>
          <w:lang w:val="af-ZA"/>
        </w:rPr>
        <w:t>ОБЪЯВЛЯТЬ</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 xml:space="preserve">11. </w:t>
      </w:r>
      <w:r w:rsidRPr="0023252B">
        <w:rPr>
          <w:rFonts w:ascii="GHEA Grapalat" w:hAnsi="GHEA Grapalat" w:cs="Sylfaen"/>
          <w:sz w:val="20"/>
          <w:lang w:val="hy-AM"/>
        </w:rPr>
        <w:t xml:space="preserve">Статья </w:t>
      </w:r>
      <w:r w:rsidRPr="00E6597C">
        <w:rPr>
          <w:rFonts w:ascii="GHEA Grapalat" w:hAnsi="GHEA Grapalat" w:cs="Sylfaen"/>
          <w:sz w:val="20"/>
          <w:lang w:val="af-ZA"/>
        </w:rPr>
        <w:t xml:space="preserve">37 части 1 </w:t>
      </w:r>
      <w:r w:rsidRPr="0023252B">
        <w:rPr>
          <w:rFonts w:ascii="GHEA Grapalat" w:hAnsi="GHEA Grapalat" w:cs="Sylfaen"/>
          <w:sz w:val="20"/>
          <w:lang w:val="hy-AM"/>
        </w:rPr>
        <w:t>Закона</w:t>
      </w:r>
      <w:r w:rsidRPr="00E6597C">
        <w:rPr>
          <w:rFonts w:ascii="GHEA Grapalat" w:hAnsi="GHEA Grapalat" w:cs="Sylfaen"/>
          <w:sz w:val="20"/>
          <w:lang w:val="af-ZA"/>
        </w:rPr>
        <w:t xml:space="preserve"> </w:t>
      </w:r>
      <w:r w:rsidRPr="0023252B">
        <w:rPr>
          <w:rFonts w:ascii="GHEA Grapalat" w:hAnsi="GHEA Grapalat" w:cs="Sylfaen"/>
          <w:sz w:val="20"/>
          <w:lang w:val="hy-AM"/>
        </w:rPr>
        <w:t>статьи</w:t>
      </w:r>
      <w:r w:rsidRPr="00E6597C">
        <w:rPr>
          <w:rFonts w:ascii="GHEA Grapalat" w:hAnsi="GHEA Grapalat" w:cs="Sylfaen"/>
          <w:sz w:val="20"/>
          <w:lang w:val="af-ZA"/>
        </w:rPr>
        <w:t xml:space="preserve"> </w:t>
      </w:r>
      <w:r w:rsidRPr="0023252B">
        <w:rPr>
          <w:rFonts w:ascii="GHEA Grapalat" w:hAnsi="GHEA Grapalat" w:cs="Sylfaen"/>
          <w:sz w:val="20"/>
          <w:lang w:val="hy-AM"/>
        </w:rPr>
        <w:t xml:space="preserve">по данным </w:t>
      </w:r>
      <w:r w:rsidRPr="00E6597C">
        <w:rPr>
          <w:rFonts w:ascii="GHEA Grapalat" w:hAnsi="GHEA Grapalat" w:cs="Sylfaen"/>
          <w:sz w:val="20"/>
          <w:lang w:val="af-ZA"/>
        </w:rPr>
        <w:t xml:space="preserve">комиссии </w:t>
      </w:r>
      <w:r w:rsidRPr="0023252B">
        <w:rPr>
          <w:rFonts w:ascii="GHEA Grapalat" w:hAnsi="GHEA Grapalat" w:cs="Sylfaen"/>
          <w:sz w:val="20"/>
          <w:lang w:val="hy-AM"/>
        </w:rPr>
        <w:t>настоящим</w:t>
      </w:r>
      <w:r w:rsidRPr="00E6597C">
        <w:rPr>
          <w:rFonts w:ascii="GHEA Grapalat" w:hAnsi="GHEA Grapalat" w:cs="Sylfaen"/>
          <w:sz w:val="20"/>
          <w:lang w:val="af-ZA"/>
        </w:rPr>
        <w:t xml:space="preserve"> </w:t>
      </w:r>
      <w:r w:rsidRPr="0023252B">
        <w:rPr>
          <w:rFonts w:ascii="GHEA Grapalat" w:hAnsi="GHEA Grapalat" w:cs="Sylfaen"/>
          <w:sz w:val="20"/>
          <w:lang w:val="hy-AM"/>
        </w:rPr>
        <w:t>процедура</w:t>
      </w:r>
      <w:r w:rsidRPr="00E6597C">
        <w:rPr>
          <w:rFonts w:ascii="GHEA Grapalat" w:hAnsi="GHEA Grapalat" w:cs="Sylfaen"/>
          <w:sz w:val="20"/>
          <w:lang w:val="af-ZA"/>
        </w:rPr>
        <w:t xml:space="preserve"> </w:t>
      </w:r>
      <w:r w:rsidRPr="0023252B">
        <w:rPr>
          <w:rFonts w:ascii="GHEA Grapalat" w:hAnsi="GHEA Grapalat" w:cs="Sylfaen"/>
          <w:sz w:val="20"/>
          <w:lang w:val="hy-AM"/>
        </w:rPr>
        <w:t>несуществующий</w:t>
      </w:r>
      <w:r w:rsidRPr="00E6597C">
        <w:rPr>
          <w:rFonts w:ascii="GHEA Grapalat" w:hAnsi="GHEA Grapalat" w:cs="Sylfaen"/>
          <w:sz w:val="20"/>
          <w:lang w:val="af-ZA"/>
        </w:rPr>
        <w:t xml:space="preserve"> </w:t>
      </w:r>
      <w:r w:rsidRPr="0023252B">
        <w:rPr>
          <w:rFonts w:ascii="GHEA Grapalat" w:hAnsi="GHEA Grapalat" w:cs="Sylfaen"/>
          <w:sz w:val="20"/>
          <w:lang w:val="hy-AM"/>
        </w:rPr>
        <w:t>является</w:t>
      </w:r>
      <w:r w:rsidRPr="00E6597C">
        <w:rPr>
          <w:rFonts w:ascii="GHEA Grapalat" w:hAnsi="GHEA Grapalat" w:cs="Sylfaen"/>
          <w:sz w:val="20"/>
          <w:lang w:val="af-ZA"/>
        </w:rPr>
        <w:t xml:space="preserve"> </w:t>
      </w:r>
      <w:r w:rsidRPr="0023252B">
        <w:rPr>
          <w:rFonts w:ascii="GHEA Grapalat" w:hAnsi="GHEA Grapalat" w:cs="Sylfaen"/>
          <w:sz w:val="20"/>
          <w:lang w:val="hy-AM"/>
        </w:rPr>
        <w:t xml:space="preserve">объявляя, если </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из приложений</w:t>
      </w:r>
      <w:r w:rsidRPr="00E6597C">
        <w:rPr>
          <w:rFonts w:ascii="GHEA Grapalat" w:hAnsi="GHEA Grapalat" w:cs="Sylfaen"/>
          <w:sz w:val="20"/>
          <w:lang w:val="af-ZA"/>
        </w:rPr>
        <w:t xml:space="preserve"> </w:t>
      </w:r>
      <w:r w:rsidRPr="00E6597C">
        <w:rPr>
          <w:rFonts w:ascii="GHEA Grapalat" w:hAnsi="GHEA Grapalat" w:cs="Sylfaen"/>
          <w:sz w:val="20"/>
          <w:lang w:val="ru-RU"/>
        </w:rPr>
        <w:t>нет</w:t>
      </w:r>
      <w:r w:rsidRPr="00E6597C">
        <w:rPr>
          <w:rFonts w:ascii="GHEA Grapalat" w:hAnsi="GHEA Grapalat" w:cs="Sylfaen"/>
          <w:sz w:val="20"/>
          <w:lang w:val="af-ZA"/>
        </w:rPr>
        <w:t xml:space="preserve"> </w:t>
      </w:r>
      <w:r w:rsidRPr="00E6597C">
        <w:rPr>
          <w:rFonts w:ascii="GHEA Grapalat" w:hAnsi="GHEA Grapalat" w:cs="Sylfaen"/>
          <w:sz w:val="20"/>
          <w:lang w:val="ru-RU"/>
        </w:rPr>
        <w:t>один</w:t>
      </w:r>
      <w:r w:rsidRPr="00E6597C">
        <w:rPr>
          <w:rFonts w:ascii="GHEA Grapalat" w:hAnsi="GHEA Grapalat" w:cs="Sylfaen"/>
          <w:sz w:val="20"/>
          <w:lang w:val="af-ZA"/>
        </w:rPr>
        <w:t xml:space="preserve"> </w:t>
      </w:r>
      <w:r w:rsidRPr="00E6597C">
        <w:rPr>
          <w:rFonts w:ascii="GHEA Grapalat" w:hAnsi="GHEA Grapalat" w:cs="Sylfaen"/>
          <w:sz w:val="20"/>
          <w:lang w:val="ru-RU"/>
        </w:rPr>
        <w:t>нет</w:t>
      </w:r>
      <w:r w:rsidRPr="00E6597C">
        <w:rPr>
          <w:rFonts w:ascii="GHEA Grapalat" w:hAnsi="GHEA Grapalat" w:cs="Sylfaen"/>
          <w:sz w:val="20"/>
          <w:lang w:val="af-ZA"/>
        </w:rPr>
        <w:t xml:space="preserve"> </w:t>
      </w:r>
      <w:r w:rsidRPr="00E6597C">
        <w:rPr>
          <w:rFonts w:ascii="GHEA Grapalat" w:hAnsi="GHEA Grapalat" w:cs="Sylfaen"/>
          <w:sz w:val="20"/>
          <w:lang w:val="ru-RU"/>
        </w:rPr>
        <w:t>соответствовать</w:t>
      </w:r>
      <w:r w:rsidRPr="00E6597C">
        <w:rPr>
          <w:rFonts w:ascii="GHEA Grapalat" w:hAnsi="GHEA Grapalat" w:cs="Sylfaen"/>
          <w:sz w:val="20"/>
          <w:lang w:val="af-ZA"/>
        </w:rPr>
        <w:t xml:space="preserve"> </w:t>
      </w:r>
      <w:r w:rsidRPr="00E6597C">
        <w:rPr>
          <w:rFonts w:ascii="GHEA Grapalat" w:hAnsi="GHEA Grapalat" w:cs="Sylfaen"/>
          <w:sz w:val="20"/>
          <w:lang w:val="ru-RU"/>
        </w:rPr>
        <w:t>приглашения</w:t>
      </w:r>
      <w:r w:rsidRPr="00E6597C">
        <w:rPr>
          <w:rFonts w:ascii="GHEA Grapalat" w:hAnsi="GHEA Grapalat" w:cs="Sylfaen"/>
          <w:sz w:val="20"/>
          <w:lang w:val="af-ZA"/>
        </w:rPr>
        <w:t xml:space="preserve"> </w:t>
      </w:r>
      <w:r w:rsidRPr="00E6597C">
        <w:rPr>
          <w:rFonts w:ascii="GHEA Grapalat" w:hAnsi="GHEA Grapalat" w:cs="Sylfaen"/>
          <w:sz w:val="20"/>
          <w:lang w:val="ru-RU"/>
        </w:rPr>
        <w:t xml:space="preserve">к условиям </w:t>
      </w:r>
      <w:r w:rsidRPr="00E6597C">
        <w:rPr>
          <w:rFonts w:ascii="GHEA Grapalat" w:hAnsi="GHEA Grapalat" w:cs="Sylfaen"/>
          <w:sz w:val="20"/>
          <w:lang w:val="af-ZA"/>
        </w:rPr>
        <w:t>.</w:t>
      </w:r>
    </w:p>
    <w:p w14:paraId="6DBB3F9B" w14:textId="7C3E8D63"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000D7AAF" w:rsidRPr="005E1F72">
        <w:rPr>
          <w:rFonts w:ascii="GHEA Grapalat" w:hAnsi="GHEA Grapalat" w:cs="Sylfaen"/>
          <w:sz w:val="20"/>
          <w:lang w:val="ru-RU"/>
        </w:rPr>
        <w:t>пауза</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является</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существовать</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иметь</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покупка</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 xml:space="preserve">требование </w:t>
      </w:r>
      <w:r w:rsidR="000D7AAF" w:rsidRPr="005E1F72">
        <w:rPr>
          <w:rFonts w:ascii="GHEA Grapalat" w:hAnsi="GHEA Grapalat" w:cs="Sylfaen"/>
          <w:sz w:val="20"/>
          <w:lang w:val="hy-AM"/>
        </w:rPr>
        <w:t xml:space="preserve">​В то же время </w:t>
      </w:r>
      <w:r w:rsidR="000D7AAF" w:rsidRPr="005E1F72">
        <w:rPr>
          <w:rFonts w:ascii="GHEA Grapalat" w:hAnsi="GHEA Grapalat" w:cs="Sylfaen"/>
          <w:sz w:val="20"/>
          <w:lang w:val="ru-RU"/>
        </w:rPr>
        <w:t>отец</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или</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сообщества</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потребности</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для</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организованный</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покупка</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процедура</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может</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является</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полностью</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или</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частичный</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несуществующий</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быть объявлено</w:t>
      </w:r>
      <w:r w:rsidR="000D7AAF" w:rsidRPr="005E1F72">
        <w:rPr>
          <w:rFonts w:ascii="GHEA Grapalat" w:hAnsi="GHEA Grapalat" w:cs="Sylfaen"/>
          <w:sz w:val="20"/>
          <w:lang w:val="af-ZA"/>
        </w:rPr>
        <w:t xml:space="preserve"> </w:t>
      </w:r>
      <w:r w:rsidR="000D7AAF" w:rsidRPr="005E1F72">
        <w:rPr>
          <w:rFonts w:ascii="GHEA Grapalat" w:hAnsi="GHEA Grapalat" w:cs="Sylfaen"/>
          <w:sz w:val="20"/>
          <w:lang w:val="ru-RU"/>
        </w:rPr>
        <w:t>соответственно</w:t>
      </w:r>
      <w:r w:rsidR="000D7AAF" w:rsidRPr="005E1F72">
        <w:rPr>
          <w:rFonts w:ascii="GHEA Grapalat" w:hAnsi="GHEA Grapalat" w:cs="Sylfaen"/>
          <w:sz w:val="20"/>
          <w:lang w:val="af-ZA"/>
        </w:rPr>
        <w:t xml:space="preserve"> </w:t>
      </w:r>
      <w:r w:rsidR="000D7AAF" w:rsidRPr="00077BAB">
        <w:rPr>
          <w:rFonts w:ascii="GHEA Grapalat" w:hAnsi="GHEA Grapalat" w:cs="Sylfaen"/>
          <w:bCs/>
          <w:sz w:val="20"/>
        </w:rPr>
        <w:t xml:space="preserve">по решению </w:t>
      </w:r>
      <w:r w:rsidR="000D7AAF" w:rsidRPr="00077BAB">
        <w:rPr>
          <w:rFonts w:ascii="GHEA Grapalat" w:hAnsi="GHEA Grapalat" w:cs="Sylfaen"/>
          <w:sz w:val="20"/>
          <w:lang w:val="hy-AM"/>
        </w:rPr>
        <w:t xml:space="preserve">общественного </w:t>
      </w:r>
      <w:r w:rsidR="000D7AAF" w:rsidRPr="00077BAB">
        <w:rPr>
          <w:rFonts w:ascii="GHEA Grapalat" w:hAnsi="GHEA Grapalat" w:cs="Sylfaen"/>
          <w:bCs/>
          <w:sz w:val="20"/>
          <w:lang w:val="hy-AM"/>
        </w:rPr>
        <w:t>совета</w:t>
      </w:r>
      <w:r w:rsidR="000D7AAF" w:rsidRPr="00077BAB">
        <w:rPr>
          <w:rFonts w:ascii="GHEA Grapalat" w:hAnsi="GHEA Grapalat" w:cs="Sylfaen"/>
          <w:sz w:val="20"/>
          <w:lang w:val="af-ZA"/>
        </w:rPr>
        <w:t xml:space="preserve"> </w:t>
      </w:r>
      <w:r w:rsidR="000D7AAF" w:rsidRPr="00077BAB">
        <w:rPr>
          <w:rFonts w:ascii="GHEA Grapalat" w:hAnsi="GHEA Grapalat" w:cs="Sylfaen"/>
          <w:bCs/>
          <w:sz w:val="20"/>
        </w:rPr>
        <w:t>на основе</w:t>
      </w:r>
      <w:r w:rsidR="000D7AAF" w:rsidRPr="00077BAB">
        <w:rPr>
          <w:rFonts w:ascii="GHEA Grapalat" w:hAnsi="GHEA Grapalat" w:cs="Sylfaen"/>
          <w:bCs/>
          <w:sz w:val="20"/>
          <w:lang w:val="af-ZA"/>
        </w:rPr>
        <w:t xml:space="preserve"> </w:t>
      </w:r>
      <w:r w:rsidR="000D7AAF" w:rsidRPr="00077BAB">
        <w:rPr>
          <w:rFonts w:ascii="GHEA Grapalat" w:hAnsi="GHEA Grapalat" w:cs="Sylfaen"/>
          <w:bCs/>
          <w:sz w:val="20"/>
        </w:rPr>
        <w:t>на</w:t>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нет</w:t>
      </w:r>
      <w:r w:rsidRPr="00E6597C">
        <w:rPr>
          <w:rFonts w:ascii="GHEA Grapalat" w:hAnsi="GHEA Grapalat" w:cs="Sylfaen"/>
          <w:sz w:val="20"/>
          <w:lang w:val="af-ZA"/>
        </w:rPr>
        <w:t xml:space="preserve"> </w:t>
      </w:r>
      <w:r w:rsidRPr="00E6597C">
        <w:rPr>
          <w:rFonts w:ascii="GHEA Grapalat" w:hAnsi="GHEA Grapalat" w:cs="Sylfaen"/>
          <w:sz w:val="20"/>
          <w:lang w:val="hy-AM"/>
        </w:rPr>
        <w:t>не</w:t>
      </w:r>
      <w:r w:rsidRPr="00E6597C">
        <w:rPr>
          <w:rFonts w:ascii="GHEA Grapalat" w:hAnsi="GHEA Grapalat" w:cs="Sylfaen"/>
          <w:sz w:val="20"/>
          <w:lang w:val="af-ZA"/>
        </w:rPr>
        <w:t xml:space="preserve"> </w:t>
      </w:r>
      <w:r w:rsidRPr="00E6597C">
        <w:rPr>
          <w:rFonts w:ascii="GHEA Grapalat" w:hAnsi="GHEA Grapalat" w:cs="Sylfaen"/>
          <w:sz w:val="20"/>
          <w:lang w:val="hy-AM"/>
        </w:rPr>
        <w:t>приложение</w:t>
      </w:r>
      <w:r w:rsidRPr="00E6597C">
        <w:rPr>
          <w:rFonts w:ascii="GHEA Grapalat" w:hAnsi="GHEA Grapalat" w:cs="Sylfaen"/>
          <w:sz w:val="20"/>
          <w:lang w:val="af-ZA"/>
        </w:rPr>
        <w:t xml:space="preserve"> </w:t>
      </w:r>
      <w:r w:rsidRPr="00E6597C">
        <w:rPr>
          <w:rFonts w:ascii="GHEA Grapalat" w:hAnsi="GHEA Grapalat" w:cs="Sylfaen"/>
          <w:sz w:val="20"/>
          <w:lang w:val="hy-AM"/>
        </w:rPr>
        <w:t>нет</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поданный </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контракт</w:t>
      </w:r>
      <w:r w:rsidRPr="00E6597C">
        <w:rPr>
          <w:rFonts w:ascii="GHEA Grapalat" w:hAnsi="GHEA Grapalat" w:cs="Sylfaen"/>
          <w:sz w:val="20"/>
          <w:lang w:val="af-ZA"/>
        </w:rPr>
        <w:t xml:space="preserve"> </w:t>
      </w:r>
      <w:r w:rsidRPr="00E6597C">
        <w:rPr>
          <w:rFonts w:ascii="GHEA Grapalat" w:hAnsi="GHEA Grapalat" w:cs="Sylfaen"/>
          <w:sz w:val="20"/>
          <w:lang w:val="ru-RU"/>
        </w:rPr>
        <w:t>нет</w:t>
      </w:r>
      <w:r w:rsidRPr="00E6597C">
        <w:rPr>
          <w:rFonts w:ascii="GHEA Grapalat" w:hAnsi="GHEA Grapalat" w:cs="Sylfaen"/>
          <w:sz w:val="20"/>
          <w:lang w:val="af-ZA"/>
        </w:rPr>
        <w:t xml:space="preserve"> </w:t>
      </w:r>
      <w:r w:rsidRPr="00E6597C">
        <w:rPr>
          <w:rFonts w:ascii="GHEA Grapalat" w:hAnsi="GHEA Grapalat" w:cs="Sylfaen"/>
          <w:sz w:val="20"/>
          <w:lang w:val="ru-RU"/>
        </w:rPr>
        <w:t>будучи запечатанным.</w:t>
      </w:r>
    </w:p>
    <w:p w14:paraId="4CB33CFA" w14:textId="77777777" w:rsidR="00CA1C11" w:rsidRPr="00E6597C" w:rsidRDefault="00CA1C11" w:rsidP="00EF3662">
      <w:pPr>
        <w:ind w:firstLine="567"/>
        <w:jc w:val="both"/>
        <w:rPr>
          <w:rFonts w:ascii="GHEA Grapalat" w:hAnsi="GHEA Grapalat" w:cs="Sylfaen"/>
          <w:sz w:val="20"/>
          <w:lang w:val="af-ZA"/>
        </w:rPr>
      </w:pPr>
      <w:r w:rsidRPr="00E6597C">
        <w:rPr>
          <w:rFonts w:ascii="GHEA Grapalat" w:hAnsi="GHEA Grapalat" w:cs="Sylfaen"/>
          <w:sz w:val="20"/>
          <w:lang w:val="ru-RU"/>
        </w:rPr>
        <w:t xml:space="preserve">Аналогично </w:t>
      </w:r>
      <w:r w:rsidR="00731D26" w:rsidRPr="00E6597C">
        <w:rPr>
          <w:rFonts w:ascii="GHEA Grapalat" w:hAnsi="GHEA Grapalat" w:cs="Sylfaen"/>
          <w:sz w:val="20"/>
          <w:lang w:val="af-ZA"/>
        </w:rPr>
        <w:t>11,2 С</w:t>
      </w:r>
      <w:r w:rsidRPr="00E6597C">
        <w:rPr>
          <w:rFonts w:ascii="GHEA Grapalat" w:hAnsi="GHEA Grapalat" w:cs="Sylfaen"/>
          <w:sz w:val="20"/>
          <w:lang w:val="af-ZA"/>
        </w:rPr>
        <w:t xml:space="preserve"> </w:t>
      </w:r>
      <w:r w:rsidRPr="00E6597C">
        <w:rPr>
          <w:rFonts w:ascii="GHEA Grapalat" w:hAnsi="GHEA Grapalat" w:cs="Sylfaen"/>
          <w:sz w:val="20"/>
          <w:lang w:val="ru-RU"/>
        </w:rPr>
        <w:t>процедура</w:t>
      </w:r>
      <w:r w:rsidRPr="00E6597C">
        <w:rPr>
          <w:rFonts w:ascii="GHEA Grapalat" w:hAnsi="GHEA Grapalat" w:cs="Sylfaen"/>
          <w:sz w:val="20"/>
          <w:lang w:val="af-ZA"/>
        </w:rPr>
        <w:t xml:space="preserve"> </w:t>
      </w:r>
      <w:r w:rsidRPr="00E6597C">
        <w:rPr>
          <w:rFonts w:ascii="GHEA Grapalat" w:hAnsi="GHEA Grapalat" w:cs="Sylfaen"/>
          <w:sz w:val="20"/>
          <w:lang w:val="ru-RU"/>
        </w:rPr>
        <w:t>несуществующий</w:t>
      </w:r>
      <w:r w:rsidRPr="00E6597C">
        <w:rPr>
          <w:rFonts w:ascii="GHEA Grapalat" w:hAnsi="GHEA Grapalat" w:cs="Sylfaen"/>
          <w:sz w:val="20"/>
          <w:lang w:val="af-ZA"/>
        </w:rPr>
        <w:t xml:space="preserve"> </w:t>
      </w:r>
      <w:r w:rsidR="00A747D4" w:rsidRPr="00E6597C">
        <w:rPr>
          <w:rFonts w:ascii="GHEA Grapalat" w:hAnsi="GHEA Grapalat" w:cs="Sylfaen"/>
          <w:sz w:val="20"/>
        </w:rPr>
        <w:t xml:space="preserve">будет </w:t>
      </w:r>
      <w:r w:rsidRPr="00E6597C">
        <w:rPr>
          <w:rFonts w:ascii="GHEA Grapalat" w:hAnsi="GHEA Grapalat" w:cs="Sylfaen"/>
          <w:sz w:val="20"/>
          <w:lang w:val="ru-RU"/>
        </w:rPr>
        <w:t>объявлено</w:t>
      </w:r>
      <w:r w:rsidR="00A747D4" w:rsidRPr="00E6597C">
        <w:rPr>
          <w:rFonts w:ascii="GHEA Grapalat" w:hAnsi="GHEA Grapalat" w:cs="Sylfaen"/>
          <w:sz w:val="20"/>
          <w:lang w:val="af-ZA"/>
        </w:rPr>
        <w:t xml:space="preserve"> </w:t>
      </w:r>
      <w:r w:rsidR="00A747D4" w:rsidRPr="00E6597C">
        <w:rPr>
          <w:rFonts w:ascii="GHEA Grapalat" w:hAnsi="GHEA Grapalat" w:cs="Sylfaen"/>
          <w:sz w:val="20"/>
        </w:rPr>
        <w:t>следующий</w:t>
      </w:r>
      <w:r w:rsidR="00A747D4" w:rsidRPr="00E6597C">
        <w:rPr>
          <w:rFonts w:ascii="GHEA Grapalat" w:hAnsi="GHEA Grapalat" w:cs="Sylfaen"/>
          <w:sz w:val="20"/>
          <w:lang w:val="af-ZA"/>
        </w:rPr>
        <w:t xml:space="preserve"> </w:t>
      </w:r>
      <w:r w:rsidR="00A747D4" w:rsidRPr="00E6597C">
        <w:rPr>
          <w:rFonts w:ascii="GHEA Grapalat" w:hAnsi="GHEA Grapalat" w:cs="Sylfaen"/>
          <w:sz w:val="20"/>
        </w:rPr>
        <w:t>работающий</w:t>
      </w:r>
      <w:r w:rsidRPr="00E6597C">
        <w:rPr>
          <w:rFonts w:ascii="GHEA Grapalat" w:hAnsi="GHEA Grapalat" w:cs="Sylfaen"/>
          <w:sz w:val="20"/>
          <w:lang w:val="af-ZA"/>
        </w:rPr>
        <w:t xml:space="preserve"> </w:t>
      </w:r>
      <w:r w:rsidRPr="00E6597C">
        <w:rPr>
          <w:rFonts w:ascii="GHEA Grapalat" w:hAnsi="GHEA Grapalat" w:cs="Sylfaen"/>
          <w:sz w:val="20"/>
          <w:lang w:val="ru-RU"/>
        </w:rPr>
        <w:t>дня</w:t>
      </w:r>
      <w:r w:rsidRPr="00E6597C">
        <w:rPr>
          <w:rFonts w:ascii="GHEA Grapalat" w:hAnsi="GHEA Grapalat" w:cs="Sylfaen"/>
          <w:sz w:val="20"/>
          <w:lang w:val="af-ZA"/>
        </w:rPr>
        <w:t xml:space="preserve"> </w:t>
      </w:r>
      <w:r w:rsidRPr="00E6597C">
        <w:rPr>
          <w:rFonts w:ascii="GHEA Grapalat" w:hAnsi="GHEA Grapalat" w:cs="Sylfaen"/>
          <w:sz w:val="20"/>
          <w:lang w:val="ru-RU"/>
        </w:rPr>
        <w:t xml:space="preserve">в этот период </w:t>
      </w:r>
      <w:r w:rsidRPr="00E6597C">
        <w:rPr>
          <w:rFonts w:ascii="GHEA Grapalat" w:hAnsi="GHEA Grapalat" w:cs="Sylfaen"/>
          <w:sz w:val="20"/>
          <w:lang w:val="af-ZA"/>
        </w:rPr>
        <w:t xml:space="preserve">работодатель </w:t>
      </w:r>
      <w:r w:rsidRPr="00E6597C">
        <w:rPr>
          <w:rFonts w:ascii="GHEA Grapalat" w:hAnsi="GHEA Grapalat" w:cs="Sylfaen"/>
          <w:sz w:val="20"/>
          <w:lang w:val="ru-RU"/>
        </w:rPr>
        <w:t xml:space="preserve">публикует объявление в информационном бюллетене </w:t>
      </w:r>
      <w:r w:rsidRPr="00E6597C">
        <w:rPr>
          <w:rFonts w:ascii="GHEA Grapalat" w:hAnsi="GHEA Grapalat" w:cs="Sylfaen"/>
          <w:sz w:val="20"/>
          <w:lang w:val="af-ZA"/>
        </w:rPr>
        <w:t xml:space="preserve">, </w:t>
      </w:r>
      <w:r w:rsidRPr="00E6597C">
        <w:rPr>
          <w:rFonts w:ascii="GHEA Grapalat" w:hAnsi="GHEA Grapalat" w:cs="Sylfaen"/>
          <w:sz w:val="20"/>
          <w:lang w:val="ru-RU"/>
        </w:rPr>
        <w:t xml:space="preserve">в </w:t>
      </w:r>
      <w:r w:rsidRPr="00E6597C">
        <w:rPr>
          <w:rFonts w:ascii="GHEA Grapalat" w:hAnsi="GHEA Grapalat" w:cs="Sylfaen"/>
          <w:sz w:val="20"/>
          <w:lang w:val="af-ZA"/>
        </w:rPr>
        <w:t xml:space="preserve">котором </w:t>
      </w:r>
      <w:r w:rsidRPr="00E6597C">
        <w:rPr>
          <w:rFonts w:ascii="GHEA Grapalat" w:hAnsi="GHEA Grapalat" w:cs="Sylfaen"/>
          <w:sz w:val="20"/>
          <w:lang w:val="ru-RU"/>
        </w:rPr>
        <w:t>отмеченный</w:t>
      </w:r>
      <w:r w:rsidRPr="00E6597C">
        <w:rPr>
          <w:rFonts w:ascii="GHEA Grapalat" w:hAnsi="GHEA Grapalat" w:cs="Sylfaen"/>
          <w:sz w:val="20"/>
          <w:lang w:val="af-ZA"/>
        </w:rPr>
        <w:t xml:space="preserve"> </w:t>
      </w:r>
      <w:r w:rsidRPr="00E6597C">
        <w:rPr>
          <w:rFonts w:ascii="GHEA Grapalat" w:hAnsi="GHEA Grapalat" w:cs="Sylfaen"/>
          <w:sz w:val="20"/>
          <w:lang w:val="ru-RU"/>
        </w:rPr>
        <w:t>является</w:t>
      </w:r>
      <w:r w:rsidRPr="00E6597C">
        <w:rPr>
          <w:rFonts w:ascii="GHEA Grapalat" w:hAnsi="GHEA Grapalat" w:cs="Sylfaen"/>
          <w:sz w:val="20"/>
          <w:lang w:val="af-ZA"/>
        </w:rPr>
        <w:t xml:space="preserve"> </w:t>
      </w:r>
      <w:r w:rsidRPr="00E6597C">
        <w:rPr>
          <w:rFonts w:ascii="GHEA Grapalat" w:hAnsi="GHEA Grapalat" w:cs="Sylfaen"/>
          <w:sz w:val="20"/>
          <w:lang w:val="ru-RU"/>
        </w:rPr>
        <w:t>покупка</w:t>
      </w:r>
      <w:r w:rsidRPr="00E6597C">
        <w:rPr>
          <w:rFonts w:ascii="GHEA Grapalat" w:hAnsi="GHEA Grapalat" w:cs="Sylfaen"/>
          <w:sz w:val="20"/>
          <w:lang w:val="af-ZA"/>
        </w:rPr>
        <w:t xml:space="preserve"> </w:t>
      </w:r>
      <w:r w:rsidRPr="00E6597C">
        <w:rPr>
          <w:rFonts w:ascii="GHEA Grapalat" w:hAnsi="GHEA Grapalat" w:cs="Sylfaen"/>
          <w:sz w:val="20"/>
          <w:lang w:val="ru-RU"/>
        </w:rPr>
        <w:t>процедура</w:t>
      </w:r>
      <w:r w:rsidRPr="00E6597C">
        <w:rPr>
          <w:rFonts w:ascii="GHEA Grapalat" w:hAnsi="GHEA Grapalat" w:cs="Sylfaen"/>
          <w:sz w:val="20"/>
          <w:lang w:val="af-ZA"/>
        </w:rPr>
        <w:t xml:space="preserve"> </w:t>
      </w:r>
      <w:r w:rsidRPr="00E6597C">
        <w:rPr>
          <w:rFonts w:ascii="GHEA Grapalat" w:hAnsi="GHEA Grapalat" w:cs="Sylfaen"/>
          <w:sz w:val="20"/>
          <w:lang w:val="ru-RU"/>
        </w:rPr>
        <w:t>несуществующий</w:t>
      </w:r>
      <w:r w:rsidRPr="00E6597C">
        <w:rPr>
          <w:rFonts w:ascii="GHEA Grapalat" w:hAnsi="GHEA Grapalat" w:cs="Sylfaen"/>
          <w:sz w:val="20"/>
          <w:lang w:val="af-ZA"/>
        </w:rPr>
        <w:t xml:space="preserve"> </w:t>
      </w:r>
      <w:r w:rsidRPr="00E6597C">
        <w:rPr>
          <w:rFonts w:ascii="GHEA Grapalat" w:hAnsi="GHEA Grapalat" w:cs="Sylfaen"/>
          <w:sz w:val="20"/>
          <w:lang w:val="ru-RU"/>
        </w:rPr>
        <w:t>будет объявлено</w:t>
      </w:r>
      <w:r w:rsidRPr="00E6597C">
        <w:rPr>
          <w:rFonts w:ascii="GHEA Grapalat" w:hAnsi="GHEA Grapalat" w:cs="Sylfaen"/>
          <w:sz w:val="20"/>
          <w:lang w:val="af-ZA"/>
        </w:rPr>
        <w:t xml:space="preserve"> </w:t>
      </w:r>
      <w:r w:rsidRPr="00E6597C">
        <w:rPr>
          <w:rFonts w:ascii="GHEA Grapalat" w:hAnsi="GHEA Grapalat" w:cs="Sylfaen"/>
          <w:sz w:val="20"/>
          <w:lang w:val="ru-RU"/>
        </w:rPr>
        <w:t>оправдание.</w:t>
      </w:r>
      <w:r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BodyTextIndent"/>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12. ДЕЙСТВИЯ, СВЯЗАННЫЕ С ПРОЦЕССОМ ПОКУПКИ И (ИЛИ)</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УЧАСТНИК ОБЖАЛЕВАЕТ ПРИНЯТЫЕ РЕШЕНИЯ</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ЗАКОН И ПОРЯДОК</w:t>
      </w:r>
    </w:p>
    <w:p w14:paraId="714AE330" w14:textId="77777777" w:rsidR="00E74BF6" w:rsidRPr="00E6597C" w:rsidRDefault="00E74BF6"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1 </w:t>
      </w:r>
      <w:r w:rsidRPr="00BA41C0">
        <w:rPr>
          <w:rFonts w:ascii="GHEA Grapalat" w:hAnsi="GHEA Grapalat"/>
          <w:sz w:val="20"/>
          <w:szCs w:val="20"/>
        </w:rPr>
        <w:t>каждый</w:t>
      </w:r>
      <w:r w:rsidRPr="004B72E3">
        <w:rPr>
          <w:rFonts w:ascii="GHEA Grapalat" w:hAnsi="GHEA Grapalat"/>
          <w:sz w:val="20"/>
          <w:szCs w:val="20"/>
          <w:lang w:val="es-ES"/>
        </w:rPr>
        <w:t xml:space="preserve"> </w:t>
      </w:r>
      <w:r w:rsidRPr="00BA41C0">
        <w:rPr>
          <w:rFonts w:ascii="GHEA Grapalat" w:hAnsi="GHEA Grapalat"/>
          <w:sz w:val="20"/>
          <w:szCs w:val="20"/>
        </w:rPr>
        <w:t>заинтересованный</w:t>
      </w:r>
      <w:r w:rsidRPr="004B72E3">
        <w:rPr>
          <w:rFonts w:ascii="GHEA Grapalat" w:hAnsi="GHEA Grapalat"/>
          <w:sz w:val="20"/>
          <w:szCs w:val="20"/>
          <w:lang w:val="es-ES"/>
        </w:rPr>
        <w:t xml:space="preserve"> </w:t>
      </w:r>
      <w:r w:rsidRPr="00BA41C0">
        <w:rPr>
          <w:rFonts w:ascii="GHEA Grapalat" w:hAnsi="GHEA Grapalat"/>
          <w:sz w:val="20"/>
          <w:szCs w:val="20"/>
        </w:rPr>
        <w:t>человек</w:t>
      </w:r>
      <w:r w:rsidRPr="004B72E3">
        <w:rPr>
          <w:rFonts w:ascii="GHEA Grapalat" w:hAnsi="GHEA Grapalat"/>
          <w:sz w:val="20"/>
          <w:szCs w:val="20"/>
          <w:lang w:val="es-ES"/>
        </w:rPr>
        <w:t xml:space="preserve"> </w:t>
      </w:r>
      <w:r w:rsidRPr="00BA41C0">
        <w:rPr>
          <w:rFonts w:ascii="GHEA Grapalat" w:hAnsi="GHEA Grapalat"/>
          <w:sz w:val="20"/>
          <w:szCs w:val="20"/>
        </w:rPr>
        <w:t>верно</w:t>
      </w:r>
      <w:r w:rsidRPr="004B72E3">
        <w:rPr>
          <w:rFonts w:ascii="GHEA Grapalat" w:hAnsi="GHEA Grapalat"/>
          <w:sz w:val="20"/>
          <w:szCs w:val="20"/>
          <w:lang w:val="es-ES"/>
        </w:rPr>
        <w:t xml:space="preserve"> </w:t>
      </w:r>
      <w:r w:rsidRPr="00BA41C0">
        <w:rPr>
          <w:rFonts w:ascii="GHEA Grapalat" w:hAnsi="GHEA Grapalat"/>
          <w:sz w:val="20"/>
          <w:szCs w:val="20"/>
        </w:rPr>
        <w:t>имеет</w:t>
      </w:r>
      <w:r w:rsidRPr="004B72E3">
        <w:rPr>
          <w:rFonts w:ascii="GHEA Grapalat" w:hAnsi="GHEA Grapalat"/>
          <w:sz w:val="20"/>
          <w:szCs w:val="20"/>
          <w:lang w:val="es-ES"/>
        </w:rPr>
        <w:t xml:space="preserve"> </w:t>
      </w:r>
      <w:r w:rsidRPr="00BA41C0">
        <w:rPr>
          <w:rFonts w:ascii="GHEA Grapalat" w:hAnsi="GHEA Grapalat"/>
          <w:sz w:val="20"/>
          <w:szCs w:val="20"/>
        </w:rPr>
        <w:t>подавать апелляцию</w:t>
      </w:r>
      <w:r w:rsidRPr="004B72E3">
        <w:rPr>
          <w:rFonts w:ascii="GHEA Grapalat" w:hAnsi="GHEA Grapalat"/>
          <w:sz w:val="20"/>
          <w:szCs w:val="20"/>
          <w:lang w:val="es-ES"/>
        </w:rPr>
        <w:t xml:space="preserve"> </w:t>
      </w:r>
      <w:r w:rsidRPr="00BA41C0">
        <w:rPr>
          <w:rFonts w:ascii="GHEA Grapalat" w:hAnsi="GHEA Grapalat"/>
          <w:sz w:val="20"/>
          <w:szCs w:val="20"/>
        </w:rPr>
        <w:t xml:space="preserve">заказчика </w:t>
      </w:r>
      <w:r w:rsidRPr="004B72E3">
        <w:rPr>
          <w:rFonts w:ascii="GHEA Grapalat" w:hAnsi="GHEA Grapalat"/>
          <w:sz w:val="20"/>
          <w:szCs w:val="20"/>
          <w:lang w:val="es-ES"/>
        </w:rPr>
        <w:t xml:space="preserve">, </w:t>
      </w:r>
      <w:r w:rsidRPr="00BA41C0">
        <w:rPr>
          <w:rFonts w:ascii="GHEA Grapalat" w:hAnsi="GHEA Grapalat"/>
          <w:sz w:val="20"/>
          <w:szCs w:val="20"/>
        </w:rPr>
        <w:t>оценщика</w:t>
      </w:r>
      <w:r w:rsidRPr="004B72E3">
        <w:rPr>
          <w:rFonts w:ascii="GHEA Grapalat" w:hAnsi="GHEA Grapalat"/>
          <w:sz w:val="20"/>
          <w:szCs w:val="20"/>
          <w:lang w:val="es-ES"/>
        </w:rPr>
        <w:t xml:space="preserve"> </w:t>
      </w:r>
      <w:r w:rsidRPr="00BA41C0">
        <w:rPr>
          <w:rFonts w:ascii="GHEA Grapalat" w:hAnsi="GHEA Grapalat"/>
          <w:sz w:val="20"/>
          <w:szCs w:val="20"/>
        </w:rPr>
        <w:t>комиссии</w:t>
      </w:r>
      <w:r w:rsidRPr="004B72E3">
        <w:rPr>
          <w:rFonts w:ascii="GHEA Grapalat" w:hAnsi="GHEA Grapalat"/>
          <w:sz w:val="20"/>
          <w:szCs w:val="20"/>
          <w:lang w:val="es-ES"/>
        </w:rPr>
        <w:t xml:space="preserve"> </w:t>
      </w:r>
      <w:r w:rsidRPr="00BA41C0">
        <w:rPr>
          <w:rFonts w:ascii="GHEA Grapalat" w:hAnsi="GHEA Grapalat"/>
          <w:sz w:val="20"/>
          <w:szCs w:val="20"/>
        </w:rPr>
        <w:t xml:space="preserve">действия </w:t>
      </w:r>
      <w:r w:rsidRPr="004B72E3">
        <w:rPr>
          <w:rFonts w:ascii="GHEA Grapalat" w:hAnsi="GHEA Grapalat"/>
          <w:sz w:val="20"/>
          <w:szCs w:val="20"/>
          <w:lang w:val="es-ES"/>
        </w:rPr>
        <w:t xml:space="preserve">( </w:t>
      </w:r>
      <w:r w:rsidRPr="00BA41C0">
        <w:rPr>
          <w:rFonts w:ascii="GHEA Grapalat" w:hAnsi="GHEA Grapalat"/>
          <w:sz w:val="20"/>
          <w:szCs w:val="20"/>
        </w:rPr>
        <w:t xml:space="preserve">бездействие </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решения</w:t>
      </w:r>
      <w:r w:rsidRPr="004B72E3">
        <w:rPr>
          <w:rFonts w:ascii="GHEA Grapalat" w:hAnsi="GHEA Grapalat"/>
          <w:sz w:val="20"/>
          <w:szCs w:val="20"/>
          <w:lang w:val="es-ES"/>
        </w:rPr>
        <w:t xml:space="preserve"> </w:t>
      </w:r>
      <w:r w:rsidRPr="00BA41C0">
        <w:rPr>
          <w:rFonts w:ascii="GHEA Grapalat" w:hAnsi="GHEA Grapalat"/>
          <w:sz w:val="20"/>
          <w:szCs w:val="20"/>
        </w:rPr>
        <w:t>Армении</w:t>
      </w:r>
      <w:r w:rsidRPr="004B72E3">
        <w:rPr>
          <w:rFonts w:ascii="GHEA Grapalat" w:hAnsi="GHEA Grapalat"/>
          <w:sz w:val="20"/>
          <w:szCs w:val="20"/>
          <w:lang w:val="es-ES"/>
        </w:rPr>
        <w:t xml:space="preserve"> </w:t>
      </w:r>
      <w:r w:rsidRPr="00BA41C0">
        <w:rPr>
          <w:rFonts w:ascii="GHEA Grapalat" w:hAnsi="GHEA Grapalat"/>
          <w:sz w:val="20"/>
          <w:szCs w:val="20"/>
        </w:rPr>
        <w:t>Республика</w:t>
      </w:r>
      <w:r w:rsidRPr="004B72E3">
        <w:rPr>
          <w:rFonts w:ascii="GHEA Grapalat" w:hAnsi="GHEA Grapalat"/>
          <w:sz w:val="20"/>
          <w:szCs w:val="20"/>
          <w:lang w:val="es-ES"/>
        </w:rPr>
        <w:t xml:space="preserve"> </w:t>
      </w:r>
      <w:r w:rsidRPr="00BA41C0">
        <w:rPr>
          <w:rFonts w:ascii="GHEA Grapalat" w:hAnsi="GHEA Grapalat"/>
          <w:sz w:val="20"/>
          <w:szCs w:val="20"/>
        </w:rPr>
        <w:t>гражданский</w:t>
      </w:r>
      <w:r w:rsidRPr="004B72E3">
        <w:rPr>
          <w:rFonts w:ascii="GHEA Grapalat" w:hAnsi="GHEA Grapalat"/>
          <w:sz w:val="20"/>
          <w:szCs w:val="20"/>
          <w:lang w:val="es-ES"/>
        </w:rPr>
        <w:t xml:space="preserve"> </w:t>
      </w:r>
      <w:r w:rsidRPr="00BA41C0">
        <w:rPr>
          <w:rFonts w:ascii="GHEA Grapalat" w:hAnsi="GHEA Grapalat"/>
          <w:sz w:val="20"/>
          <w:szCs w:val="20"/>
        </w:rPr>
        <w:t>суда</w:t>
      </w:r>
      <w:r w:rsidRPr="004B72E3">
        <w:rPr>
          <w:rFonts w:ascii="GHEA Grapalat" w:hAnsi="GHEA Grapalat"/>
          <w:sz w:val="20"/>
          <w:szCs w:val="20"/>
          <w:lang w:val="es-ES"/>
        </w:rPr>
        <w:t xml:space="preserve"> </w:t>
      </w:r>
      <w:r w:rsidRPr="00BA41C0">
        <w:rPr>
          <w:rFonts w:ascii="GHEA Grapalat" w:hAnsi="GHEA Grapalat"/>
          <w:sz w:val="20"/>
          <w:szCs w:val="20"/>
        </w:rPr>
        <w:t xml:space="preserve">Кодексом </w:t>
      </w:r>
      <w:r w:rsidRPr="004B72E3">
        <w:rPr>
          <w:rFonts w:ascii="GHEA Grapalat" w:hAnsi="GHEA Grapalat"/>
          <w:sz w:val="20"/>
          <w:szCs w:val="20"/>
          <w:lang w:val="es-ES"/>
        </w:rPr>
        <w:t xml:space="preserve">( </w:t>
      </w:r>
      <w:r w:rsidRPr="00BA41C0">
        <w:rPr>
          <w:rFonts w:ascii="GHEA Grapalat" w:hAnsi="GHEA Grapalat"/>
          <w:sz w:val="20"/>
          <w:szCs w:val="20"/>
        </w:rPr>
        <w:t>далее:</w:t>
      </w:r>
      <w:r w:rsidRPr="004B72E3">
        <w:rPr>
          <w:rFonts w:ascii="GHEA Grapalat" w:hAnsi="GHEA Grapalat"/>
          <w:sz w:val="20"/>
          <w:szCs w:val="20"/>
          <w:lang w:val="es-ES"/>
        </w:rPr>
        <w:t xml:space="preserve"> </w:t>
      </w:r>
      <w:r w:rsidRPr="00BA41C0">
        <w:rPr>
          <w:rFonts w:ascii="GHEA Grapalat" w:hAnsi="GHEA Grapalat"/>
          <w:sz w:val="20"/>
          <w:szCs w:val="20"/>
        </w:rPr>
        <w:t xml:space="preserve">Код </w:t>
      </w:r>
      <w:r w:rsidRPr="004B72E3">
        <w:rPr>
          <w:rFonts w:ascii="GHEA Grapalat" w:hAnsi="GHEA Grapalat"/>
          <w:sz w:val="20"/>
          <w:szCs w:val="20"/>
          <w:lang w:val="es-ES"/>
        </w:rPr>
        <w:t xml:space="preserve">) </w:t>
      </w:r>
      <w:r w:rsidRPr="00BA41C0">
        <w:rPr>
          <w:rFonts w:ascii="GHEA Grapalat" w:hAnsi="GHEA Grapalat"/>
          <w:sz w:val="20"/>
          <w:szCs w:val="20"/>
        </w:rPr>
        <w:t>определен</w:t>
      </w:r>
      <w:r w:rsidRPr="004B72E3">
        <w:rPr>
          <w:rFonts w:ascii="GHEA Grapalat" w:hAnsi="GHEA Grapalat"/>
          <w:sz w:val="20"/>
          <w:szCs w:val="20"/>
          <w:lang w:val="es-ES"/>
        </w:rPr>
        <w:t xml:space="preserve"> </w:t>
      </w:r>
      <w:r w:rsidRPr="00BA41C0">
        <w:rPr>
          <w:rFonts w:ascii="GHEA Grapalat" w:hAnsi="GHEA Grapalat"/>
          <w:sz w:val="20"/>
          <w:szCs w:val="20"/>
        </w:rPr>
        <w:t>чтобы</w:t>
      </w:r>
      <w:r w:rsidRPr="004B72E3">
        <w:rPr>
          <w:rFonts w:ascii="GHEA Grapalat" w:hAnsi="GHEA Grapalat"/>
          <w:sz w:val="20"/>
          <w:szCs w:val="20"/>
          <w:lang w:val="es-ES"/>
        </w:rPr>
        <w:t>​</w:t>
      </w:r>
    </w:p>
    <w:p w14:paraId="08C8C87D"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Каждый</w:t>
      </w:r>
      <w:r w:rsidRPr="004B72E3">
        <w:rPr>
          <w:rFonts w:ascii="GHEA Grapalat" w:hAnsi="GHEA Grapalat"/>
          <w:sz w:val="20"/>
          <w:szCs w:val="20"/>
          <w:lang w:val="es-ES"/>
        </w:rPr>
        <w:t xml:space="preserve"> </w:t>
      </w:r>
      <w:r w:rsidRPr="00BA41C0">
        <w:rPr>
          <w:rFonts w:ascii="GHEA Grapalat" w:hAnsi="GHEA Grapalat"/>
          <w:sz w:val="20"/>
          <w:szCs w:val="20"/>
        </w:rPr>
        <w:t>ВОЗ?</w:t>
      </w:r>
      <w:r w:rsidRPr="004B72E3">
        <w:rPr>
          <w:rFonts w:ascii="GHEA Grapalat" w:hAnsi="GHEA Grapalat"/>
          <w:sz w:val="20"/>
          <w:szCs w:val="20"/>
          <w:lang w:val="es-ES"/>
        </w:rPr>
        <w:t xml:space="preserve"> </w:t>
      </w:r>
      <w:r w:rsidRPr="00BA41C0">
        <w:rPr>
          <w:rFonts w:ascii="GHEA Grapalat" w:hAnsi="GHEA Grapalat"/>
          <w:sz w:val="20"/>
          <w:szCs w:val="20"/>
        </w:rPr>
        <w:t>верно</w:t>
      </w:r>
      <w:r w:rsidRPr="004B72E3">
        <w:rPr>
          <w:rFonts w:ascii="GHEA Grapalat" w:hAnsi="GHEA Grapalat"/>
          <w:sz w:val="20"/>
          <w:szCs w:val="20"/>
          <w:lang w:val="es-ES"/>
        </w:rPr>
        <w:t xml:space="preserve"> </w:t>
      </w:r>
      <w:r w:rsidRPr="00BA41C0">
        <w:rPr>
          <w:rFonts w:ascii="GHEA Grapalat" w:hAnsi="GHEA Grapalat"/>
          <w:sz w:val="20"/>
          <w:szCs w:val="20"/>
        </w:rPr>
        <w:t>имеет</w:t>
      </w:r>
      <w:r w:rsidRPr="004B72E3">
        <w:rPr>
          <w:rFonts w:ascii="GHEA Grapalat" w:hAnsi="GHEA Grapalat"/>
          <w:sz w:val="20"/>
          <w:szCs w:val="20"/>
          <w:lang w:val="es-ES"/>
        </w:rPr>
        <w:t xml:space="preserve"> </w:t>
      </w:r>
      <w:r w:rsidRPr="00BA41C0">
        <w:rPr>
          <w:rFonts w:ascii="GHEA Grapalat" w:hAnsi="GHEA Grapalat"/>
          <w:sz w:val="20"/>
          <w:szCs w:val="20"/>
        </w:rPr>
        <w:t>По Кодексу</w:t>
      </w:r>
      <w:r w:rsidRPr="004B72E3">
        <w:rPr>
          <w:rFonts w:ascii="GHEA Grapalat" w:hAnsi="GHEA Grapalat"/>
          <w:sz w:val="20"/>
          <w:szCs w:val="20"/>
          <w:lang w:val="es-ES"/>
        </w:rPr>
        <w:t xml:space="preserve"> </w:t>
      </w:r>
      <w:r w:rsidRPr="00BA41C0">
        <w:rPr>
          <w:rFonts w:ascii="GHEA Grapalat" w:hAnsi="GHEA Grapalat"/>
          <w:sz w:val="20"/>
          <w:szCs w:val="20"/>
        </w:rPr>
        <w:t>определенный</w:t>
      </w:r>
      <w:r w:rsidRPr="004B72E3">
        <w:rPr>
          <w:rFonts w:ascii="GHEA Grapalat" w:hAnsi="GHEA Grapalat"/>
          <w:sz w:val="20"/>
          <w:szCs w:val="20"/>
          <w:lang w:val="es-ES"/>
        </w:rPr>
        <w:t xml:space="preserve"> </w:t>
      </w:r>
      <w:r w:rsidRPr="00BA41C0">
        <w:rPr>
          <w:rFonts w:ascii="GHEA Grapalat" w:hAnsi="GHEA Grapalat"/>
          <w:sz w:val="20"/>
          <w:szCs w:val="20"/>
        </w:rPr>
        <w:t>чтобы</w:t>
      </w:r>
      <w:r w:rsidRPr="004B72E3">
        <w:rPr>
          <w:rFonts w:ascii="GHEA Grapalat" w:hAnsi="GHEA Grapalat"/>
          <w:sz w:val="20"/>
          <w:szCs w:val="20"/>
          <w:lang w:val="es-ES"/>
        </w:rPr>
        <w:t xml:space="preserve"> </w:t>
      </w:r>
      <w:r w:rsidRPr="00BA41C0">
        <w:rPr>
          <w:rFonts w:ascii="GHEA Grapalat" w:hAnsi="GHEA Grapalat"/>
          <w:sz w:val="20"/>
          <w:szCs w:val="20"/>
        </w:rPr>
        <w:t>до</w:t>
      </w:r>
      <w:r w:rsidRPr="004B72E3">
        <w:rPr>
          <w:rFonts w:ascii="GHEA Grapalat" w:hAnsi="GHEA Grapalat"/>
          <w:sz w:val="20"/>
          <w:szCs w:val="20"/>
          <w:lang w:val="es-ES"/>
        </w:rPr>
        <w:t xml:space="preserve"> </w:t>
      </w:r>
      <w:r w:rsidRPr="00BA41C0">
        <w:rPr>
          <w:rFonts w:ascii="GHEA Grapalat" w:hAnsi="GHEA Grapalat"/>
          <w:sz w:val="20"/>
          <w:szCs w:val="20"/>
        </w:rPr>
        <w:t>приложения</w:t>
      </w:r>
      <w:r w:rsidRPr="004B72E3">
        <w:rPr>
          <w:rFonts w:ascii="GHEA Grapalat" w:hAnsi="GHEA Grapalat"/>
          <w:sz w:val="20"/>
          <w:szCs w:val="20"/>
          <w:lang w:val="es-ES"/>
        </w:rPr>
        <w:t xml:space="preserve"> </w:t>
      </w:r>
      <w:r w:rsidRPr="00BA41C0">
        <w:rPr>
          <w:rFonts w:ascii="GHEA Grapalat" w:hAnsi="GHEA Grapalat"/>
          <w:sz w:val="20"/>
          <w:szCs w:val="20"/>
        </w:rPr>
        <w:t>презентация</w:t>
      </w:r>
      <w:r w:rsidRPr="004B72E3">
        <w:rPr>
          <w:rFonts w:ascii="GHEA Grapalat" w:hAnsi="GHEA Grapalat"/>
          <w:sz w:val="20"/>
          <w:szCs w:val="20"/>
          <w:lang w:val="es-ES"/>
        </w:rPr>
        <w:t xml:space="preserve"> </w:t>
      </w:r>
      <w:r w:rsidRPr="00BA41C0">
        <w:rPr>
          <w:rFonts w:ascii="GHEA Grapalat" w:hAnsi="GHEA Grapalat"/>
          <w:sz w:val="20"/>
          <w:szCs w:val="20"/>
        </w:rPr>
        <w:t>крайний срок</w:t>
      </w:r>
      <w:r w:rsidRPr="004B72E3">
        <w:rPr>
          <w:rFonts w:ascii="GHEA Grapalat" w:hAnsi="GHEA Grapalat"/>
          <w:sz w:val="20"/>
          <w:szCs w:val="20"/>
          <w:lang w:val="es-ES"/>
        </w:rPr>
        <w:t xml:space="preserve"> </w:t>
      </w:r>
      <w:r w:rsidRPr="00BA41C0">
        <w:rPr>
          <w:rFonts w:ascii="GHEA Grapalat" w:hAnsi="GHEA Grapalat"/>
          <w:sz w:val="20"/>
          <w:szCs w:val="20"/>
        </w:rPr>
        <w:t>подавать апелляцию</w:t>
      </w:r>
      <w:r w:rsidRPr="004B72E3">
        <w:rPr>
          <w:rFonts w:ascii="GHEA Grapalat" w:hAnsi="GHEA Grapalat"/>
          <w:sz w:val="20"/>
          <w:szCs w:val="20"/>
          <w:lang w:val="es-ES"/>
        </w:rPr>
        <w:t xml:space="preserve"> </w:t>
      </w:r>
      <w:r w:rsidRPr="00BA41C0">
        <w:rPr>
          <w:rFonts w:ascii="GHEA Grapalat" w:hAnsi="GHEA Grapalat"/>
          <w:sz w:val="20"/>
          <w:szCs w:val="20"/>
        </w:rPr>
        <w:t>покупка</w:t>
      </w:r>
      <w:r w:rsidRPr="004B72E3">
        <w:rPr>
          <w:rFonts w:ascii="GHEA Grapalat" w:hAnsi="GHEA Grapalat"/>
          <w:sz w:val="20"/>
          <w:szCs w:val="20"/>
          <w:lang w:val="es-ES"/>
        </w:rPr>
        <w:t xml:space="preserve"> </w:t>
      </w:r>
      <w:r w:rsidRPr="00BA41C0">
        <w:rPr>
          <w:rFonts w:ascii="GHEA Grapalat" w:hAnsi="GHEA Grapalat"/>
          <w:sz w:val="20"/>
          <w:szCs w:val="20"/>
        </w:rPr>
        <w:t>предмет</w:t>
      </w:r>
      <w:r w:rsidRPr="004B72E3">
        <w:rPr>
          <w:rFonts w:ascii="GHEA Grapalat" w:hAnsi="GHEA Grapalat"/>
          <w:sz w:val="20"/>
          <w:szCs w:val="20"/>
          <w:lang w:val="es-ES"/>
        </w:rPr>
        <w:t xml:space="preserve"> </w:t>
      </w:r>
      <w:r w:rsidRPr="00BA41C0">
        <w:rPr>
          <w:rFonts w:ascii="GHEA Grapalat" w:hAnsi="GHEA Grapalat"/>
          <w:sz w:val="20"/>
          <w:szCs w:val="20"/>
        </w:rPr>
        <w:t>характеристики</w:t>
      </w:r>
      <w:r w:rsidRPr="004B72E3">
        <w:rPr>
          <w:rFonts w:ascii="GHEA Grapalat" w:hAnsi="GHEA Grapalat"/>
          <w:sz w:val="20"/>
          <w:szCs w:val="20"/>
          <w:lang w:val="es-ES"/>
        </w:rPr>
        <w:t xml:space="preserve"> </w:t>
      </w:r>
      <w:r w:rsidRPr="00BA41C0">
        <w:rPr>
          <w:rFonts w:ascii="GHEA Grapalat" w:hAnsi="GHEA Grapalat"/>
          <w:sz w:val="20"/>
          <w:szCs w:val="20"/>
        </w:rPr>
        <w:t>или</w:t>
      </w:r>
      <w:r w:rsidRPr="004B72E3">
        <w:rPr>
          <w:rFonts w:ascii="GHEA Grapalat" w:hAnsi="GHEA Grapalat"/>
          <w:sz w:val="20"/>
          <w:szCs w:val="20"/>
          <w:lang w:val="es-ES"/>
        </w:rPr>
        <w:t xml:space="preserve"> </w:t>
      </w:r>
      <w:r w:rsidRPr="00BA41C0">
        <w:rPr>
          <w:rFonts w:ascii="GHEA Grapalat" w:hAnsi="GHEA Grapalat"/>
          <w:sz w:val="20"/>
          <w:szCs w:val="20"/>
        </w:rPr>
        <w:t>приглашения</w:t>
      </w:r>
      <w:r w:rsidRPr="004B72E3">
        <w:rPr>
          <w:rFonts w:ascii="GHEA Grapalat" w:hAnsi="GHEA Grapalat"/>
          <w:sz w:val="20"/>
          <w:szCs w:val="20"/>
          <w:lang w:val="es-ES"/>
        </w:rPr>
        <w:t xml:space="preserve"> </w:t>
      </w:r>
      <w:r w:rsidRPr="00BA41C0">
        <w:rPr>
          <w:rFonts w:ascii="GHEA Grapalat" w:hAnsi="GHEA Grapalat"/>
          <w:sz w:val="20"/>
          <w:szCs w:val="20"/>
        </w:rPr>
        <w:t>требования</w:t>
      </w:r>
      <w:r w:rsidRPr="004B72E3">
        <w:rPr>
          <w:rFonts w:ascii="GHEA Grapalat" w:hAnsi="GHEA Grapalat"/>
          <w:sz w:val="20"/>
          <w:szCs w:val="20"/>
          <w:lang w:val="es-ES"/>
        </w:rPr>
        <w:t>​</w:t>
      </w:r>
    </w:p>
    <w:p w14:paraId="19C00C79"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2. </w:t>
      </w:r>
      <w:r w:rsidRPr="00BA41C0">
        <w:rPr>
          <w:rFonts w:ascii="GHEA Grapalat" w:hAnsi="GHEA Grapalat"/>
          <w:sz w:val="20"/>
          <w:szCs w:val="20"/>
        </w:rPr>
        <w:t>Здесь</w:t>
      </w:r>
      <w:r w:rsidRPr="004B72E3">
        <w:rPr>
          <w:rFonts w:ascii="GHEA Grapalat" w:hAnsi="GHEA Grapalat"/>
          <w:sz w:val="20"/>
          <w:szCs w:val="20"/>
          <w:lang w:val="es-ES"/>
        </w:rPr>
        <w:t xml:space="preserve"> </w:t>
      </w:r>
      <w:r w:rsidRPr="00BA41C0">
        <w:rPr>
          <w:rFonts w:ascii="GHEA Grapalat" w:hAnsi="GHEA Grapalat"/>
          <w:sz w:val="20"/>
          <w:szCs w:val="20"/>
        </w:rPr>
        <w:t>процедуры</w:t>
      </w:r>
      <w:r w:rsidRPr="004B72E3">
        <w:rPr>
          <w:rFonts w:ascii="GHEA Grapalat" w:hAnsi="GHEA Grapalat"/>
          <w:sz w:val="20"/>
          <w:szCs w:val="20"/>
          <w:lang w:val="es-ES"/>
        </w:rPr>
        <w:t xml:space="preserve"> </w:t>
      </w:r>
      <w:r w:rsidRPr="00BA41C0">
        <w:rPr>
          <w:rFonts w:ascii="GHEA Grapalat" w:hAnsi="GHEA Grapalat"/>
          <w:sz w:val="20"/>
          <w:szCs w:val="20"/>
        </w:rPr>
        <w:t>с</w:t>
      </w:r>
      <w:r w:rsidRPr="004B72E3">
        <w:rPr>
          <w:rFonts w:ascii="GHEA Grapalat" w:hAnsi="GHEA Grapalat"/>
          <w:sz w:val="20"/>
          <w:szCs w:val="20"/>
          <w:lang w:val="es-ES"/>
        </w:rPr>
        <w:t xml:space="preserve"> </w:t>
      </w:r>
      <w:r w:rsidRPr="00BA41C0">
        <w:rPr>
          <w:rFonts w:ascii="GHEA Grapalat" w:hAnsi="GHEA Grapalat"/>
          <w:sz w:val="20"/>
          <w:szCs w:val="20"/>
        </w:rPr>
        <w:t>подключен</w:t>
      </w:r>
      <w:r w:rsidRPr="004B72E3">
        <w:rPr>
          <w:rFonts w:ascii="GHEA Grapalat" w:hAnsi="GHEA Grapalat"/>
          <w:sz w:val="20"/>
          <w:szCs w:val="20"/>
          <w:lang w:val="es-ES"/>
        </w:rPr>
        <w:t xml:space="preserve"> </w:t>
      </w:r>
      <w:r w:rsidRPr="00BA41C0">
        <w:rPr>
          <w:rFonts w:ascii="GHEA Grapalat" w:hAnsi="GHEA Grapalat"/>
          <w:sz w:val="20"/>
          <w:szCs w:val="20"/>
        </w:rPr>
        <w:t>отношения</w:t>
      </w:r>
      <w:r w:rsidRPr="004B72E3">
        <w:rPr>
          <w:rFonts w:ascii="GHEA Grapalat" w:hAnsi="GHEA Grapalat"/>
          <w:sz w:val="20"/>
          <w:szCs w:val="20"/>
          <w:lang w:val="es-ES"/>
        </w:rPr>
        <w:t xml:space="preserve"> </w:t>
      </w:r>
      <w:r w:rsidRPr="00BA41C0">
        <w:rPr>
          <w:rFonts w:ascii="GHEA Grapalat" w:hAnsi="GHEA Grapalat"/>
          <w:sz w:val="20"/>
          <w:szCs w:val="20"/>
        </w:rPr>
        <w:t>административный</w:t>
      </w:r>
      <w:r w:rsidRPr="004B72E3">
        <w:rPr>
          <w:rFonts w:ascii="GHEA Grapalat" w:hAnsi="GHEA Grapalat"/>
          <w:sz w:val="20"/>
          <w:szCs w:val="20"/>
          <w:lang w:val="es-ES"/>
        </w:rPr>
        <w:t xml:space="preserve"> </w:t>
      </w:r>
      <w:r w:rsidRPr="00BA41C0">
        <w:rPr>
          <w:rFonts w:ascii="GHEA Grapalat" w:hAnsi="GHEA Grapalat"/>
          <w:sz w:val="20"/>
          <w:szCs w:val="20"/>
        </w:rPr>
        <w:t>отношение</w:t>
      </w:r>
      <w:r w:rsidRPr="004B72E3">
        <w:rPr>
          <w:rFonts w:ascii="GHEA Grapalat" w:hAnsi="GHEA Grapalat"/>
          <w:sz w:val="20"/>
          <w:szCs w:val="20"/>
          <w:lang w:val="es-ES"/>
        </w:rPr>
        <w:t xml:space="preserve"> </w:t>
      </w:r>
      <w:r w:rsidRPr="00BA41C0">
        <w:rPr>
          <w:rFonts w:ascii="GHEA Grapalat" w:hAnsi="GHEA Grapalat"/>
          <w:sz w:val="20"/>
          <w:szCs w:val="20"/>
        </w:rPr>
        <w:t xml:space="preserve">нет </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их</w:t>
      </w:r>
      <w:r w:rsidRPr="004B72E3">
        <w:rPr>
          <w:rFonts w:ascii="GHEA Grapalat" w:hAnsi="GHEA Grapalat"/>
          <w:sz w:val="20"/>
          <w:szCs w:val="20"/>
          <w:lang w:val="es-ES"/>
        </w:rPr>
        <w:t xml:space="preserve"> </w:t>
      </w:r>
      <w:r w:rsidRPr="00BA41C0">
        <w:rPr>
          <w:rFonts w:ascii="GHEA Grapalat" w:hAnsi="GHEA Grapalat"/>
          <w:sz w:val="20"/>
          <w:szCs w:val="20"/>
        </w:rPr>
        <w:t>регулируется</w:t>
      </w:r>
      <w:r w:rsidRPr="004B72E3">
        <w:rPr>
          <w:rFonts w:ascii="GHEA Grapalat" w:hAnsi="GHEA Grapalat"/>
          <w:sz w:val="20"/>
          <w:szCs w:val="20"/>
          <w:lang w:val="es-ES"/>
        </w:rPr>
        <w:t xml:space="preserve"> </w:t>
      </w:r>
      <w:r w:rsidRPr="00BA41C0">
        <w:rPr>
          <w:rFonts w:ascii="GHEA Grapalat" w:hAnsi="GHEA Grapalat"/>
          <w:sz w:val="20"/>
          <w:szCs w:val="20"/>
        </w:rPr>
        <w:t>являются</w:t>
      </w:r>
      <w:r w:rsidRPr="004B72E3">
        <w:rPr>
          <w:rFonts w:ascii="GHEA Grapalat" w:hAnsi="GHEA Grapalat"/>
          <w:sz w:val="20"/>
          <w:szCs w:val="20"/>
          <w:lang w:val="es-ES"/>
        </w:rPr>
        <w:t xml:space="preserve"> </w:t>
      </w:r>
      <w:r w:rsidRPr="00BA41C0">
        <w:rPr>
          <w:rFonts w:ascii="GHEA Grapalat" w:hAnsi="GHEA Grapalat"/>
          <w:sz w:val="20"/>
          <w:szCs w:val="20"/>
        </w:rPr>
        <w:t>Армении</w:t>
      </w:r>
      <w:r w:rsidRPr="004B72E3">
        <w:rPr>
          <w:rFonts w:ascii="GHEA Grapalat" w:hAnsi="GHEA Grapalat"/>
          <w:sz w:val="20"/>
          <w:szCs w:val="20"/>
          <w:lang w:val="es-ES"/>
        </w:rPr>
        <w:t xml:space="preserve"> </w:t>
      </w:r>
      <w:r w:rsidRPr="00BA41C0">
        <w:rPr>
          <w:rFonts w:ascii="GHEA Grapalat" w:hAnsi="GHEA Grapalat"/>
          <w:sz w:val="20"/>
          <w:szCs w:val="20"/>
        </w:rPr>
        <w:t>Республика</w:t>
      </w:r>
      <w:r w:rsidRPr="004B72E3">
        <w:rPr>
          <w:rFonts w:ascii="GHEA Grapalat" w:hAnsi="GHEA Grapalat"/>
          <w:sz w:val="20"/>
          <w:szCs w:val="20"/>
          <w:lang w:val="es-ES"/>
        </w:rPr>
        <w:t xml:space="preserve"> </w:t>
      </w:r>
      <w:r w:rsidRPr="00BA41C0">
        <w:rPr>
          <w:rFonts w:ascii="GHEA Grapalat" w:hAnsi="GHEA Grapalat"/>
          <w:sz w:val="20"/>
          <w:szCs w:val="20"/>
        </w:rPr>
        <w:t>гражданское право</w:t>
      </w:r>
      <w:r w:rsidRPr="004B72E3">
        <w:rPr>
          <w:rFonts w:ascii="GHEA Grapalat" w:hAnsi="GHEA Grapalat"/>
          <w:sz w:val="20"/>
          <w:szCs w:val="20"/>
          <w:lang w:val="es-ES"/>
        </w:rPr>
        <w:t xml:space="preserve"> </w:t>
      </w:r>
      <w:r w:rsidRPr="00BA41C0">
        <w:rPr>
          <w:rFonts w:ascii="GHEA Grapalat" w:hAnsi="GHEA Grapalat"/>
          <w:sz w:val="20"/>
          <w:szCs w:val="20"/>
        </w:rPr>
        <w:t>отношения</w:t>
      </w:r>
      <w:r w:rsidRPr="004B72E3">
        <w:rPr>
          <w:rFonts w:ascii="GHEA Grapalat" w:hAnsi="GHEA Grapalat"/>
          <w:sz w:val="20"/>
          <w:szCs w:val="20"/>
          <w:lang w:val="es-ES"/>
        </w:rPr>
        <w:t xml:space="preserve"> </w:t>
      </w:r>
      <w:r w:rsidRPr="00BA41C0">
        <w:rPr>
          <w:rFonts w:ascii="GHEA Grapalat" w:hAnsi="GHEA Grapalat"/>
          <w:sz w:val="20"/>
          <w:szCs w:val="20"/>
        </w:rPr>
        <w:t>регулятор</w:t>
      </w:r>
      <w:r w:rsidRPr="004B72E3">
        <w:rPr>
          <w:rFonts w:ascii="GHEA Grapalat" w:hAnsi="GHEA Grapalat"/>
          <w:sz w:val="20"/>
          <w:szCs w:val="20"/>
          <w:lang w:val="es-ES"/>
        </w:rPr>
        <w:t xml:space="preserve"> </w:t>
      </w:r>
      <w:r w:rsidRPr="00BA41C0">
        <w:rPr>
          <w:rFonts w:ascii="GHEA Grapalat" w:hAnsi="GHEA Grapalat"/>
          <w:sz w:val="20"/>
          <w:szCs w:val="20"/>
        </w:rPr>
        <w:t xml:space="preserve">по законодательству </w:t>
      </w:r>
      <w:r w:rsidRPr="004B72E3">
        <w:rPr>
          <w:rFonts w:ascii="GHEA Grapalat" w:hAnsi="GHEA Grapalat"/>
          <w:sz w:val="20"/>
          <w:szCs w:val="20"/>
          <w:lang w:val="es-ES"/>
        </w:rPr>
        <w:t>.</w:t>
      </w:r>
    </w:p>
    <w:p w14:paraId="77AB461C"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3. </w:t>
      </w:r>
      <w:r w:rsidRPr="00BA41C0">
        <w:rPr>
          <w:rFonts w:ascii="GHEA Grapalat" w:hAnsi="GHEA Grapalat"/>
          <w:sz w:val="20"/>
          <w:szCs w:val="20"/>
        </w:rPr>
        <w:t xml:space="preserve">Клиент </w:t>
      </w:r>
      <w:r w:rsidRPr="004B72E3">
        <w:rPr>
          <w:rFonts w:ascii="GHEA Grapalat" w:hAnsi="GHEA Grapalat"/>
          <w:sz w:val="20"/>
          <w:szCs w:val="20"/>
          <w:lang w:val="es-ES"/>
        </w:rPr>
        <w:t xml:space="preserve">, </w:t>
      </w:r>
      <w:r w:rsidRPr="00BA41C0">
        <w:rPr>
          <w:rFonts w:ascii="GHEA Grapalat" w:hAnsi="GHEA Grapalat"/>
          <w:sz w:val="20"/>
          <w:szCs w:val="20"/>
        </w:rPr>
        <w:t>оценщик</w:t>
      </w:r>
      <w:r w:rsidRPr="004B72E3">
        <w:rPr>
          <w:rFonts w:ascii="GHEA Grapalat" w:hAnsi="GHEA Grapalat"/>
          <w:sz w:val="20"/>
          <w:szCs w:val="20"/>
          <w:lang w:val="es-ES"/>
        </w:rPr>
        <w:t xml:space="preserve"> </w:t>
      </w:r>
      <w:r w:rsidRPr="00BA41C0">
        <w:rPr>
          <w:rFonts w:ascii="GHEA Grapalat" w:hAnsi="GHEA Grapalat"/>
          <w:sz w:val="20"/>
          <w:szCs w:val="20"/>
        </w:rPr>
        <w:t>комиссии</w:t>
      </w:r>
      <w:r w:rsidRPr="004B72E3">
        <w:rPr>
          <w:rFonts w:ascii="GHEA Grapalat" w:hAnsi="GHEA Grapalat"/>
          <w:sz w:val="20"/>
          <w:szCs w:val="20"/>
          <w:lang w:val="es-ES"/>
        </w:rPr>
        <w:t xml:space="preserve"> </w:t>
      </w:r>
      <w:r w:rsidRPr="00BA41C0">
        <w:rPr>
          <w:rFonts w:ascii="GHEA Grapalat" w:hAnsi="GHEA Grapalat"/>
          <w:sz w:val="20"/>
          <w:szCs w:val="20"/>
        </w:rPr>
        <w:t>сделанный</w:t>
      </w:r>
      <w:r w:rsidRPr="004B72E3">
        <w:rPr>
          <w:rFonts w:ascii="GHEA Grapalat" w:hAnsi="GHEA Grapalat"/>
          <w:sz w:val="20"/>
          <w:szCs w:val="20"/>
          <w:lang w:val="es-ES"/>
        </w:rPr>
        <w:t xml:space="preserve"> </w:t>
      </w:r>
      <w:r w:rsidRPr="00BA41C0">
        <w:rPr>
          <w:rFonts w:ascii="GHEA Grapalat" w:hAnsi="GHEA Grapalat"/>
          <w:sz w:val="20"/>
          <w:szCs w:val="20"/>
        </w:rPr>
        <w:t>действия</w:t>
      </w:r>
      <w:r w:rsidRPr="004B72E3">
        <w:rPr>
          <w:rFonts w:ascii="GHEA Grapalat" w:hAnsi="GHEA Grapalat"/>
          <w:sz w:val="20"/>
          <w:szCs w:val="20"/>
          <w:lang w:val="es-ES"/>
        </w:rPr>
        <w:t xml:space="preserve"> </w:t>
      </w:r>
      <w:r w:rsidRPr="00BA41C0">
        <w:rPr>
          <w:rFonts w:ascii="GHEA Grapalat" w:hAnsi="GHEA Grapalat"/>
          <w:sz w:val="20"/>
          <w:szCs w:val="20"/>
        </w:rPr>
        <w:t>или</w:t>
      </w:r>
      <w:r w:rsidRPr="004B72E3">
        <w:rPr>
          <w:rFonts w:ascii="GHEA Grapalat" w:hAnsi="GHEA Grapalat"/>
          <w:sz w:val="20"/>
          <w:szCs w:val="20"/>
          <w:lang w:val="es-ES"/>
        </w:rPr>
        <w:t xml:space="preserve"> </w:t>
      </w:r>
      <w:r w:rsidRPr="00BA41C0">
        <w:rPr>
          <w:rFonts w:ascii="GHEA Grapalat" w:hAnsi="GHEA Grapalat"/>
          <w:sz w:val="20"/>
          <w:szCs w:val="20"/>
        </w:rPr>
        <w:t>бездействия</w:t>
      </w:r>
      <w:r w:rsidRPr="004B72E3">
        <w:rPr>
          <w:rFonts w:ascii="GHEA Grapalat" w:hAnsi="GHEA Grapalat"/>
          <w:sz w:val="20"/>
          <w:szCs w:val="20"/>
          <w:lang w:val="es-ES"/>
        </w:rPr>
        <w:t xml:space="preserve"> </w:t>
      </w:r>
      <w:r w:rsidRPr="00BA41C0">
        <w:rPr>
          <w:rFonts w:ascii="GHEA Grapalat" w:hAnsi="GHEA Grapalat"/>
          <w:sz w:val="20"/>
          <w:szCs w:val="20"/>
        </w:rPr>
        <w:t>как результат</w:t>
      </w:r>
      <w:r w:rsidRPr="004B72E3">
        <w:rPr>
          <w:rFonts w:ascii="GHEA Grapalat" w:hAnsi="GHEA Grapalat"/>
          <w:sz w:val="20"/>
          <w:szCs w:val="20"/>
          <w:lang w:val="es-ES"/>
        </w:rPr>
        <w:t xml:space="preserve"> </w:t>
      </w:r>
      <w:r w:rsidRPr="00BA41C0">
        <w:rPr>
          <w:rFonts w:ascii="GHEA Grapalat" w:hAnsi="GHEA Grapalat"/>
          <w:sz w:val="20"/>
          <w:szCs w:val="20"/>
        </w:rPr>
        <w:t>вызвано</w:t>
      </w:r>
      <w:r w:rsidRPr="004B72E3">
        <w:rPr>
          <w:rFonts w:ascii="GHEA Grapalat" w:hAnsi="GHEA Grapalat"/>
          <w:sz w:val="20"/>
          <w:szCs w:val="20"/>
          <w:lang w:val="es-ES"/>
        </w:rPr>
        <w:t xml:space="preserve"> </w:t>
      </w:r>
      <w:r w:rsidRPr="00BA41C0">
        <w:rPr>
          <w:rFonts w:ascii="GHEA Grapalat" w:hAnsi="GHEA Grapalat"/>
          <w:sz w:val="20"/>
          <w:szCs w:val="20"/>
        </w:rPr>
        <w:t>ущерб</w:t>
      </w:r>
      <w:r w:rsidRPr="004B72E3">
        <w:rPr>
          <w:rFonts w:ascii="GHEA Grapalat" w:hAnsi="GHEA Grapalat"/>
          <w:sz w:val="20"/>
          <w:szCs w:val="20"/>
          <w:lang w:val="es-ES"/>
        </w:rPr>
        <w:t xml:space="preserve"> </w:t>
      </w:r>
      <w:r w:rsidRPr="00BA41C0">
        <w:rPr>
          <w:rFonts w:ascii="GHEA Grapalat" w:hAnsi="GHEA Grapalat"/>
          <w:sz w:val="20"/>
          <w:szCs w:val="20"/>
        </w:rPr>
        <w:t>компенсированный</w:t>
      </w:r>
      <w:r w:rsidRPr="004B72E3">
        <w:rPr>
          <w:rFonts w:ascii="GHEA Grapalat" w:hAnsi="GHEA Grapalat"/>
          <w:sz w:val="20"/>
          <w:szCs w:val="20"/>
          <w:lang w:val="es-ES"/>
        </w:rPr>
        <w:t xml:space="preserve"> </w:t>
      </w:r>
      <w:r w:rsidRPr="00BA41C0">
        <w:rPr>
          <w:rFonts w:ascii="GHEA Grapalat" w:hAnsi="GHEA Grapalat"/>
          <w:sz w:val="20"/>
          <w:szCs w:val="20"/>
        </w:rPr>
        <w:t>являются</w:t>
      </w:r>
      <w:r w:rsidRPr="004B72E3">
        <w:rPr>
          <w:rFonts w:ascii="GHEA Grapalat" w:hAnsi="GHEA Grapalat"/>
          <w:sz w:val="20"/>
          <w:szCs w:val="20"/>
          <w:lang w:val="es-ES"/>
        </w:rPr>
        <w:t xml:space="preserve"> </w:t>
      </w:r>
      <w:r w:rsidRPr="00BA41C0">
        <w:rPr>
          <w:rFonts w:ascii="GHEA Grapalat" w:hAnsi="GHEA Grapalat"/>
          <w:sz w:val="20"/>
          <w:szCs w:val="20"/>
        </w:rPr>
        <w:t>Армении</w:t>
      </w:r>
      <w:r w:rsidRPr="004B72E3">
        <w:rPr>
          <w:rFonts w:ascii="GHEA Grapalat" w:hAnsi="GHEA Grapalat"/>
          <w:sz w:val="20"/>
          <w:szCs w:val="20"/>
          <w:lang w:val="es-ES"/>
        </w:rPr>
        <w:t xml:space="preserve"> </w:t>
      </w:r>
      <w:r w:rsidRPr="00BA41C0">
        <w:rPr>
          <w:rFonts w:ascii="GHEA Grapalat" w:hAnsi="GHEA Grapalat"/>
          <w:sz w:val="20"/>
          <w:szCs w:val="20"/>
        </w:rPr>
        <w:t>Республика</w:t>
      </w:r>
      <w:r w:rsidRPr="004B72E3">
        <w:rPr>
          <w:rFonts w:ascii="GHEA Grapalat" w:hAnsi="GHEA Grapalat"/>
          <w:sz w:val="20"/>
          <w:szCs w:val="20"/>
          <w:lang w:val="es-ES"/>
        </w:rPr>
        <w:t xml:space="preserve"> </w:t>
      </w:r>
      <w:r w:rsidRPr="00BA41C0">
        <w:rPr>
          <w:rFonts w:ascii="GHEA Grapalat" w:hAnsi="GHEA Grapalat"/>
          <w:sz w:val="20"/>
          <w:szCs w:val="20"/>
        </w:rPr>
        <w:t>гражданский</w:t>
      </w:r>
      <w:r w:rsidRPr="004B72E3">
        <w:rPr>
          <w:rFonts w:ascii="GHEA Grapalat" w:hAnsi="GHEA Grapalat"/>
          <w:sz w:val="20"/>
          <w:szCs w:val="20"/>
          <w:lang w:val="es-ES"/>
        </w:rPr>
        <w:t xml:space="preserve"> </w:t>
      </w:r>
      <w:r w:rsidRPr="00BA41C0">
        <w:rPr>
          <w:rFonts w:ascii="GHEA Grapalat" w:hAnsi="GHEA Grapalat"/>
          <w:sz w:val="20"/>
          <w:szCs w:val="20"/>
        </w:rPr>
        <w:t>по коду</w:t>
      </w:r>
      <w:r w:rsidRPr="004B72E3">
        <w:rPr>
          <w:rFonts w:ascii="GHEA Grapalat" w:hAnsi="GHEA Grapalat"/>
          <w:sz w:val="20"/>
          <w:szCs w:val="20"/>
          <w:lang w:val="es-ES"/>
        </w:rPr>
        <w:t xml:space="preserve"> </w:t>
      </w:r>
      <w:r w:rsidRPr="00BA41C0">
        <w:rPr>
          <w:rFonts w:ascii="GHEA Grapalat" w:hAnsi="GHEA Grapalat"/>
          <w:sz w:val="20"/>
          <w:szCs w:val="20"/>
        </w:rPr>
        <w:t>определенный</w:t>
      </w:r>
      <w:r w:rsidRPr="004B72E3">
        <w:rPr>
          <w:rFonts w:ascii="GHEA Grapalat" w:hAnsi="GHEA Grapalat"/>
          <w:sz w:val="20"/>
          <w:szCs w:val="20"/>
          <w:lang w:val="es-ES"/>
        </w:rPr>
        <w:t xml:space="preserve"> </w:t>
      </w:r>
      <w:r w:rsidRPr="00BA41C0">
        <w:rPr>
          <w:rFonts w:ascii="GHEA Grapalat" w:hAnsi="GHEA Grapalat"/>
          <w:sz w:val="20"/>
          <w:szCs w:val="20"/>
        </w:rPr>
        <w:t>чтобы</w:t>
      </w:r>
      <w:r w:rsidRPr="004B72E3">
        <w:rPr>
          <w:rFonts w:ascii="GHEA Grapalat" w:hAnsi="GHEA Grapalat"/>
          <w:sz w:val="20"/>
          <w:szCs w:val="20"/>
          <w:lang w:val="es-ES"/>
        </w:rPr>
        <w:t>​</w:t>
      </w:r>
    </w:p>
    <w:p w14:paraId="00AD9D4E" w14:textId="7F3A08AD"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4. </w:t>
      </w:r>
      <w:r w:rsidRPr="00BA41C0">
        <w:rPr>
          <w:rFonts w:ascii="GHEA Grapalat" w:hAnsi="GHEA Grapalat"/>
          <w:sz w:val="20"/>
          <w:szCs w:val="20"/>
        </w:rPr>
        <w:t>Здесь</w:t>
      </w:r>
      <w:r w:rsidRPr="004B72E3">
        <w:rPr>
          <w:rFonts w:ascii="GHEA Grapalat" w:hAnsi="GHEA Grapalat"/>
          <w:sz w:val="20"/>
          <w:szCs w:val="20"/>
          <w:lang w:val="es-ES"/>
        </w:rPr>
        <w:t xml:space="preserve"> </w:t>
      </w:r>
      <w:r w:rsidRPr="00BA41C0">
        <w:rPr>
          <w:rFonts w:ascii="GHEA Grapalat" w:hAnsi="GHEA Grapalat"/>
          <w:sz w:val="20"/>
          <w:szCs w:val="20"/>
        </w:rPr>
        <w:t>по приглашению</w:t>
      </w:r>
      <w:r w:rsidRPr="004B72E3">
        <w:rPr>
          <w:rFonts w:ascii="GHEA Grapalat" w:hAnsi="GHEA Grapalat"/>
          <w:sz w:val="20"/>
          <w:szCs w:val="20"/>
          <w:lang w:val="es-ES"/>
        </w:rPr>
        <w:t xml:space="preserve"> </w:t>
      </w:r>
      <w:r w:rsidRPr="00BA41C0">
        <w:rPr>
          <w:rFonts w:ascii="GHEA Grapalat" w:hAnsi="GHEA Grapalat"/>
          <w:sz w:val="20"/>
          <w:szCs w:val="20"/>
        </w:rPr>
        <w:t>определенный</w:t>
      </w:r>
      <w:r w:rsidRPr="004B72E3">
        <w:rPr>
          <w:rFonts w:ascii="GHEA Grapalat" w:hAnsi="GHEA Grapalat"/>
          <w:sz w:val="20"/>
          <w:szCs w:val="20"/>
          <w:lang w:val="es-ES"/>
        </w:rPr>
        <w:t xml:space="preserve"> </w:t>
      </w:r>
      <w:r w:rsidRPr="00BA41C0">
        <w:rPr>
          <w:rFonts w:ascii="GHEA Grapalat" w:hAnsi="GHEA Grapalat"/>
          <w:sz w:val="20"/>
          <w:szCs w:val="20"/>
        </w:rPr>
        <w:t>бездействия</w:t>
      </w:r>
      <w:r w:rsidRPr="004B72E3">
        <w:rPr>
          <w:rFonts w:ascii="GHEA Grapalat" w:hAnsi="GHEA Grapalat"/>
          <w:sz w:val="20"/>
          <w:szCs w:val="20"/>
          <w:lang w:val="es-ES"/>
        </w:rPr>
        <w:t xml:space="preserve"> </w:t>
      </w:r>
      <w:r w:rsidRPr="00BA41C0">
        <w:rPr>
          <w:rFonts w:ascii="GHEA Grapalat" w:hAnsi="GHEA Grapalat"/>
          <w:sz w:val="20"/>
          <w:szCs w:val="20"/>
        </w:rPr>
        <w:t>период</w:t>
      </w:r>
      <w:r w:rsidRPr="004B72E3">
        <w:rPr>
          <w:rFonts w:ascii="GHEA Grapalat" w:hAnsi="GHEA Grapalat"/>
          <w:sz w:val="20"/>
          <w:szCs w:val="20"/>
          <w:lang w:val="es-ES"/>
        </w:rPr>
        <w:t xml:space="preserve"> </w:t>
      </w:r>
      <w:r w:rsidRPr="00BA41C0">
        <w:rPr>
          <w:rFonts w:ascii="GHEA Grapalat" w:hAnsi="GHEA Grapalat"/>
          <w:sz w:val="20"/>
          <w:szCs w:val="20"/>
        </w:rPr>
        <w:t xml:space="preserve">заказчика </w:t>
      </w:r>
      <w:r w:rsidRPr="004B72E3">
        <w:rPr>
          <w:rFonts w:ascii="GHEA Grapalat" w:hAnsi="GHEA Grapalat"/>
          <w:sz w:val="20"/>
          <w:szCs w:val="20"/>
          <w:lang w:val="es-ES"/>
        </w:rPr>
        <w:t xml:space="preserve">, </w:t>
      </w:r>
      <w:r w:rsidRPr="00BA41C0">
        <w:rPr>
          <w:rFonts w:ascii="GHEA Grapalat" w:hAnsi="GHEA Grapalat"/>
          <w:sz w:val="20"/>
          <w:szCs w:val="20"/>
        </w:rPr>
        <w:t>оценщика</w:t>
      </w:r>
      <w:r w:rsidRPr="004B72E3">
        <w:rPr>
          <w:rFonts w:ascii="GHEA Grapalat" w:hAnsi="GHEA Grapalat"/>
          <w:sz w:val="20"/>
          <w:szCs w:val="20"/>
          <w:lang w:val="es-ES"/>
        </w:rPr>
        <w:t xml:space="preserve"> </w:t>
      </w:r>
      <w:r w:rsidRPr="00BA41C0">
        <w:rPr>
          <w:rFonts w:ascii="GHEA Grapalat" w:hAnsi="GHEA Grapalat"/>
          <w:sz w:val="20"/>
          <w:szCs w:val="20"/>
        </w:rPr>
        <w:t>комиссии</w:t>
      </w:r>
      <w:r w:rsidRPr="004B72E3">
        <w:rPr>
          <w:rFonts w:ascii="GHEA Grapalat" w:hAnsi="GHEA Grapalat"/>
          <w:sz w:val="20"/>
          <w:szCs w:val="20"/>
          <w:lang w:val="es-ES"/>
        </w:rPr>
        <w:t xml:space="preserve"> </w:t>
      </w:r>
      <w:r w:rsidRPr="00BA41C0">
        <w:rPr>
          <w:rFonts w:ascii="GHEA Grapalat" w:hAnsi="GHEA Grapalat"/>
          <w:sz w:val="20"/>
          <w:szCs w:val="20"/>
        </w:rPr>
        <w:t xml:space="preserve">действий </w:t>
      </w:r>
      <w:r w:rsidRPr="004B72E3">
        <w:rPr>
          <w:rFonts w:ascii="GHEA Grapalat" w:hAnsi="GHEA Grapalat"/>
          <w:sz w:val="20"/>
          <w:szCs w:val="20"/>
          <w:lang w:val="es-ES"/>
        </w:rPr>
        <w:t xml:space="preserve">( </w:t>
      </w:r>
      <w:r w:rsidRPr="00BA41C0">
        <w:rPr>
          <w:rFonts w:ascii="GHEA Grapalat" w:hAnsi="GHEA Grapalat"/>
          <w:sz w:val="20"/>
          <w:szCs w:val="20"/>
        </w:rPr>
        <w:t xml:space="preserve">бездействия </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решения</w:t>
      </w:r>
      <w:r w:rsidRPr="004B72E3">
        <w:rPr>
          <w:rFonts w:ascii="GHEA Grapalat" w:hAnsi="GHEA Grapalat"/>
          <w:sz w:val="20"/>
          <w:szCs w:val="20"/>
          <w:lang w:val="es-ES"/>
        </w:rPr>
        <w:t xml:space="preserve"> </w:t>
      </w:r>
      <w:r w:rsidRPr="00BA41C0">
        <w:rPr>
          <w:rFonts w:ascii="GHEA Grapalat" w:hAnsi="GHEA Grapalat"/>
          <w:sz w:val="20"/>
          <w:szCs w:val="20"/>
        </w:rPr>
        <w:t>обращаться</w:t>
      </w:r>
      <w:r w:rsidRPr="004B72E3">
        <w:rPr>
          <w:rFonts w:ascii="GHEA Grapalat" w:hAnsi="GHEA Grapalat"/>
          <w:sz w:val="20"/>
          <w:szCs w:val="20"/>
          <w:lang w:val="es-ES"/>
        </w:rPr>
        <w:t xml:space="preserve"> </w:t>
      </w:r>
      <w:r w:rsidRPr="00BA41C0">
        <w:rPr>
          <w:rFonts w:ascii="GHEA Grapalat" w:hAnsi="GHEA Grapalat"/>
          <w:sz w:val="20"/>
          <w:szCs w:val="20"/>
        </w:rPr>
        <w:t>истец</w:t>
      </w:r>
      <w:r w:rsidRPr="004B72E3">
        <w:rPr>
          <w:rFonts w:ascii="GHEA Grapalat" w:hAnsi="GHEA Grapalat"/>
          <w:sz w:val="20"/>
          <w:szCs w:val="20"/>
          <w:lang w:val="es-ES"/>
        </w:rPr>
        <w:t xml:space="preserve"> </w:t>
      </w:r>
      <w:r w:rsidRPr="00BA41C0">
        <w:rPr>
          <w:rFonts w:ascii="GHEA Grapalat" w:hAnsi="GHEA Grapalat"/>
          <w:sz w:val="20"/>
          <w:szCs w:val="20"/>
        </w:rPr>
        <w:t>древности</w:t>
      </w:r>
      <w:r w:rsidRPr="004B72E3">
        <w:rPr>
          <w:rFonts w:ascii="GHEA Grapalat" w:hAnsi="GHEA Grapalat"/>
          <w:sz w:val="20"/>
          <w:szCs w:val="20"/>
          <w:lang w:val="es-ES"/>
        </w:rPr>
        <w:t xml:space="preserve"> </w:t>
      </w:r>
      <w:r w:rsidRPr="00BA41C0">
        <w:rPr>
          <w:rFonts w:ascii="GHEA Grapalat" w:hAnsi="GHEA Grapalat"/>
          <w:sz w:val="20"/>
          <w:szCs w:val="20"/>
        </w:rPr>
        <w:t>срок:</w:t>
      </w:r>
      <w:r w:rsidRPr="004B72E3">
        <w:rPr>
          <w:rFonts w:ascii="GHEA Grapalat" w:hAnsi="GHEA Grapalat"/>
          <w:sz w:val="20"/>
          <w:szCs w:val="20"/>
          <w:lang w:val="es-ES"/>
        </w:rPr>
        <w:t xml:space="preserve"> </w:t>
      </w:r>
      <w:r w:rsidRPr="00BA41C0">
        <w:rPr>
          <w:rFonts w:ascii="GHEA Grapalat" w:hAnsi="GHEA Grapalat"/>
          <w:sz w:val="20"/>
          <w:szCs w:val="20"/>
        </w:rPr>
        <w:t>кроме</w:t>
      </w:r>
      <w:r w:rsidRPr="004B72E3">
        <w:rPr>
          <w:rFonts w:ascii="GHEA Grapalat" w:hAnsi="GHEA Grapalat"/>
          <w:sz w:val="20"/>
          <w:szCs w:val="20"/>
          <w:lang w:val="es-ES"/>
        </w:rPr>
        <w:t xml:space="preserve"> 6 </w:t>
      </w:r>
      <w:r w:rsidRPr="00BA41C0">
        <w:rPr>
          <w:rFonts w:ascii="GHEA Grapalat" w:hAnsi="GHEA Grapalat"/>
          <w:sz w:val="20"/>
          <w:szCs w:val="20"/>
        </w:rPr>
        <w:t>Закона​</w:t>
      </w:r>
      <w:r w:rsidRPr="004B72E3">
        <w:rPr>
          <w:rFonts w:ascii="GHEA Grapalat" w:hAnsi="GHEA Grapalat"/>
          <w:sz w:val="20"/>
          <w:szCs w:val="20"/>
          <w:lang w:val="es-ES"/>
        </w:rPr>
        <w:t xml:space="preserve"> </w:t>
      </w:r>
      <w:r w:rsidRPr="00BA41C0">
        <w:rPr>
          <w:rFonts w:ascii="GHEA Grapalat" w:hAnsi="GHEA Grapalat"/>
          <w:sz w:val="20"/>
          <w:szCs w:val="20"/>
        </w:rPr>
        <w:t xml:space="preserve">Статья </w:t>
      </w:r>
      <w:r w:rsidRPr="004B72E3">
        <w:rPr>
          <w:rFonts w:ascii="GHEA Grapalat" w:hAnsi="GHEA Grapalat"/>
          <w:sz w:val="20"/>
          <w:szCs w:val="20"/>
          <w:lang w:val="es-ES"/>
        </w:rPr>
        <w:t xml:space="preserve">2 </w:t>
      </w:r>
      <w:r w:rsidRPr="00BA41C0">
        <w:rPr>
          <w:rFonts w:ascii="GHEA Grapalat" w:hAnsi="GHEA Grapalat"/>
          <w:sz w:val="20"/>
          <w:szCs w:val="20"/>
        </w:rPr>
        <w:t>частично</w:t>
      </w:r>
      <w:r w:rsidRPr="004B72E3">
        <w:rPr>
          <w:rFonts w:ascii="GHEA Grapalat" w:hAnsi="GHEA Grapalat"/>
          <w:sz w:val="20"/>
          <w:szCs w:val="20"/>
          <w:lang w:val="es-ES"/>
        </w:rPr>
        <w:t xml:space="preserve"> </w:t>
      </w:r>
      <w:r w:rsidRPr="00BA41C0">
        <w:rPr>
          <w:rFonts w:ascii="GHEA Grapalat" w:hAnsi="GHEA Grapalat"/>
          <w:sz w:val="20"/>
          <w:szCs w:val="20"/>
        </w:rPr>
        <w:t>запланировано</w:t>
      </w:r>
      <w:r w:rsidRPr="004B72E3">
        <w:rPr>
          <w:rFonts w:ascii="GHEA Grapalat" w:hAnsi="GHEA Grapalat"/>
          <w:sz w:val="20"/>
          <w:szCs w:val="20"/>
          <w:lang w:val="es-ES"/>
        </w:rPr>
        <w:t xml:space="preserve"> </w:t>
      </w:r>
      <w:r w:rsidRPr="00BA41C0">
        <w:rPr>
          <w:rFonts w:ascii="GHEA Grapalat" w:hAnsi="GHEA Grapalat"/>
          <w:sz w:val="20"/>
          <w:szCs w:val="20"/>
        </w:rPr>
        <w:t>решения</w:t>
      </w:r>
      <w:r w:rsidRPr="004B72E3">
        <w:rPr>
          <w:rFonts w:ascii="GHEA Grapalat" w:hAnsi="GHEA Grapalat"/>
          <w:sz w:val="20"/>
          <w:szCs w:val="20"/>
          <w:lang w:val="es-ES"/>
        </w:rPr>
        <w:t xml:space="preserve"> </w:t>
      </w:r>
      <w:r w:rsidRPr="00BA41C0">
        <w:rPr>
          <w:rFonts w:ascii="GHEA Grapalat" w:hAnsi="GHEA Grapalat"/>
          <w:sz w:val="20"/>
          <w:szCs w:val="20"/>
        </w:rPr>
        <w:t>обращаться</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контракт</w:t>
      </w:r>
      <w:r w:rsidRPr="004B72E3">
        <w:rPr>
          <w:rFonts w:ascii="GHEA Grapalat" w:hAnsi="GHEA Grapalat"/>
          <w:sz w:val="20"/>
          <w:szCs w:val="20"/>
          <w:lang w:val="es-ES"/>
        </w:rPr>
        <w:t xml:space="preserve"> </w:t>
      </w:r>
      <w:r w:rsidRPr="00BA41C0">
        <w:rPr>
          <w:rFonts w:ascii="GHEA Grapalat" w:hAnsi="GHEA Grapalat"/>
          <w:sz w:val="20"/>
          <w:szCs w:val="20"/>
        </w:rPr>
        <w:t>односторонний</w:t>
      </w:r>
      <w:r w:rsidRPr="004B72E3">
        <w:rPr>
          <w:rFonts w:ascii="GHEA Grapalat" w:hAnsi="GHEA Grapalat"/>
          <w:sz w:val="20"/>
          <w:szCs w:val="20"/>
          <w:lang w:val="es-ES"/>
        </w:rPr>
        <w:t xml:space="preserve"> </w:t>
      </w:r>
      <w:r w:rsidRPr="00BA41C0">
        <w:rPr>
          <w:rFonts w:ascii="GHEA Grapalat" w:hAnsi="GHEA Grapalat"/>
          <w:sz w:val="20"/>
          <w:szCs w:val="20"/>
        </w:rPr>
        <w:t>решить</w:t>
      </w:r>
      <w:r w:rsidRPr="004B72E3">
        <w:rPr>
          <w:rFonts w:ascii="GHEA Grapalat" w:hAnsi="GHEA Grapalat"/>
          <w:sz w:val="20"/>
          <w:szCs w:val="20"/>
          <w:lang w:val="es-ES"/>
        </w:rPr>
        <w:t xml:space="preserve"> </w:t>
      </w:r>
      <w:r w:rsidRPr="00BA41C0">
        <w:rPr>
          <w:rFonts w:ascii="GHEA Grapalat" w:hAnsi="GHEA Grapalat"/>
          <w:sz w:val="20"/>
          <w:szCs w:val="20"/>
        </w:rPr>
        <w:t>с</w:t>
      </w:r>
      <w:r w:rsidRPr="004B72E3">
        <w:rPr>
          <w:rFonts w:ascii="GHEA Grapalat" w:hAnsi="GHEA Grapalat"/>
          <w:sz w:val="20"/>
          <w:szCs w:val="20"/>
          <w:lang w:val="es-ES"/>
        </w:rPr>
        <w:t xml:space="preserve"> </w:t>
      </w:r>
      <w:r w:rsidRPr="00BA41C0">
        <w:rPr>
          <w:rFonts w:ascii="GHEA Grapalat" w:hAnsi="GHEA Grapalat"/>
          <w:sz w:val="20"/>
          <w:szCs w:val="20"/>
        </w:rPr>
        <w:t>подключен</w:t>
      </w:r>
      <w:r w:rsidRPr="004B72E3">
        <w:rPr>
          <w:rFonts w:ascii="GHEA Grapalat" w:hAnsi="GHEA Grapalat"/>
          <w:sz w:val="20"/>
          <w:szCs w:val="20"/>
          <w:lang w:val="es-ES"/>
        </w:rPr>
        <w:t xml:space="preserve"> </w:t>
      </w:r>
      <w:r w:rsidRPr="00BA41C0">
        <w:rPr>
          <w:rFonts w:ascii="GHEA Grapalat" w:hAnsi="GHEA Grapalat"/>
          <w:sz w:val="20"/>
          <w:szCs w:val="20"/>
        </w:rPr>
        <w:t xml:space="preserve">споры </w:t>
      </w:r>
      <w:r w:rsidRPr="004B72E3">
        <w:rPr>
          <w:rFonts w:ascii="GHEA Grapalat" w:hAnsi="GHEA Grapalat"/>
          <w:sz w:val="20"/>
          <w:szCs w:val="20"/>
          <w:lang w:val="es-ES"/>
        </w:rPr>
        <w:t xml:space="preserve">, </w:t>
      </w:r>
      <w:r w:rsidRPr="00BA41C0">
        <w:rPr>
          <w:rFonts w:ascii="GHEA Grapalat" w:hAnsi="GHEA Grapalat"/>
          <w:sz w:val="20"/>
          <w:szCs w:val="20"/>
        </w:rPr>
        <w:t>которые</w:t>
      </w:r>
      <w:r w:rsidRPr="004B72E3">
        <w:rPr>
          <w:rFonts w:ascii="GHEA Grapalat" w:hAnsi="GHEA Grapalat"/>
          <w:sz w:val="20"/>
          <w:szCs w:val="20"/>
          <w:lang w:val="es-ES"/>
        </w:rPr>
        <w:t xml:space="preserve"> </w:t>
      </w:r>
      <w:r w:rsidRPr="00BA41C0">
        <w:rPr>
          <w:rFonts w:ascii="GHEA Grapalat" w:hAnsi="GHEA Grapalat"/>
          <w:sz w:val="20"/>
          <w:szCs w:val="20"/>
        </w:rPr>
        <w:t>случай</w:t>
      </w:r>
      <w:r w:rsidRPr="004B72E3">
        <w:rPr>
          <w:rFonts w:ascii="GHEA Grapalat" w:hAnsi="GHEA Grapalat"/>
          <w:sz w:val="20"/>
          <w:szCs w:val="20"/>
          <w:lang w:val="es-ES"/>
        </w:rPr>
        <w:t xml:space="preserve"> </w:t>
      </w:r>
      <w:r w:rsidRPr="00BA41C0">
        <w:rPr>
          <w:rFonts w:ascii="GHEA Grapalat" w:hAnsi="GHEA Grapalat"/>
          <w:sz w:val="20"/>
          <w:szCs w:val="20"/>
        </w:rPr>
        <w:t>истец</w:t>
      </w:r>
      <w:r w:rsidRPr="004B72E3">
        <w:rPr>
          <w:rFonts w:ascii="GHEA Grapalat" w:hAnsi="GHEA Grapalat"/>
          <w:sz w:val="20"/>
          <w:szCs w:val="20"/>
          <w:lang w:val="es-ES"/>
        </w:rPr>
        <w:t xml:space="preserve"> </w:t>
      </w:r>
      <w:r w:rsidRPr="00BA41C0">
        <w:rPr>
          <w:rFonts w:ascii="GHEA Grapalat" w:hAnsi="GHEA Grapalat"/>
          <w:sz w:val="20"/>
          <w:szCs w:val="20"/>
        </w:rPr>
        <w:t>древности</w:t>
      </w:r>
      <w:r w:rsidRPr="004B72E3">
        <w:rPr>
          <w:rFonts w:ascii="GHEA Grapalat" w:hAnsi="GHEA Grapalat"/>
          <w:sz w:val="20"/>
          <w:szCs w:val="20"/>
          <w:lang w:val="es-ES"/>
        </w:rPr>
        <w:t xml:space="preserve"> </w:t>
      </w:r>
      <w:r w:rsidRPr="00BA41C0">
        <w:rPr>
          <w:rFonts w:ascii="GHEA Grapalat" w:hAnsi="GHEA Grapalat"/>
          <w:sz w:val="20"/>
          <w:szCs w:val="20"/>
        </w:rPr>
        <w:t>период</w:t>
      </w:r>
      <w:r w:rsidRPr="004B72E3">
        <w:rPr>
          <w:rFonts w:ascii="GHEA Grapalat" w:hAnsi="GHEA Grapalat"/>
          <w:sz w:val="20"/>
          <w:szCs w:val="20"/>
          <w:lang w:val="es-ES"/>
        </w:rPr>
        <w:t xml:space="preserve"> </w:t>
      </w:r>
      <w:r w:rsidRPr="00BA41C0">
        <w:rPr>
          <w:rFonts w:ascii="GHEA Grapalat" w:hAnsi="GHEA Grapalat"/>
          <w:sz w:val="20"/>
          <w:szCs w:val="20"/>
        </w:rPr>
        <w:t>тридцать</w:t>
      </w:r>
      <w:r w:rsidRPr="004B72E3">
        <w:rPr>
          <w:rFonts w:ascii="GHEA Grapalat" w:hAnsi="GHEA Grapalat"/>
          <w:sz w:val="20"/>
          <w:szCs w:val="20"/>
          <w:lang w:val="es-ES"/>
        </w:rPr>
        <w:t xml:space="preserve"> </w:t>
      </w:r>
      <w:r w:rsidRPr="00BA41C0">
        <w:rPr>
          <w:rFonts w:ascii="GHEA Grapalat" w:hAnsi="GHEA Grapalat"/>
          <w:sz w:val="20"/>
          <w:szCs w:val="20"/>
        </w:rPr>
        <w:t>календарь</w:t>
      </w:r>
      <w:r w:rsidRPr="004B72E3">
        <w:rPr>
          <w:rFonts w:ascii="GHEA Grapalat" w:hAnsi="GHEA Grapalat"/>
          <w:sz w:val="20"/>
          <w:szCs w:val="20"/>
          <w:lang w:val="es-ES"/>
        </w:rPr>
        <w:t xml:space="preserve"> </w:t>
      </w:r>
      <w:r w:rsidRPr="00BA41C0">
        <w:rPr>
          <w:rFonts w:ascii="GHEA Grapalat" w:hAnsi="GHEA Grapalat"/>
          <w:sz w:val="20"/>
          <w:szCs w:val="20"/>
        </w:rPr>
        <w:t>день</w:t>
      </w:r>
      <w:r w:rsidRPr="004B72E3">
        <w:rPr>
          <w:rFonts w:ascii="GHEA Grapalat" w:hAnsi="GHEA Grapalat"/>
          <w:sz w:val="20"/>
          <w:szCs w:val="20"/>
          <w:lang w:val="es-ES"/>
        </w:rPr>
        <w:t xml:space="preserve"> </w:t>
      </w:r>
      <w:r w:rsidRPr="00BA41C0">
        <w:rPr>
          <w:rFonts w:ascii="GHEA Grapalat" w:hAnsi="GHEA Grapalat"/>
          <w:sz w:val="20"/>
          <w:szCs w:val="20"/>
        </w:rPr>
        <w:t>есть</w:t>
      </w:r>
    </w:p>
    <w:p w14:paraId="1F787A00"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5 </w:t>
      </w:r>
      <w:r w:rsidRPr="004B72E3">
        <w:rPr>
          <w:rFonts w:ascii="Cambria Math" w:hAnsi="Cambria Math" w:cs="Cambria Math"/>
          <w:sz w:val="20"/>
          <w:szCs w:val="20"/>
          <w:lang w:val="es-ES"/>
        </w:rPr>
        <w:t xml:space="preserve">. </w:t>
      </w:r>
      <w:r w:rsidRPr="00BA41C0">
        <w:rPr>
          <w:rFonts w:ascii="GHEA Grapalat" w:hAnsi="GHEA Grapalat" w:cs="GHEA Grapalat"/>
          <w:sz w:val="20"/>
          <w:szCs w:val="20"/>
        </w:rPr>
        <w:t>Подарок</w:t>
      </w:r>
      <w:r w:rsidRPr="004B72E3">
        <w:rPr>
          <w:rFonts w:ascii="GHEA Grapalat" w:hAnsi="GHEA Grapalat"/>
          <w:sz w:val="20"/>
          <w:szCs w:val="20"/>
          <w:lang w:val="es-ES"/>
        </w:rPr>
        <w:t xml:space="preserve"> </w:t>
      </w:r>
      <w:r w:rsidRPr="00BA41C0">
        <w:rPr>
          <w:rFonts w:ascii="GHEA Grapalat" w:hAnsi="GHEA Grapalat" w:cs="GHEA Grapalat"/>
          <w:sz w:val="20"/>
          <w:szCs w:val="20"/>
        </w:rPr>
        <w:t>процедуры</w:t>
      </w:r>
      <w:r w:rsidRPr="004B72E3">
        <w:rPr>
          <w:rFonts w:ascii="GHEA Grapalat" w:hAnsi="GHEA Grapalat"/>
          <w:sz w:val="20"/>
          <w:szCs w:val="20"/>
          <w:lang w:val="es-ES"/>
        </w:rPr>
        <w:t xml:space="preserve"> </w:t>
      </w:r>
      <w:r w:rsidRPr="00BA41C0">
        <w:rPr>
          <w:rFonts w:ascii="GHEA Grapalat" w:hAnsi="GHEA Grapalat" w:cs="GHEA Grapalat"/>
          <w:sz w:val="20"/>
          <w:szCs w:val="20"/>
        </w:rPr>
        <w:t>с</w:t>
      </w:r>
      <w:r w:rsidRPr="004B72E3">
        <w:rPr>
          <w:rFonts w:ascii="GHEA Grapalat" w:hAnsi="GHEA Grapalat"/>
          <w:sz w:val="20"/>
          <w:szCs w:val="20"/>
          <w:lang w:val="es-ES"/>
        </w:rPr>
        <w:t xml:space="preserve"> </w:t>
      </w:r>
      <w:r w:rsidRPr="00BA41C0">
        <w:rPr>
          <w:rFonts w:ascii="GHEA Grapalat" w:hAnsi="GHEA Grapalat" w:cs="GHEA Grapalat"/>
          <w:sz w:val="20"/>
          <w:szCs w:val="20"/>
        </w:rPr>
        <w:t>подключен</w:t>
      </w:r>
      <w:r w:rsidRPr="004B72E3">
        <w:rPr>
          <w:rFonts w:ascii="GHEA Grapalat" w:hAnsi="GHEA Grapalat"/>
          <w:sz w:val="20"/>
          <w:szCs w:val="20"/>
          <w:lang w:val="es-ES"/>
        </w:rPr>
        <w:t xml:space="preserve"> </w:t>
      </w:r>
      <w:r w:rsidRPr="00BA41C0">
        <w:rPr>
          <w:rFonts w:ascii="GHEA Grapalat" w:hAnsi="GHEA Grapalat" w:cs="GHEA Grapalat"/>
          <w:sz w:val="20"/>
          <w:szCs w:val="20"/>
        </w:rPr>
        <w:t>споры</w:t>
      </w:r>
      <w:r w:rsidRPr="004B72E3">
        <w:rPr>
          <w:rFonts w:ascii="GHEA Grapalat" w:hAnsi="GHEA Grapalat"/>
          <w:sz w:val="20"/>
          <w:szCs w:val="20"/>
          <w:lang w:val="es-ES"/>
        </w:rPr>
        <w:t xml:space="preserve"> </w:t>
      </w:r>
      <w:r w:rsidRPr="00BA41C0">
        <w:rPr>
          <w:rFonts w:ascii="GHEA Grapalat" w:hAnsi="GHEA Grapalat"/>
          <w:sz w:val="20"/>
          <w:szCs w:val="20"/>
        </w:rPr>
        <w:t>исследуется</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решается</w:t>
      </w:r>
      <w:r w:rsidRPr="004B72E3">
        <w:rPr>
          <w:rFonts w:ascii="GHEA Grapalat" w:hAnsi="GHEA Grapalat"/>
          <w:sz w:val="20"/>
          <w:szCs w:val="20"/>
          <w:lang w:val="es-ES"/>
        </w:rPr>
        <w:t xml:space="preserve"> </w:t>
      </w:r>
      <w:r w:rsidRPr="00BA41C0">
        <w:rPr>
          <w:rFonts w:ascii="GHEA Grapalat" w:hAnsi="GHEA Grapalat"/>
          <w:sz w:val="20"/>
          <w:szCs w:val="20"/>
        </w:rPr>
        <w:t>являются</w:t>
      </w:r>
      <w:r w:rsidRPr="004B72E3">
        <w:rPr>
          <w:rFonts w:ascii="GHEA Grapalat" w:hAnsi="GHEA Grapalat"/>
          <w:sz w:val="20"/>
          <w:szCs w:val="20"/>
          <w:lang w:val="es-ES"/>
        </w:rPr>
        <w:t xml:space="preserve"> </w:t>
      </w:r>
      <w:r w:rsidRPr="00BA41C0">
        <w:rPr>
          <w:rFonts w:ascii="GHEA Grapalat" w:hAnsi="GHEA Grapalat"/>
          <w:sz w:val="20"/>
          <w:szCs w:val="20"/>
        </w:rPr>
        <w:t>Ереван</w:t>
      </w:r>
      <w:r w:rsidRPr="004B72E3">
        <w:rPr>
          <w:rFonts w:ascii="GHEA Grapalat" w:hAnsi="GHEA Grapalat"/>
          <w:sz w:val="20"/>
          <w:szCs w:val="20"/>
          <w:lang w:val="es-ES"/>
        </w:rPr>
        <w:t xml:space="preserve"> </w:t>
      </w:r>
      <w:r w:rsidRPr="00BA41C0">
        <w:rPr>
          <w:rFonts w:ascii="GHEA Grapalat" w:hAnsi="GHEA Grapalat"/>
          <w:sz w:val="20"/>
          <w:szCs w:val="20"/>
        </w:rPr>
        <w:t>города</w:t>
      </w:r>
      <w:r w:rsidRPr="004B72E3">
        <w:rPr>
          <w:rFonts w:ascii="GHEA Grapalat" w:hAnsi="GHEA Grapalat"/>
          <w:sz w:val="20"/>
          <w:szCs w:val="20"/>
          <w:lang w:val="es-ES"/>
        </w:rPr>
        <w:t xml:space="preserve"> </w:t>
      </w:r>
      <w:r w:rsidRPr="00BA41C0">
        <w:rPr>
          <w:rFonts w:ascii="GHEA Grapalat" w:hAnsi="GHEA Grapalat"/>
          <w:sz w:val="20"/>
          <w:szCs w:val="20"/>
        </w:rPr>
        <w:t>первый</w:t>
      </w:r>
      <w:r w:rsidRPr="004B72E3">
        <w:rPr>
          <w:rFonts w:ascii="GHEA Grapalat" w:hAnsi="GHEA Grapalat"/>
          <w:sz w:val="20"/>
          <w:szCs w:val="20"/>
          <w:lang w:val="es-ES"/>
        </w:rPr>
        <w:t xml:space="preserve"> </w:t>
      </w:r>
      <w:r w:rsidRPr="00BA41C0">
        <w:rPr>
          <w:rFonts w:ascii="GHEA Grapalat" w:hAnsi="GHEA Grapalat"/>
          <w:sz w:val="20"/>
          <w:szCs w:val="20"/>
        </w:rPr>
        <w:t>суда</w:t>
      </w:r>
      <w:r w:rsidRPr="004B72E3">
        <w:rPr>
          <w:rFonts w:ascii="GHEA Grapalat" w:hAnsi="GHEA Grapalat"/>
          <w:sz w:val="20"/>
          <w:szCs w:val="20"/>
          <w:lang w:val="es-ES"/>
        </w:rPr>
        <w:t xml:space="preserve"> </w:t>
      </w:r>
      <w:r w:rsidRPr="00BA41C0">
        <w:rPr>
          <w:rFonts w:ascii="GHEA Grapalat" w:hAnsi="GHEA Grapalat"/>
          <w:sz w:val="20"/>
          <w:szCs w:val="20"/>
        </w:rPr>
        <w:t>общий</w:t>
      </w:r>
      <w:r w:rsidRPr="004B72E3">
        <w:rPr>
          <w:rFonts w:ascii="GHEA Grapalat" w:hAnsi="GHEA Grapalat"/>
          <w:sz w:val="20"/>
          <w:szCs w:val="20"/>
          <w:lang w:val="es-ES"/>
        </w:rPr>
        <w:t xml:space="preserve"> </w:t>
      </w:r>
      <w:r w:rsidRPr="00BA41C0">
        <w:rPr>
          <w:rFonts w:ascii="GHEA Grapalat" w:hAnsi="GHEA Grapalat"/>
          <w:sz w:val="20"/>
          <w:szCs w:val="20"/>
        </w:rPr>
        <w:t>юрисдикция</w:t>
      </w:r>
      <w:r w:rsidRPr="004B72E3">
        <w:rPr>
          <w:rFonts w:ascii="GHEA Grapalat" w:hAnsi="GHEA Grapalat"/>
          <w:sz w:val="20"/>
          <w:szCs w:val="20"/>
          <w:lang w:val="es-ES"/>
        </w:rPr>
        <w:t xml:space="preserve"> </w:t>
      </w:r>
      <w:r w:rsidRPr="00BA41C0">
        <w:rPr>
          <w:rFonts w:ascii="GHEA Grapalat" w:hAnsi="GHEA Grapalat"/>
          <w:sz w:val="20"/>
          <w:szCs w:val="20"/>
        </w:rPr>
        <w:t>в суде</w:t>
      </w:r>
      <w:r w:rsidRPr="004B72E3">
        <w:rPr>
          <w:rFonts w:ascii="GHEA Grapalat" w:hAnsi="GHEA Grapalat"/>
          <w:sz w:val="20"/>
          <w:szCs w:val="20"/>
          <w:lang w:val="es-ES"/>
        </w:rPr>
        <w:t xml:space="preserve"> </w:t>
      </w:r>
      <w:r w:rsidRPr="00BA41C0">
        <w:rPr>
          <w:rFonts w:ascii="GHEA Grapalat" w:hAnsi="GHEA Grapalat"/>
          <w:sz w:val="20"/>
          <w:szCs w:val="20"/>
        </w:rPr>
        <w:t>претензия</w:t>
      </w:r>
      <w:r w:rsidRPr="004B72E3">
        <w:rPr>
          <w:rFonts w:ascii="GHEA Grapalat" w:hAnsi="GHEA Grapalat"/>
          <w:sz w:val="20"/>
          <w:szCs w:val="20"/>
          <w:lang w:val="es-ES"/>
        </w:rPr>
        <w:t xml:space="preserve"> </w:t>
      </w:r>
      <w:r w:rsidRPr="00BA41C0">
        <w:rPr>
          <w:rFonts w:ascii="GHEA Grapalat" w:hAnsi="GHEA Grapalat"/>
          <w:sz w:val="20"/>
          <w:szCs w:val="20"/>
        </w:rPr>
        <w:t>разбирательство</w:t>
      </w:r>
      <w:r w:rsidRPr="004B72E3">
        <w:rPr>
          <w:rFonts w:ascii="GHEA Grapalat" w:hAnsi="GHEA Grapalat"/>
          <w:sz w:val="20"/>
          <w:szCs w:val="20"/>
          <w:lang w:val="es-ES"/>
        </w:rPr>
        <w:t xml:space="preserve"> </w:t>
      </w:r>
      <w:r w:rsidRPr="00BA41C0">
        <w:rPr>
          <w:rFonts w:ascii="GHEA Grapalat" w:hAnsi="GHEA Grapalat"/>
          <w:sz w:val="20"/>
          <w:szCs w:val="20"/>
        </w:rPr>
        <w:t>от принятия</w:t>
      </w:r>
      <w:r w:rsidRPr="004B72E3">
        <w:rPr>
          <w:rFonts w:ascii="GHEA Grapalat" w:hAnsi="GHEA Grapalat"/>
          <w:sz w:val="20"/>
          <w:szCs w:val="20"/>
          <w:lang w:val="es-ES"/>
        </w:rPr>
        <w:t xml:space="preserve"> </w:t>
      </w:r>
      <w:r w:rsidRPr="00BA41C0">
        <w:rPr>
          <w:rFonts w:ascii="GHEA Grapalat" w:hAnsi="GHEA Grapalat"/>
          <w:sz w:val="20"/>
          <w:szCs w:val="20"/>
        </w:rPr>
        <w:t>после</w:t>
      </w:r>
      <w:r w:rsidRPr="004B72E3">
        <w:rPr>
          <w:rFonts w:ascii="GHEA Grapalat" w:hAnsi="GHEA Grapalat"/>
          <w:sz w:val="20"/>
          <w:szCs w:val="20"/>
          <w:lang w:val="es-ES"/>
        </w:rPr>
        <w:t xml:space="preserve"> </w:t>
      </w:r>
      <w:r w:rsidRPr="00BA41C0">
        <w:rPr>
          <w:rFonts w:ascii="GHEA Grapalat" w:hAnsi="GHEA Grapalat"/>
          <w:sz w:val="20"/>
          <w:szCs w:val="20"/>
        </w:rPr>
        <w:t>тридцать</w:t>
      </w:r>
      <w:r w:rsidRPr="004B72E3">
        <w:rPr>
          <w:rFonts w:ascii="GHEA Grapalat" w:hAnsi="GHEA Grapalat"/>
          <w:sz w:val="20"/>
          <w:szCs w:val="20"/>
          <w:lang w:val="es-ES"/>
        </w:rPr>
        <w:t xml:space="preserve"> </w:t>
      </w:r>
      <w:r w:rsidRPr="00BA41C0">
        <w:rPr>
          <w:rFonts w:ascii="GHEA Grapalat" w:hAnsi="GHEA Grapalat"/>
          <w:sz w:val="20"/>
          <w:szCs w:val="20"/>
        </w:rPr>
        <w:t>дня</w:t>
      </w:r>
      <w:r w:rsidRPr="004B72E3">
        <w:rPr>
          <w:rFonts w:ascii="GHEA Grapalat" w:hAnsi="GHEA Grapalat"/>
          <w:sz w:val="20"/>
          <w:szCs w:val="20"/>
          <w:lang w:val="es-ES"/>
        </w:rPr>
        <w:t xml:space="preserve"> </w:t>
      </w:r>
      <w:r w:rsidRPr="00BA41C0">
        <w:rPr>
          <w:rFonts w:ascii="GHEA Grapalat" w:hAnsi="GHEA Grapalat"/>
          <w:sz w:val="20"/>
          <w:szCs w:val="20"/>
        </w:rPr>
        <w:t>во время суда</w:t>
      </w:r>
      <w:r w:rsidRPr="004B72E3">
        <w:rPr>
          <w:rFonts w:ascii="GHEA Grapalat" w:hAnsi="GHEA Grapalat"/>
          <w:sz w:val="20"/>
          <w:szCs w:val="20"/>
          <w:lang w:val="es-ES"/>
        </w:rPr>
        <w:t xml:space="preserve"> </w:t>
      </w:r>
      <w:r w:rsidRPr="00BA41C0">
        <w:rPr>
          <w:rFonts w:ascii="GHEA Grapalat" w:hAnsi="GHEA Grapalat"/>
          <w:sz w:val="20"/>
          <w:szCs w:val="20"/>
        </w:rPr>
        <w:t>аргументированный</w:t>
      </w:r>
      <w:r w:rsidRPr="004B72E3">
        <w:rPr>
          <w:rFonts w:ascii="GHEA Grapalat" w:hAnsi="GHEA Grapalat"/>
          <w:sz w:val="20"/>
          <w:szCs w:val="20"/>
          <w:lang w:val="es-ES"/>
        </w:rPr>
        <w:t xml:space="preserve"> </w:t>
      </w:r>
      <w:r w:rsidRPr="00BA41C0">
        <w:rPr>
          <w:rFonts w:ascii="GHEA Grapalat" w:hAnsi="GHEA Grapalat"/>
          <w:sz w:val="20"/>
          <w:szCs w:val="20"/>
        </w:rPr>
        <w:t>по решению</w:t>
      </w:r>
      <w:r w:rsidRPr="004B72E3">
        <w:rPr>
          <w:rFonts w:ascii="GHEA Grapalat" w:hAnsi="GHEA Grapalat"/>
          <w:sz w:val="20"/>
          <w:szCs w:val="20"/>
          <w:lang w:val="es-ES"/>
        </w:rPr>
        <w:t xml:space="preserve"> </w:t>
      </w:r>
      <w:r w:rsidRPr="00BA41C0">
        <w:rPr>
          <w:rFonts w:ascii="GHEA Grapalat" w:hAnsi="GHEA Grapalat"/>
          <w:sz w:val="20"/>
          <w:szCs w:val="20"/>
        </w:rPr>
        <w:t>настоящим</w:t>
      </w:r>
      <w:r w:rsidRPr="004B72E3">
        <w:rPr>
          <w:rFonts w:ascii="GHEA Grapalat" w:hAnsi="GHEA Grapalat"/>
          <w:sz w:val="20"/>
          <w:szCs w:val="20"/>
          <w:lang w:val="es-ES"/>
        </w:rPr>
        <w:t xml:space="preserve"> </w:t>
      </w:r>
      <w:r w:rsidRPr="00BA41C0">
        <w:rPr>
          <w:rFonts w:ascii="GHEA Grapalat" w:hAnsi="GHEA Grapalat"/>
          <w:sz w:val="20"/>
          <w:szCs w:val="20"/>
        </w:rPr>
        <w:t>частично</w:t>
      </w:r>
      <w:r w:rsidRPr="004B72E3">
        <w:rPr>
          <w:rFonts w:ascii="GHEA Grapalat" w:hAnsi="GHEA Grapalat"/>
          <w:sz w:val="20"/>
          <w:szCs w:val="20"/>
          <w:lang w:val="es-ES"/>
        </w:rPr>
        <w:t xml:space="preserve"> </w:t>
      </w:r>
      <w:r w:rsidRPr="00BA41C0">
        <w:rPr>
          <w:rFonts w:ascii="GHEA Grapalat" w:hAnsi="GHEA Grapalat"/>
          <w:sz w:val="20"/>
          <w:szCs w:val="20"/>
        </w:rPr>
        <w:t>запланировано</w:t>
      </w:r>
      <w:r w:rsidRPr="004B72E3">
        <w:rPr>
          <w:rFonts w:ascii="GHEA Grapalat" w:hAnsi="GHEA Grapalat"/>
          <w:sz w:val="20"/>
          <w:szCs w:val="20"/>
          <w:lang w:val="es-ES"/>
        </w:rPr>
        <w:t xml:space="preserve"> </w:t>
      </w:r>
      <w:r w:rsidRPr="00BA41C0">
        <w:rPr>
          <w:rFonts w:ascii="GHEA Grapalat" w:hAnsi="GHEA Grapalat"/>
          <w:sz w:val="20"/>
          <w:szCs w:val="20"/>
        </w:rPr>
        <w:t>период</w:t>
      </w:r>
      <w:r w:rsidRPr="004B72E3">
        <w:rPr>
          <w:rFonts w:ascii="GHEA Grapalat" w:hAnsi="GHEA Grapalat"/>
          <w:sz w:val="20"/>
          <w:szCs w:val="20"/>
          <w:lang w:val="es-ES"/>
        </w:rPr>
        <w:t xml:space="preserve"> </w:t>
      </w:r>
      <w:r w:rsidRPr="00BA41C0">
        <w:rPr>
          <w:rFonts w:ascii="GHEA Grapalat" w:hAnsi="GHEA Grapalat"/>
          <w:sz w:val="20"/>
          <w:szCs w:val="20"/>
        </w:rPr>
        <w:t>может</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быть продлен</w:t>
      </w:r>
      <w:r w:rsidRPr="004B72E3">
        <w:rPr>
          <w:rFonts w:ascii="GHEA Grapalat" w:hAnsi="GHEA Grapalat"/>
          <w:sz w:val="20"/>
          <w:szCs w:val="20"/>
          <w:lang w:val="es-ES"/>
        </w:rPr>
        <w:t xml:space="preserve"> </w:t>
      </w:r>
      <w:r w:rsidRPr="00BA41C0">
        <w:rPr>
          <w:rFonts w:ascii="GHEA Grapalat" w:hAnsi="GHEA Grapalat"/>
          <w:sz w:val="20"/>
          <w:szCs w:val="20"/>
        </w:rPr>
        <w:t>один</w:t>
      </w:r>
      <w:r w:rsidRPr="004B72E3">
        <w:rPr>
          <w:rFonts w:ascii="GHEA Grapalat" w:hAnsi="GHEA Grapalat"/>
          <w:sz w:val="20"/>
          <w:szCs w:val="20"/>
          <w:lang w:val="es-ES"/>
        </w:rPr>
        <w:t xml:space="preserve"> </w:t>
      </w:r>
      <w:r w:rsidRPr="00BA41C0">
        <w:rPr>
          <w:rFonts w:ascii="GHEA Grapalat" w:hAnsi="GHEA Grapalat"/>
          <w:sz w:val="20"/>
          <w:szCs w:val="20"/>
        </w:rPr>
        <w:t xml:space="preserve">раз </w:t>
      </w:r>
      <w:r w:rsidRPr="004B72E3">
        <w:rPr>
          <w:rFonts w:ascii="GHEA Grapalat" w:hAnsi="GHEA Grapalat"/>
          <w:sz w:val="20"/>
          <w:szCs w:val="20"/>
          <w:lang w:val="es-ES"/>
        </w:rPr>
        <w:t xml:space="preserve">, пока </w:t>
      </w:r>
      <w:r w:rsidRPr="00BA41C0">
        <w:rPr>
          <w:rFonts w:ascii="GHEA Grapalat" w:hAnsi="GHEA Grapalat"/>
          <w:sz w:val="20"/>
          <w:szCs w:val="20"/>
        </w:rPr>
        <w:t>десять</w:t>
      </w:r>
      <w:r w:rsidRPr="004B72E3">
        <w:rPr>
          <w:rFonts w:ascii="GHEA Grapalat" w:hAnsi="GHEA Grapalat"/>
          <w:sz w:val="20"/>
          <w:szCs w:val="20"/>
          <w:lang w:val="es-ES"/>
        </w:rPr>
        <w:t xml:space="preserve"> </w:t>
      </w:r>
      <w:r w:rsidRPr="00BA41C0">
        <w:rPr>
          <w:rFonts w:ascii="GHEA Grapalat" w:hAnsi="GHEA Grapalat"/>
          <w:sz w:val="20"/>
          <w:szCs w:val="20"/>
        </w:rPr>
        <w:t>календарь</w:t>
      </w:r>
      <w:r w:rsidRPr="004B72E3">
        <w:rPr>
          <w:rFonts w:ascii="GHEA Grapalat" w:hAnsi="GHEA Grapalat"/>
          <w:sz w:val="20"/>
          <w:szCs w:val="20"/>
          <w:lang w:val="es-ES"/>
        </w:rPr>
        <w:t xml:space="preserve"> </w:t>
      </w:r>
      <w:r w:rsidRPr="00BA41C0">
        <w:rPr>
          <w:rFonts w:ascii="GHEA Grapalat" w:hAnsi="GHEA Grapalat"/>
          <w:sz w:val="20"/>
          <w:szCs w:val="20"/>
        </w:rPr>
        <w:t>днем</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Суд</w:t>
      </w:r>
      <w:r w:rsidRPr="004B72E3">
        <w:rPr>
          <w:rFonts w:ascii="GHEA Grapalat" w:hAnsi="GHEA Grapalat"/>
          <w:sz w:val="20"/>
          <w:szCs w:val="20"/>
          <w:lang w:val="es-ES"/>
        </w:rPr>
        <w:t xml:space="preserve"> </w:t>
      </w:r>
      <w:r w:rsidRPr="00BA41C0">
        <w:rPr>
          <w:rFonts w:ascii="GHEA Grapalat" w:hAnsi="GHEA Grapalat"/>
          <w:sz w:val="20"/>
          <w:szCs w:val="20"/>
        </w:rPr>
        <w:t>претензия</w:t>
      </w:r>
      <w:r w:rsidRPr="004B72E3">
        <w:rPr>
          <w:rFonts w:ascii="GHEA Grapalat" w:hAnsi="GHEA Grapalat"/>
          <w:sz w:val="20"/>
          <w:szCs w:val="20"/>
          <w:lang w:val="es-ES"/>
        </w:rPr>
        <w:t xml:space="preserve"> </w:t>
      </w:r>
      <w:r w:rsidRPr="00BA41C0">
        <w:rPr>
          <w:rFonts w:ascii="GHEA Grapalat" w:hAnsi="GHEA Grapalat"/>
          <w:sz w:val="20"/>
          <w:szCs w:val="20"/>
        </w:rPr>
        <w:t>разбирательство</w:t>
      </w:r>
      <w:r w:rsidRPr="004B72E3">
        <w:rPr>
          <w:rFonts w:ascii="GHEA Grapalat" w:hAnsi="GHEA Grapalat"/>
          <w:sz w:val="20"/>
          <w:szCs w:val="20"/>
          <w:lang w:val="es-ES"/>
        </w:rPr>
        <w:t xml:space="preserve"> </w:t>
      </w:r>
      <w:r w:rsidRPr="00BA41C0">
        <w:rPr>
          <w:rFonts w:ascii="GHEA Grapalat" w:hAnsi="GHEA Grapalat"/>
          <w:sz w:val="20"/>
          <w:szCs w:val="20"/>
        </w:rPr>
        <w:t>принять</w:t>
      </w:r>
      <w:r w:rsidRPr="004B72E3">
        <w:rPr>
          <w:rFonts w:ascii="GHEA Grapalat" w:hAnsi="GHEA Grapalat"/>
          <w:sz w:val="20"/>
          <w:szCs w:val="20"/>
          <w:lang w:val="es-ES"/>
        </w:rPr>
        <w:t xml:space="preserve"> </w:t>
      </w:r>
      <w:r w:rsidRPr="00BA41C0">
        <w:rPr>
          <w:rFonts w:ascii="GHEA Grapalat" w:hAnsi="GHEA Grapalat"/>
          <w:sz w:val="20"/>
          <w:szCs w:val="20"/>
        </w:rPr>
        <w:t>вопрос</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это</w:t>
      </w:r>
      <w:r w:rsidRPr="004B72E3">
        <w:rPr>
          <w:rFonts w:ascii="GHEA Grapalat" w:hAnsi="GHEA Grapalat"/>
          <w:sz w:val="20"/>
          <w:szCs w:val="20"/>
          <w:lang w:val="es-ES"/>
        </w:rPr>
        <w:t xml:space="preserve"> </w:t>
      </w:r>
      <w:r w:rsidRPr="00BA41C0">
        <w:rPr>
          <w:rFonts w:ascii="GHEA Grapalat" w:hAnsi="GHEA Grapalat"/>
          <w:sz w:val="20"/>
          <w:szCs w:val="20"/>
        </w:rPr>
        <w:t>от подачи</w:t>
      </w:r>
      <w:r w:rsidRPr="004B72E3">
        <w:rPr>
          <w:rFonts w:ascii="GHEA Grapalat" w:hAnsi="GHEA Grapalat"/>
          <w:sz w:val="20"/>
          <w:szCs w:val="20"/>
          <w:lang w:val="es-ES"/>
        </w:rPr>
        <w:t xml:space="preserve"> </w:t>
      </w:r>
      <w:r w:rsidRPr="00BA41C0">
        <w:rPr>
          <w:rFonts w:ascii="GHEA Grapalat" w:hAnsi="GHEA Grapalat"/>
          <w:sz w:val="20"/>
          <w:szCs w:val="20"/>
        </w:rPr>
        <w:t>после</w:t>
      </w:r>
      <w:r w:rsidRPr="004B72E3">
        <w:rPr>
          <w:rFonts w:ascii="GHEA Grapalat" w:hAnsi="GHEA Grapalat"/>
          <w:sz w:val="20"/>
          <w:szCs w:val="20"/>
          <w:lang w:val="es-ES"/>
        </w:rPr>
        <w:t xml:space="preserve"> </w:t>
      </w:r>
      <w:r w:rsidRPr="00BA41C0">
        <w:rPr>
          <w:rFonts w:ascii="GHEA Grapalat" w:hAnsi="GHEA Grapalat"/>
          <w:sz w:val="20"/>
          <w:szCs w:val="20"/>
        </w:rPr>
        <w:t>три дня</w:t>
      </w:r>
      <w:r w:rsidRPr="004B72E3">
        <w:rPr>
          <w:rFonts w:ascii="GHEA Grapalat" w:hAnsi="GHEA Grapalat"/>
          <w:sz w:val="20"/>
          <w:szCs w:val="20"/>
          <w:lang w:val="es-ES"/>
        </w:rPr>
        <w:t xml:space="preserve"> </w:t>
      </w:r>
      <w:r w:rsidRPr="00BA41C0">
        <w:rPr>
          <w:rFonts w:ascii="GHEA Grapalat" w:hAnsi="GHEA Grapalat"/>
          <w:sz w:val="20"/>
          <w:szCs w:val="20"/>
        </w:rPr>
        <w:t xml:space="preserve">в срок </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Приложение</w:t>
      </w:r>
      <w:r w:rsidRPr="004B72E3">
        <w:rPr>
          <w:rFonts w:ascii="GHEA Grapalat" w:hAnsi="GHEA Grapalat"/>
          <w:sz w:val="20"/>
          <w:szCs w:val="20"/>
          <w:lang w:val="es-ES"/>
        </w:rPr>
        <w:t xml:space="preserve"> </w:t>
      </w:r>
      <w:r w:rsidRPr="00BA41C0">
        <w:rPr>
          <w:rFonts w:ascii="GHEA Grapalat" w:hAnsi="GHEA Grapalat"/>
          <w:sz w:val="20"/>
          <w:szCs w:val="20"/>
        </w:rPr>
        <w:t>разбирательство</w:t>
      </w:r>
      <w:r w:rsidRPr="004B72E3">
        <w:rPr>
          <w:rFonts w:ascii="GHEA Grapalat" w:hAnsi="GHEA Grapalat"/>
          <w:sz w:val="20"/>
          <w:szCs w:val="20"/>
          <w:lang w:val="es-ES"/>
        </w:rPr>
        <w:t xml:space="preserve"> </w:t>
      </w:r>
      <w:r w:rsidRPr="00BA41C0">
        <w:rPr>
          <w:rFonts w:ascii="GHEA Grapalat" w:hAnsi="GHEA Grapalat"/>
          <w:sz w:val="20"/>
          <w:szCs w:val="20"/>
        </w:rPr>
        <w:t>принять</w:t>
      </w:r>
      <w:r w:rsidRPr="004B72E3">
        <w:rPr>
          <w:rFonts w:ascii="GHEA Grapalat" w:hAnsi="GHEA Grapalat"/>
          <w:sz w:val="20"/>
          <w:szCs w:val="20"/>
          <w:lang w:val="es-ES"/>
        </w:rPr>
        <w:t xml:space="preserve"> </w:t>
      </w:r>
      <w:r w:rsidRPr="00BA41C0">
        <w:rPr>
          <w:rFonts w:ascii="GHEA Grapalat" w:hAnsi="GHEA Grapalat"/>
          <w:sz w:val="20"/>
          <w:szCs w:val="20"/>
        </w:rPr>
        <w:t>с</w:t>
      </w:r>
      <w:r w:rsidRPr="004B72E3">
        <w:rPr>
          <w:rFonts w:ascii="GHEA Grapalat" w:hAnsi="GHEA Grapalat"/>
          <w:sz w:val="20"/>
          <w:szCs w:val="20"/>
          <w:lang w:val="es-ES"/>
        </w:rPr>
        <w:t xml:space="preserve"> </w:t>
      </w:r>
      <w:r w:rsidRPr="00BA41C0">
        <w:rPr>
          <w:rFonts w:ascii="GHEA Grapalat" w:hAnsi="GHEA Grapalat"/>
          <w:sz w:val="20"/>
          <w:szCs w:val="20"/>
        </w:rPr>
        <w:t>в то же время</w:t>
      </w:r>
      <w:r w:rsidRPr="004B72E3">
        <w:rPr>
          <w:rFonts w:ascii="GHEA Grapalat" w:hAnsi="GHEA Grapalat"/>
          <w:sz w:val="20"/>
          <w:szCs w:val="20"/>
          <w:lang w:val="es-ES"/>
        </w:rPr>
        <w:t xml:space="preserve"> </w:t>
      </w:r>
      <w:r w:rsidRPr="00BA41C0">
        <w:rPr>
          <w:rFonts w:ascii="GHEA Grapalat" w:hAnsi="GHEA Grapalat"/>
          <w:sz w:val="20"/>
          <w:szCs w:val="20"/>
        </w:rPr>
        <w:t>суд</w:t>
      </w:r>
      <w:r w:rsidRPr="004B72E3">
        <w:rPr>
          <w:rFonts w:ascii="GHEA Grapalat" w:hAnsi="GHEA Grapalat"/>
          <w:sz w:val="20"/>
          <w:szCs w:val="20"/>
          <w:lang w:val="es-ES"/>
        </w:rPr>
        <w:t xml:space="preserve"> </w:t>
      </w:r>
      <w:r w:rsidRPr="00BA41C0">
        <w:rPr>
          <w:rFonts w:ascii="GHEA Grapalat" w:hAnsi="GHEA Grapalat"/>
          <w:sz w:val="20"/>
          <w:szCs w:val="20"/>
        </w:rPr>
        <w:t>делает</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от ответчика</w:t>
      </w:r>
      <w:r w:rsidRPr="004B72E3">
        <w:rPr>
          <w:rFonts w:ascii="GHEA Grapalat" w:hAnsi="GHEA Grapalat"/>
          <w:sz w:val="20"/>
          <w:szCs w:val="20"/>
          <w:lang w:val="es-ES"/>
        </w:rPr>
        <w:t xml:space="preserve"> </w:t>
      </w:r>
      <w:r w:rsidRPr="00BA41C0">
        <w:rPr>
          <w:rFonts w:ascii="GHEA Grapalat" w:hAnsi="GHEA Grapalat"/>
          <w:sz w:val="20"/>
          <w:szCs w:val="20"/>
        </w:rPr>
        <w:t>данный</w:t>
      </w:r>
      <w:r w:rsidRPr="004B72E3">
        <w:rPr>
          <w:rFonts w:ascii="GHEA Grapalat" w:hAnsi="GHEA Grapalat"/>
          <w:sz w:val="20"/>
          <w:szCs w:val="20"/>
          <w:lang w:val="es-ES"/>
        </w:rPr>
        <w:t xml:space="preserve"> </w:t>
      </w:r>
      <w:r w:rsidRPr="00BA41C0">
        <w:rPr>
          <w:rFonts w:ascii="GHEA Grapalat" w:hAnsi="GHEA Grapalat"/>
          <w:sz w:val="20"/>
          <w:szCs w:val="20"/>
        </w:rPr>
        <w:t>покупка</w:t>
      </w:r>
      <w:r w:rsidRPr="004B72E3">
        <w:rPr>
          <w:rFonts w:ascii="GHEA Grapalat" w:hAnsi="GHEA Grapalat"/>
          <w:sz w:val="20"/>
          <w:szCs w:val="20"/>
          <w:lang w:val="es-ES"/>
        </w:rPr>
        <w:t xml:space="preserve"> </w:t>
      </w:r>
      <w:r w:rsidRPr="00BA41C0">
        <w:rPr>
          <w:rFonts w:ascii="GHEA Grapalat" w:hAnsi="GHEA Grapalat"/>
          <w:sz w:val="20"/>
          <w:szCs w:val="20"/>
        </w:rPr>
        <w:t>процесс</w:t>
      </w:r>
      <w:r w:rsidRPr="004B72E3">
        <w:rPr>
          <w:rFonts w:ascii="GHEA Grapalat" w:hAnsi="GHEA Grapalat"/>
          <w:sz w:val="20"/>
          <w:szCs w:val="20"/>
          <w:lang w:val="es-ES"/>
        </w:rPr>
        <w:t xml:space="preserve"> </w:t>
      </w:r>
      <w:r w:rsidRPr="00BA41C0">
        <w:rPr>
          <w:rFonts w:ascii="GHEA Grapalat" w:hAnsi="GHEA Grapalat"/>
          <w:sz w:val="20"/>
          <w:szCs w:val="20"/>
        </w:rPr>
        <w:t>с</w:t>
      </w:r>
      <w:r w:rsidRPr="004B72E3">
        <w:rPr>
          <w:rFonts w:ascii="GHEA Grapalat" w:hAnsi="GHEA Grapalat"/>
          <w:sz w:val="20"/>
          <w:szCs w:val="20"/>
          <w:lang w:val="es-ES"/>
        </w:rPr>
        <w:t xml:space="preserve"> </w:t>
      </w:r>
      <w:r w:rsidRPr="00BA41C0">
        <w:rPr>
          <w:rFonts w:ascii="GHEA Grapalat" w:hAnsi="GHEA Grapalat"/>
          <w:sz w:val="20"/>
          <w:szCs w:val="20"/>
        </w:rPr>
        <w:t>подключен</w:t>
      </w:r>
      <w:r w:rsidRPr="004B72E3">
        <w:rPr>
          <w:rFonts w:ascii="GHEA Grapalat" w:hAnsi="GHEA Grapalat"/>
          <w:sz w:val="20"/>
          <w:szCs w:val="20"/>
          <w:lang w:val="es-ES"/>
        </w:rPr>
        <w:t xml:space="preserve"> </w:t>
      </w:r>
      <w:r w:rsidRPr="00BA41C0">
        <w:rPr>
          <w:rFonts w:ascii="GHEA Grapalat" w:hAnsi="GHEA Grapalat"/>
          <w:sz w:val="20"/>
          <w:szCs w:val="20"/>
        </w:rPr>
        <w:t>ответчика</w:t>
      </w:r>
      <w:r w:rsidRPr="004B72E3">
        <w:rPr>
          <w:rFonts w:ascii="GHEA Grapalat" w:hAnsi="GHEA Grapalat"/>
          <w:sz w:val="20"/>
          <w:szCs w:val="20"/>
          <w:lang w:val="es-ES"/>
        </w:rPr>
        <w:t xml:space="preserve"> </w:t>
      </w:r>
      <w:r w:rsidRPr="00BA41C0">
        <w:rPr>
          <w:rFonts w:ascii="GHEA Grapalat" w:hAnsi="GHEA Grapalat"/>
          <w:sz w:val="20"/>
          <w:szCs w:val="20"/>
        </w:rPr>
        <w:t>владения</w:t>
      </w:r>
      <w:r w:rsidRPr="004B72E3">
        <w:rPr>
          <w:rFonts w:ascii="GHEA Grapalat" w:hAnsi="GHEA Grapalat"/>
          <w:sz w:val="20"/>
          <w:szCs w:val="20"/>
          <w:lang w:val="es-ES"/>
        </w:rPr>
        <w:t xml:space="preserve"> </w:t>
      </w:r>
      <w:r w:rsidRPr="00BA41C0">
        <w:rPr>
          <w:rFonts w:ascii="GHEA Grapalat" w:hAnsi="GHEA Grapalat"/>
          <w:sz w:val="20"/>
          <w:szCs w:val="20"/>
        </w:rPr>
        <w:t>под</w:t>
      </w:r>
      <w:r w:rsidRPr="004B72E3">
        <w:rPr>
          <w:rFonts w:ascii="GHEA Grapalat" w:hAnsi="GHEA Grapalat"/>
          <w:sz w:val="20"/>
          <w:szCs w:val="20"/>
          <w:lang w:val="es-ES"/>
        </w:rPr>
        <w:t xml:space="preserve"> </w:t>
      </w:r>
      <w:r w:rsidRPr="00BA41C0">
        <w:rPr>
          <w:rFonts w:ascii="GHEA Grapalat" w:hAnsi="GHEA Grapalat"/>
          <w:sz w:val="20"/>
          <w:szCs w:val="20"/>
        </w:rPr>
        <w:t>расположен</w:t>
      </w:r>
      <w:r w:rsidRPr="004B72E3">
        <w:rPr>
          <w:rFonts w:ascii="GHEA Grapalat" w:hAnsi="GHEA Grapalat"/>
          <w:sz w:val="20"/>
          <w:szCs w:val="20"/>
          <w:lang w:val="es-ES"/>
        </w:rPr>
        <w:t xml:space="preserve"> </w:t>
      </w:r>
      <w:r w:rsidRPr="00BA41C0">
        <w:rPr>
          <w:rFonts w:ascii="GHEA Grapalat" w:hAnsi="GHEA Grapalat"/>
          <w:sz w:val="20"/>
          <w:szCs w:val="20"/>
        </w:rPr>
        <w:t>все</w:t>
      </w:r>
      <w:r w:rsidRPr="004B72E3">
        <w:rPr>
          <w:rFonts w:ascii="GHEA Grapalat" w:hAnsi="GHEA Grapalat"/>
          <w:sz w:val="20"/>
          <w:szCs w:val="20"/>
          <w:lang w:val="es-ES"/>
        </w:rPr>
        <w:t xml:space="preserve"> </w:t>
      </w:r>
      <w:r w:rsidRPr="00BA41C0">
        <w:rPr>
          <w:rFonts w:ascii="GHEA Grapalat" w:hAnsi="GHEA Grapalat"/>
          <w:sz w:val="20"/>
          <w:szCs w:val="20"/>
        </w:rPr>
        <w:t>доказательства</w:t>
      </w:r>
      <w:r w:rsidRPr="004B72E3">
        <w:rPr>
          <w:rFonts w:ascii="GHEA Grapalat" w:hAnsi="GHEA Grapalat"/>
          <w:sz w:val="20"/>
          <w:szCs w:val="20"/>
          <w:lang w:val="es-ES"/>
        </w:rPr>
        <w:t xml:space="preserve"> </w:t>
      </w:r>
      <w:r w:rsidRPr="00BA41C0">
        <w:rPr>
          <w:rFonts w:ascii="GHEA Grapalat" w:hAnsi="GHEA Grapalat"/>
          <w:sz w:val="20"/>
          <w:szCs w:val="20"/>
        </w:rPr>
        <w:t>требовать</w:t>
      </w:r>
      <w:r w:rsidRPr="004B72E3">
        <w:rPr>
          <w:rFonts w:ascii="GHEA Grapalat" w:hAnsi="GHEA Grapalat"/>
          <w:sz w:val="20"/>
          <w:szCs w:val="20"/>
          <w:lang w:val="es-ES"/>
        </w:rPr>
        <w:t xml:space="preserve"> </w:t>
      </w:r>
      <w:r w:rsidRPr="00BA41C0">
        <w:rPr>
          <w:rFonts w:ascii="GHEA Grapalat" w:hAnsi="GHEA Grapalat"/>
          <w:sz w:val="20"/>
          <w:szCs w:val="20"/>
        </w:rPr>
        <w:t>о</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Доказательство</w:t>
      </w:r>
      <w:r w:rsidRPr="004B72E3">
        <w:rPr>
          <w:rFonts w:ascii="GHEA Grapalat" w:hAnsi="GHEA Grapalat"/>
          <w:sz w:val="20"/>
          <w:szCs w:val="20"/>
          <w:lang w:val="es-ES"/>
        </w:rPr>
        <w:t xml:space="preserve"> </w:t>
      </w:r>
      <w:r w:rsidRPr="00BA41C0">
        <w:rPr>
          <w:rFonts w:ascii="GHEA Grapalat" w:hAnsi="GHEA Grapalat"/>
          <w:sz w:val="20"/>
          <w:szCs w:val="20"/>
        </w:rPr>
        <w:t>требовать</w:t>
      </w:r>
      <w:r w:rsidRPr="004B72E3">
        <w:rPr>
          <w:rFonts w:ascii="GHEA Grapalat" w:hAnsi="GHEA Grapalat"/>
          <w:sz w:val="20"/>
          <w:szCs w:val="20"/>
          <w:lang w:val="es-ES"/>
        </w:rPr>
        <w:t xml:space="preserve"> </w:t>
      </w:r>
      <w:r w:rsidRPr="00BA41C0">
        <w:rPr>
          <w:rFonts w:ascii="GHEA Grapalat" w:hAnsi="GHEA Grapalat"/>
          <w:sz w:val="20"/>
          <w:szCs w:val="20"/>
        </w:rPr>
        <w:t>касательно</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происходит</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ответчика</w:t>
      </w:r>
      <w:r w:rsidRPr="004B72E3">
        <w:rPr>
          <w:rFonts w:ascii="GHEA Grapalat" w:hAnsi="GHEA Grapalat"/>
          <w:sz w:val="20"/>
          <w:szCs w:val="20"/>
          <w:lang w:val="es-ES"/>
        </w:rPr>
        <w:t xml:space="preserve"> </w:t>
      </w:r>
      <w:r w:rsidRPr="00BA41C0">
        <w:rPr>
          <w:rFonts w:ascii="GHEA Grapalat" w:hAnsi="GHEA Grapalat"/>
          <w:sz w:val="20"/>
          <w:szCs w:val="20"/>
        </w:rPr>
        <w:t>к</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от получения</w:t>
      </w:r>
      <w:r w:rsidRPr="004B72E3">
        <w:rPr>
          <w:rFonts w:ascii="GHEA Grapalat" w:hAnsi="GHEA Grapalat"/>
          <w:sz w:val="20"/>
          <w:szCs w:val="20"/>
          <w:lang w:val="es-ES"/>
        </w:rPr>
        <w:t xml:space="preserve"> </w:t>
      </w:r>
      <w:r w:rsidRPr="00BA41C0">
        <w:rPr>
          <w:rFonts w:ascii="GHEA Grapalat" w:hAnsi="GHEA Grapalat"/>
          <w:sz w:val="20"/>
          <w:szCs w:val="20"/>
        </w:rPr>
        <w:t>после</w:t>
      </w:r>
      <w:r w:rsidRPr="004B72E3">
        <w:rPr>
          <w:rFonts w:ascii="GHEA Grapalat" w:hAnsi="GHEA Grapalat"/>
          <w:sz w:val="20"/>
          <w:szCs w:val="20"/>
          <w:lang w:val="es-ES"/>
        </w:rPr>
        <w:t xml:space="preserve"> </w:t>
      </w:r>
      <w:r w:rsidRPr="00BA41C0">
        <w:rPr>
          <w:rFonts w:ascii="GHEA Grapalat" w:hAnsi="GHEA Grapalat"/>
          <w:sz w:val="20"/>
          <w:szCs w:val="20"/>
        </w:rPr>
        <w:t>пять дней</w:t>
      </w:r>
      <w:r w:rsidRPr="004B72E3">
        <w:rPr>
          <w:rFonts w:ascii="GHEA Grapalat" w:hAnsi="GHEA Grapalat"/>
          <w:sz w:val="20"/>
          <w:szCs w:val="20"/>
          <w:lang w:val="es-ES"/>
        </w:rPr>
        <w:t xml:space="preserve"> </w:t>
      </w:r>
      <w:r w:rsidRPr="00BA41C0">
        <w:rPr>
          <w:rFonts w:ascii="GHEA Grapalat" w:hAnsi="GHEA Grapalat"/>
          <w:sz w:val="20"/>
          <w:szCs w:val="20"/>
        </w:rPr>
        <w:t xml:space="preserve">в срок </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Подарок</w:t>
      </w:r>
      <w:r w:rsidRPr="004B72E3">
        <w:rPr>
          <w:rFonts w:ascii="GHEA Grapalat" w:hAnsi="GHEA Grapalat"/>
          <w:sz w:val="20"/>
          <w:szCs w:val="20"/>
          <w:lang w:val="es-ES"/>
        </w:rPr>
        <w:t xml:space="preserve"> </w:t>
      </w:r>
      <w:r w:rsidRPr="00BA41C0">
        <w:rPr>
          <w:rFonts w:ascii="GHEA Grapalat" w:hAnsi="GHEA Grapalat"/>
          <w:sz w:val="20"/>
          <w:szCs w:val="20"/>
        </w:rPr>
        <w:t>с точкой</w:t>
      </w:r>
      <w:r w:rsidRPr="004B72E3">
        <w:rPr>
          <w:rFonts w:ascii="GHEA Grapalat" w:hAnsi="GHEA Grapalat"/>
          <w:sz w:val="20"/>
          <w:szCs w:val="20"/>
          <w:lang w:val="es-ES"/>
        </w:rPr>
        <w:t xml:space="preserve"> </w:t>
      </w:r>
      <w:r w:rsidRPr="00BA41C0">
        <w:rPr>
          <w:rFonts w:ascii="GHEA Grapalat" w:hAnsi="GHEA Grapalat"/>
          <w:sz w:val="20"/>
          <w:szCs w:val="20"/>
        </w:rPr>
        <w:t>запланировано</w:t>
      </w:r>
      <w:r w:rsidRPr="004B72E3">
        <w:rPr>
          <w:rFonts w:ascii="GHEA Grapalat" w:hAnsi="GHEA Grapalat"/>
          <w:sz w:val="20"/>
          <w:szCs w:val="20"/>
          <w:lang w:val="es-ES"/>
        </w:rPr>
        <w:t xml:space="preserve"> </w:t>
      </w:r>
      <w:r w:rsidRPr="00BA41C0">
        <w:rPr>
          <w:rFonts w:ascii="GHEA Grapalat" w:hAnsi="GHEA Grapalat"/>
          <w:sz w:val="20"/>
          <w:szCs w:val="20"/>
        </w:rPr>
        <w:t>в срок</w:t>
      </w:r>
      <w:r w:rsidRPr="004B72E3">
        <w:rPr>
          <w:rFonts w:ascii="GHEA Grapalat" w:hAnsi="GHEA Grapalat"/>
          <w:sz w:val="20"/>
          <w:szCs w:val="20"/>
          <w:lang w:val="es-ES"/>
        </w:rPr>
        <w:t xml:space="preserve"> </w:t>
      </w:r>
      <w:r w:rsidRPr="00BA41C0">
        <w:rPr>
          <w:rFonts w:ascii="GHEA Grapalat" w:hAnsi="GHEA Grapalat"/>
          <w:sz w:val="20"/>
          <w:szCs w:val="20"/>
        </w:rPr>
        <w:t>ответчика</w:t>
      </w:r>
      <w:r w:rsidRPr="004B72E3">
        <w:rPr>
          <w:rFonts w:ascii="GHEA Grapalat" w:hAnsi="GHEA Grapalat"/>
          <w:sz w:val="20"/>
          <w:szCs w:val="20"/>
          <w:lang w:val="es-ES"/>
        </w:rPr>
        <w:t xml:space="preserve"> </w:t>
      </w:r>
      <w:r w:rsidRPr="00BA41C0">
        <w:rPr>
          <w:rFonts w:ascii="GHEA Grapalat" w:hAnsi="GHEA Grapalat"/>
          <w:sz w:val="20"/>
          <w:szCs w:val="20"/>
        </w:rPr>
        <w:t>к</w:t>
      </w:r>
      <w:r w:rsidRPr="004B72E3">
        <w:rPr>
          <w:rFonts w:ascii="GHEA Grapalat" w:hAnsi="GHEA Grapalat"/>
          <w:sz w:val="20"/>
          <w:szCs w:val="20"/>
          <w:lang w:val="es-ES"/>
        </w:rPr>
        <w:t xml:space="preserve"> </w:t>
      </w:r>
      <w:r w:rsidRPr="00BA41C0">
        <w:rPr>
          <w:rFonts w:ascii="GHEA Grapalat" w:hAnsi="GHEA Grapalat"/>
          <w:sz w:val="20"/>
          <w:szCs w:val="20"/>
        </w:rPr>
        <w:t>доказательство</w:t>
      </w:r>
      <w:r w:rsidRPr="004B72E3">
        <w:rPr>
          <w:rFonts w:ascii="GHEA Grapalat" w:hAnsi="GHEA Grapalat"/>
          <w:sz w:val="20"/>
          <w:szCs w:val="20"/>
          <w:lang w:val="es-ES"/>
        </w:rPr>
        <w:t xml:space="preserve"> </w:t>
      </w:r>
      <w:r w:rsidRPr="00BA41C0">
        <w:rPr>
          <w:rFonts w:ascii="GHEA Grapalat" w:hAnsi="GHEA Grapalat"/>
          <w:sz w:val="20"/>
          <w:szCs w:val="20"/>
        </w:rPr>
        <w:t>требовать</w:t>
      </w:r>
      <w:r w:rsidRPr="004B72E3">
        <w:rPr>
          <w:rFonts w:ascii="GHEA Grapalat" w:hAnsi="GHEA Grapalat"/>
          <w:sz w:val="20"/>
          <w:szCs w:val="20"/>
          <w:lang w:val="es-ES"/>
        </w:rPr>
        <w:t xml:space="preserve"> </w:t>
      </w:r>
      <w:r w:rsidRPr="00BA41C0">
        <w:rPr>
          <w:rFonts w:ascii="GHEA Grapalat" w:hAnsi="GHEA Grapalat"/>
          <w:sz w:val="20"/>
          <w:szCs w:val="20"/>
        </w:rPr>
        <w:t>касательно</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требования</w:t>
      </w:r>
      <w:r w:rsidRPr="004B72E3">
        <w:rPr>
          <w:rFonts w:ascii="GHEA Grapalat" w:hAnsi="GHEA Grapalat"/>
          <w:sz w:val="20"/>
          <w:szCs w:val="20"/>
          <w:lang w:val="es-ES"/>
        </w:rPr>
        <w:t xml:space="preserve"> </w:t>
      </w:r>
      <w:r w:rsidRPr="00BA41C0">
        <w:rPr>
          <w:rFonts w:ascii="GHEA Grapalat" w:hAnsi="GHEA Grapalat"/>
          <w:sz w:val="20"/>
          <w:szCs w:val="20"/>
        </w:rPr>
        <w:t>не быть выполненным</w:t>
      </w:r>
      <w:r w:rsidRPr="004B72E3">
        <w:rPr>
          <w:rFonts w:ascii="GHEA Grapalat" w:hAnsi="GHEA Grapalat"/>
          <w:sz w:val="20"/>
          <w:szCs w:val="20"/>
          <w:lang w:val="es-ES"/>
        </w:rPr>
        <w:t xml:space="preserve"> </w:t>
      </w:r>
      <w:r w:rsidRPr="00BA41C0">
        <w:rPr>
          <w:rFonts w:ascii="GHEA Grapalat" w:hAnsi="GHEA Grapalat"/>
          <w:sz w:val="20"/>
          <w:szCs w:val="20"/>
        </w:rPr>
        <w:t>случай</w:t>
      </w:r>
      <w:r w:rsidRPr="004B72E3">
        <w:rPr>
          <w:rFonts w:ascii="GHEA Grapalat" w:hAnsi="GHEA Grapalat"/>
          <w:sz w:val="20"/>
          <w:szCs w:val="20"/>
          <w:lang w:val="es-ES"/>
        </w:rPr>
        <w:t xml:space="preserve"> </w:t>
      </w:r>
      <w:r w:rsidRPr="00BA41C0">
        <w:rPr>
          <w:rFonts w:ascii="GHEA Grapalat" w:hAnsi="GHEA Grapalat"/>
          <w:sz w:val="20"/>
          <w:szCs w:val="20"/>
        </w:rPr>
        <w:t>дело</w:t>
      </w:r>
      <w:r w:rsidRPr="004B72E3">
        <w:rPr>
          <w:rFonts w:ascii="GHEA Grapalat" w:hAnsi="GHEA Grapalat"/>
          <w:sz w:val="20"/>
          <w:szCs w:val="20"/>
          <w:lang w:val="es-ES"/>
        </w:rPr>
        <w:t xml:space="preserve"> </w:t>
      </w:r>
      <w:r w:rsidRPr="00BA41C0">
        <w:rPr>
          <w:rFonts w:ascii="GHEA Grapalat" w:hAnsi="GHEA Grapalat"/>
          <w:sz w:val="20"/>
          <w:szCs w:val="20"/>
        </w:rPr>
        <w:t>исследуется</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в этом</w:t>
      </w:r>
      <w:r w:rsidRPr="004B72E3">
        <w:rPr>
          <w:rFonts w:ascii="GHEA Grapalat" w:hAnsi="GHEA Grapalat"/>
          <w:sz w:val="20"/>
          <w:szCs w:val="20"/>
          <w:lang w:val="es-ES"/>
        </w:rPr>
        <w:t xml:space="preserve"> </w:t>
      </w:r>
      <w:r w:rsidRPr="00BA41C0">
        <w:rPr>
          <w:rFonts w:ascii="GHEA Grapalat" w:hAnsi="GHEA Grapalat"/>
          <w:sz w:val="20"/>
          <w:szCs w:val="20"/>
        </w:rPr>
        <w:t>доступный</w:t>
      </w:r>
      <w:r w:rsidRPr="004B72E3">
        <w:rPr>
          <w:rFonts w:ascii="GHEA Grapalat" w:hAnsi="GHEA Grapalat"/>
          <w:sz w:val="20"/>
          <w:szCs w:val="20"/>
          <w:lang w:val="es-ES"/>
        </w:rPr>
        <w:t xml:space="preserve"> </w:t>
      </w:r>
      <w:r w:rsidRPr="00BA41C0">
        <w:rPr>
          <w:rFonts w:ascii="GHEA Grapalat" w:hAnsi="GHEA Grapalat"/>
          <w:sz w:val="20"/>
          <w:szCs w:val="20"/>
        </w:rPr>
        <w:t>доказательств</w:t>
      </w:r>
      <w:r w:rsidRPr="004B72E3">
        <w:rPr>
          <w:rFonts w:ascii="GHEA Grapalat" w:hAnsi="GHEA Grapalat"/>
          <w:sz w:val="20"/>
          <w:szCs w:val="20"/>
          <w:lang w:val="es-ES"/>
        </w:rPr>
        <w:t xml:space="preserve"> </w:t>
      </w:r>
      <w:r w:rsidRPr="00BA41C0">
        <w:rPr>
          <w:rFonts w:ascii="GHEA Grapalat" w:hAnsi="GHEA Grapalat"/>
          <w:sz w:val="20"/>
          <w:szCs w:val="20"/>
        </w:rPr>
        <w:t>на основе</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истца</w:t>
      </w:r>
      <w:r w:rsidRPr="004B72E3">
        <w:rPr>
          <w:rFonts w:ascii="GHEA Grapalat" w:hAnsi="GHEA Grapalat"/>
          <w:sz w:val="20"/>
          <w:szCs w:val="20"/>
          <w:lang w:val="es-ES"/>
        </w:rPr>
        <w:t xml:space="preserve"> </w:t>
      </w:r>
      <w:r w:rsidRPr="00BA41C0">
        <w:rPr>
          <w:rFonts w:ascii="GHEA Grapalat" w:hAnsi="GHEA Grapalat"/>
          <w:sz w:val="20"/>
          <w:szCs w:val="20"/>
        </w:rPr>
        <w:t>упоминается</w:t>
      </w:r>
      <w:r w:rsidRPr="004B72E3">
        <w:rPr>
          <w:rFonts w:ascii="GHEA Grapalat" w:hAnsi="GHEA Grapalat"/>
          <w:sz w:val="20"/>
          <w:szCs w:val="20"/>
          <w:lang w:val="es-ES"/>
        </w:rPr>
        <w:t xml:space="preserve"> </w:t>
      </w:r>
      <w:r w:rsidRPr="00BA41C0">
        <w:rPr>
          <w:rFonts w:ascii="GHEA Grapalat" w:hAnsi="GHEA Grapalat"/>
          <w:sz w:val="20"/>
          <w:szCs w:val="20"/>
        </w:rPr>
        <w:t>это</w:t>
      </w:r>
      <w:r w:rsidRPr="004B72E3">
        <w:rPr>
          <w:rFonts w:ascii="GHEA Grapalat" w:hAnsi="GHEA Grapalat"/>
          <w:sz w:val="20"/>
          <w:szCs w:val="20"/>
          <w:lang w:val="es-ES"/>
        </w:rPr>
        <w:t xml:space="preserve"> </w:t>
      </w:r>
      <w:r w:rsidRPr="00BA41C0">
        <w:rPr>
          <w:rFonts w:ascii="GHEA Grapalat" w:hAnsi="GHEA Grapalat"/>
          <w:sz w:val="20"/>
          <w:szCs w:val="20"/>
        </w:rPr>
        <w:t xml:space="preserve">факты , </w:t>
      </w:r>
      <w:r w:rsidRPr="004B72E3">
        <w:rPr>
          <w:rFonts w:ascii="GHEA Grapalat" w:hAnsi="GHEA Grapalat"/>
          <w:sz w:val="20"/>
          <w:szCs w:val="20"/>
          <w:lang w:val="es-ES"/>
        </w:rPr>
        <w:t xml:space="preserve">которые </w:t>
      </w:r>
      <w:r w:rsidRPr="00BA41C0">
        <w:rPr>
          <w:rFonts w:ascii="GHEA Grapalat" w:hAnsi="GHEA Grapalat"/>
          <w:sz w:val="20"/>
          <w:szCs w:val="20"/>
        </w:rPr>
        <w:t>при условии</w:t>
      </w:r>
      <w:r w:rsidRPr="004B72E3">
        <w:rPr>
          <w:rFonts w:ascii="GHEA Grapalat" w:hAnsi="GHEA Grapalat"/>
          <w:sz w:val="20"/>
          <w:szCs w:val="20"/>
          <w:lang w:val="es-ES"/>
        </w:rPr>
        <w:t xml:space="preserve"> </w:t>
      </w:r>
      <w:r w:rsidRPr="00BA41C0">
        <w:rPr>
          <w:rFonts w:ascii="GHEA Grapalat" w:hAnsi="GHEA Grapalat"/>
          <w:sz w:val="20"/>
          <w:szCs w:val="20"/>
        </w:rPr>
        <w:t>являются</w:t>
      </w:r>
      <w:r w:rsidRPr="004B72E3">
        <w:rPr>
          <w:rFonts w:ascii="GHEA Grapalat" w:hAnsi="GHEA Grapalat"/>
          <w:sz w:val="20"/>
          <w:szCs w:val="20"/>
          <w:lang w:val="es-ES"/>
        </w:rPr>
        <w:t xml:space="preserve"> </w:t>
      </w:r>
      <w:r w:rsidRPr="00BA41C0">
        <w:rPr>
          <w:rFonts w:ascii="GHEA Grapalat" w:hAnsi="GHEA Grapalat"/>
          <w:sz w:val="20"/>
          <w:szCs w:val="20"/>
        </w:rPr>
        <w:t>подтверждение</w:t>
      </w:r>
      <w:r w:rsidRPr="004B72E3">
        <w:rPr>
          <w:rFonts w:ascii="GHEA Grapalat" w:hAnsi="GHEA Grapalat"/>
          <w:sz w:val="20"/>
          <w:szCs w:val="20"/>
          <w:lang w:val="es-ES"/>
        </w:rPr>
        <w:t xml:space="preserve"> </w:t>
      </w:r>
      <w:r w:rsidRPr="00BA41C0">
        <w:rPr>
          <w:rFonts w:ascii="GHEA Grapalat" w:hAnsi="GHEA Grapalat"/>
          <w:sz w:val="20"/>
          <w:szCs w:val="20"/>
        </w:rPr>
        <w:t>ответчика</w:t>
      </w:r>
      <w:r w:rsidRPr="004B72E3">
        <w:rPr>
          <w:rFonts w:ascii="GHEA Grapalat" w:hAnsi="GHEA Grapalat"/>
          <w:sz w:val="20"/>
          <w:szCs w:val="20"/>
          <w:lang w:val="es-ES"/>
        </w:rPr>
        <w:t xml:space="preserve"> </w:t>
      </w:r>
      <w:r w:rsidRPr="00BA41C0">
        <w:rPr>
          <w:rFonts w:ascii="GHEA Grapalat" w:hAnsi="GHEA Grapalat"/>
          <w:sz w:val="20"/>
          <w:szCs w:val="20"/>
        </w:rPr>
        <w:t>владения</w:t>
      </w:r>
      <w:r w:rsidRPr="004B72E3">
        <w:rPr>
          <w:rFonts w:ascii="GHEA Grapalat" w:hAnsi="GHEA Grapalat"/>
          <w:sz w:val="20"/>
          <w:szCs w:val="20"/>
          <w:lang w:val="es-ES"/>
        </w:rPr>
        <w:t xml:space="preserve"> </w:t>
      </w:r>
      <w:r w:rsidRPr="00BA41C0">
        <w:rPr>
          <w:rFonts w:ascii="GHEA Grapalat" w:hAnsi="GHEA Grapalat"/>
          <w:sz w:val="20"/>
          <w:szCs w:val="20"/>
        </w:rPr>
        <w:t>под</w:t>
      </w:r>
      <w:r w:rsidRPr="004B72E3">
        <w:rPr>
          <w:rFonts w:ascii="GHEA Grapalat" w:hAnsi="GHEA Grapalat"/>
          <w:sz w:val="20"/>
          <w:szCs w:val="20"/>
          <w:lang w:val="es-ES"/>
        </w:rPr>
        <w:t xml:space="preserve"> </w:t>
      </w:r>
      <w:r w:rsidRPr="00BA41C0">
        <w:rPr>
          <w:rFonts w:ascii="GHEA Grapalat" w:hAnsi="GHEA Grapalat"/>
          <w:sz w:val="20"/>
          <w:szCs w:val="20"/>
        </w:rPr>
        <w:t>расположен</w:t>
      </w:r>
      <w:r w:rsidRPr="004B72E3">
        <w:rPr>
          <w:rFonts w:ascii="GHEA Grapalat" w:hAnsi="GHEA Grapalat"/>
          <w:sz w:val="20"/>
          <w:szCs w:val="20"/>
          <w:lang w:val="es-ES"/>
        </w:rPr>
        <w:t xml:space="preserve"> </w:t>
      </w:r>
      <w:r w:rsidRPr="00BA41C0">
        <w:rPr>
          <w:rFonts w:ascii="GHEA Grapalat" w:hAnsi="GHEA Grapalat"/>
          <w:sz w:val="20"/>
          <w:szCs w:val="20"/>
        </w:rPr>
        <w:t xml:space="preserve">с доказательствами </w:t>
      </w:r>
      <w:r w:rsidRPr="004B72E3">
        <w:rPr>
          <w:rFonts w:ascii="GHEA Grapalat" w:hAnsi="GHEA Grapalat"/>
          <w:sz w:val="20"/>
          <w:szCs w:val="20"/>
          <w:lang w:val="es-ES"/>
        </w:rPr>
        <w:t xml:space="preserve">, </w:t>
      </w:r>
      <w:r w:rsidRPr="00BA41C0">
        <w:rPr>
          <w:rFonts w:ascii="GHEA Grapalat" w:hAnsi="GHEA Grapalat"/>
          <w:sz w:val="20"/>
          <w:szCs w:val="20"/>
        </w:rPr>
        <w:t>считается</w:t>
      </w:r>
      <w:r w:rsidRPr="004B72E3">
        <w:rPr>
          <w:rFonts w:ascii="GHEA Grapalat" w:hAnsi="GHEA Grapalat"/>
          <w:sz w:val="20"/>
          <w:szCs w:val="20"/>
          <w:lang w:val="es-ES"/>
        </w:rPr>
        <w:t xml:space="preserve"> </w:t>
      </w:r>
      <w:r w:rsidRPr="00BA41C0">
        <w:rPr>
          <w:rFonts w:ascii="GHEA Grapalat" w:hAnsi="GHEA Grapalat"/>
          <w:sz w:val="20"/>
          <w:szCs w:val="20"/>
        </w:rPr>
        <w:t>являются</w:t>
      </w:r>
      <w:r w:rsidRPr="004B72E3">
        <w:rPr>
          <w:rFonts w:ascii="GHEA Grapalat" w:hAnsi="GHEA Grapalat"/>
          <w:sz w:val="20"/>
          <w:szCs w:val="20"/>
          <w:lang w:val="es-ES"/>
        </w:rPr>
        <w:t xml:space="preserve"> </w:t>
      </w:r>
      <w:r w:rsidRPr="00BA41C0">
        <w:rPr>
          <w:rFonts w:ascii="GHEA Grapalat" w:hAnsi="GHEA Grapalat"/>
          <w:sz w:val="20"/>
          <w:szCs w:val="20"/>
        </w:rPr>
        <w:t>одобрен</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9. </w:t>
      </w:r>
      <w:r w:rsidRPr="00BA41C0">
        <w:rPr>
          <w:rFonts w:ascii="GHEA Grapalat" w:hAnsi="GHEA Grapalat"/>
          <w:sz w:val="20"/>
          <w:szCs w:val="20"/>
        </w:rPr>
        <w:t>Суд</w:t>
      </w:r>
      <w:r w:rsidRPr="004B72E3">
        <w:rPr>
          <w:rFonts w:ascii="GHEA Grapalat" w:hAnsi="GHEA Grapalat"/>
          <w:sz w:val="20"/>
          <w:szCs w:val="20"/>
          <w:lang w:val="es-ES"/>
        </w:rPr>
        <w:t xml:space="preserve"> </w:t>
      </w:r>
      <w:r w:rsidRPr="00BA41C0">
        <w:rPr>
          <w:rFonts w:ascii="GHEA Grapalat" w:hAnsi="GHEA Grapalat"/>
          <w:sz w:val="20"/>
          <w:szCs w:val="20"/>
        </w:rPr>
        <w:t>настоящим</w:t>
      </w:r>
      <w:r w:rsidRPr="004B72E3">
        <w:rPr>
          <w:rFonts w:ascii="GHEA Grapalat" w:hAnsi="GHEA Grapalat"/>
          <w:sz w:val="20"/>
          <w:szCs w:val="20"/>
          <w:lang w:val="es-ES"/>
        </w:rPr>
        <w:t xml:space="preserve"> </w:t>
      </w:r>
      <w:r w:rsidRPr="00BA41C0">
        <w:rPr>
          <w:rFonts w:ascii="GHEA Grapalat" w:hAnsi="GHEA Grapalat"/>
          <w:sz w:val="20"/>
          <w:szCs w:val="20"/>
        </w:rPr>
        <w:t>покупка</w:t>
      </w:r>
      <w:r w:rsidRPr="004B72E3">
        <w:rPr>
          <w:rFonts w:ascii="GHEA Grapalat" w:hAnsi="GHEA Grapalat"/>
          <w:sz w:val="20"/>
          <w:szCs w:val="20"/>
          <w:lang w:val="es-ES"/>
        </w:rPr>
        <w:t xml:space="preserve"> </w:t>
      </w:r>
      <w:r w:rsidRPr="00BA41C0">
        <w:rPr>
          <w:rFonts w:ascii="GHEA Grapalat" w:hAnsi="GHEA Grapalat"/>
          <w:sz w:val="20"/>
          <w:szCs w:val="20"/>
        </w:rPr>
        <w:t>к процессу</w:t>
      </w:r>
      <w:r w:rsidRPr="004B72E3">
        <w:rPr>
          <w:rFonts w:ascii="GHEA Grapalat" w:hAnsi="GHEA Grapalat"/>
          <w:sz w:val="20"/>
          <w:szCs w:val="20"/>
          <w:lang w:val="es-ES"/>
        </w:rPr>
        <w:t xml:space="preserve"> </w:t>
      </w:r>
      <w:r w:rsidRPr="00BA41C0">
        <w:rPr>
          <w:rFonts w:ascii="GHEA Grapalat" w:hAnsi="GHEA Grapalat"/>
          <w:sz w:val="20"/>
          <w:szCs w:val="20"/>
        </w:rPr>
        <w:t>относящийся к</w:t>
      </w:r>
      <w:r w:rsidRPr="004B72E3">
        <w:rPr>
          <w:rFonts w:ascii="GHEA Grapalat" w:hAnsi="GHEA Grapalat"/>
          <w:sz w:val="20"/>
          <w:szCs w:val="20"/>
          <w:lang w:val="es-ES"/>
        </w:rPr>
        <w:t xml:space="preserve"> </w:t>
      </w:r>
      <w:r w:rsidRPr="00BA41C0">
        <w:rPr>
          <w:rFonts w:ascii="GHEA Grapalat" w:hAnsi="GHEA Grapalat"/>
          <w:sz w:val="20"/>
          <w:szCs w:val="20"/>
        </w:rPr>
        <w:t>настоящим</w:t>
      </w:r>
      <w:r w:rsidRPr="004B72E3">
        <w:rPr>
          <w:rFonts w:ascii="GHEA Grapalat" w:hAnsi="GHEA Grapalat"/>
          <w:sz w:val="20"/>
          <w:szCs w:val="20"/>
          <w:lang w:val="es-ES"/>
        </w:rPr>
        <w:t xml:space="preserve"> </w:t>
      </w:r>
      <w:r w:rsidRPr="00BA41C0">
        <w:rPr>
          <w:rFonts w:ascii="GHEA Grapalat" w:hAnsi="GHEA Grapalat"/>
          <w:sz w:val="20"/>
          <w:szCs w:val="20"/>
        </w:rPr>
        <w:t>по разделам</w:t>
      </w:r>
      <w:r w:rsidRPr="004B72E3">
        <w:rPr>
          <w:rFonts w:ascii="GHEA Grapalat" w:hAnsi="GHEA Grapalat"/>
          <w:sz w:val="20"/>
          <w:szCs w:val="20"/>
          <w:lang w:val="es-ES"/>
        </w:rPr>
        <w:t xml:space="preserve"> </w:t>
      </w:r>
      <w:r w:rsidRPr="00BA41C0">
        <w:rPr>
          <w:rFonts w:ascii="GHEA Grapalat" w:hAnsi="GHEA Grapalat"/>
          <w:sz w:val="20"/>
          <w:szCs w:val="20"/>
        </w:rPr>
        <w:t>запланировано</w:t>
      </w:r>
      <w:r w:rsidRPr="004B72E3">
        <w:rPr>
          <w:rFonts w:ascii="GHEA Grapalat" w:hAnsi="GHEA Grapalat"/>
          <w:sz w:val="20"/>
          <w:szCs w:val="20"/>
          <w:lang w:val="es-ES"/>
        </w:rPr>
        <w:t xml:space="preserve"> </w:t>
      </w:r>
      <w:r w:rsidRPr="00BA41C0">
        <w:rPr>
          <w:rFonts w:ascii="GHEA Grapalat" w:hAnsi="GHEA Grapalat"/>
          <w:sz w:val="20"/>
          <w:szCs w:val="20"/>
        </w:rPr>
        <w:t>споры</w:t>
      </w:r>
      <w:r w:rsidRPr="004B72E3">
        <w:rPr>
          <w:rFonts w:ascii="GHEA Grapalat" w:hAnsi="GHEA Grapalat"/>
          <w:sz w:val="20"/>
          <w:szCs w:val="20"/>
          <w:lang w:val="es-ES"/>
        </w:rPr>
        <w:t xml:space="preserve"> </w:t>
      </w:r>
      <w:r w:rsidRPr="00BA41C0">
        <w:rPr>
          <w:rFonts w:ascii="GHEA Grapalat" w:hAnsi="GHEA Grapalat"/>
          <w:sz w:val="20"/>
          <w:szCs w:val="20"/>
        </w:rPr>
        <w:t>касательно</w:t>
      </w:r>
      <w:r w:rsidRPr="004B72E3">
        <w:rPr>
          <w:rFonts w:ascii="GHEA Grapalat" w:hAnsi="GHEA Grapalat"/>
          <w:sz w:val="20"/>
          <w:szCs w:val="20"/>
          <w:lang w:val="es-ES"/>
        </w:rPr>
        <w:t xml:space="preserve"> </w:t>
      </w:r>
      <w:r w:rsidRPr="00BA41C0">
        <w:rPr>
          <w:rFonts w:ascii="GHEA Grapalat" w:hAnsi="GHEA Grapalat"/>
          <w:sz w:val="20"/>
          <w:szCs w:val="20"/>
        </w:rPr>
        <w:t>ее</w:t>
      </w:r>
      <w:r w:rsidRPr="004B72E3">
        <w:rPr>
          <w:rFonts w:ascii="GHEA Grapalat" w:hAnsi="GHEA Grapalat"/>
          <w:sz w:val="20"/>
          <w:szCs w:val="20"/>
          <w:lang w:val="es-ES"/>
        </w:rPr>
        <w:t xml:space="preserve"> </w:t>
      </w:r>
      <w:r w:rsidRPr="00BA41C0">
        <w:rPr>
          <w:rFonts w:ascii="GHEA Grapalat" w:hAnsi="GHEA Grapalat"/>
          <w:sz w:val="20"/>
          <w:szCs w:val="20"/>
        </w:rPr>
        <w:t>в разбирательстве</w:t>
      </w:r>
      <w:r w:rsidRPr="004B72E3">
        <w:rPr>
          <w:rFonts w:ascii="GHEA Grapalat" w:hAnsi="GHEA Grapalat"/>
          <w:sz w:val="20"/>
          <w:szCs w:val="20"/>
          <w:lang w:val="es-ES"/>
        </w:rPr>
        <w:t xml:space="preserve"> </w:t>
      </w:r>
      <w:r w:rsidRPr="00BA41C0">
        <w:rPr>
          <w:rFonts w:ascii="GHEA Grapalat" w:hAnsi="GHEA Grapalat"/>
          <w:sz w:val="20"/>
          <w:szCs w:val="20"/>
        </w:rPr>
        <w:t>рассмотрен</w:t>
      </w:r>
      <w:r w:rsidRPr="004B72E3">
        <w:rPr>
          <w:rFonts w:ascii="GHEA Grapalat" w:hAnsi="GHEA Grapalat"/>
          <w:sz w:val="20"/>
          <w:szCs w:val="20"/>
          <w:lang w:val="es-ES"/>
        </w:rPr>
        <w:t xml:space="preserve"> </w:t>
      </w:r>
      <w:r w:rsidRPr="00BA41C0">
        <w:rPr>
          <w:rFonts w:ascii="GHEA Grapalat" w:hAnsi="GHEA Grapalat"/>
          <w:sz w:val="20"/>
          <w:szCs w:val="20"/>
        </w:rPr>
        <w:t>дела</w:t>
      </w:r>
      <w:r w:rsidRPr="004B72E3">
        <w:rPr>
          <w:rFonts w:ascii="GHEA Grapalat" w:hAnsi="GHEA Grapalat"/>
          <w:sz w:val="20"/>
          <w:szCs w:val="20"/>
          <w:lang w:val="es-ES"/>
        </w:rPr>
        <w:t xml:space="preserve"> </w:t>
      </w:r>
      <w:r w:rsidRPr="00BA41C0">
        <w:rPr>
          <w:rFonts w:ascii="GHEA Grapalat" w:hAnsi="GHEA Grapalat"/>
          <w:sz w:val="20"/>
          <w:szCs w:val="20"/>
        </w:rPr>
        <w:t>включается</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один</w:t>
      </w:r>
      <w:r w:rsidRPr="004B72E3">
        <w:rPr>
          <w:rFonts w:ascii="GHEA Grapalat" w:hAnsi="GHEA Grapalat"/>
          <w:sz w:val="20"/>
          <w:szCs w:val="20"/>
          <w:lang w:val="es-ES"/>
        </w:rPr>
        <w:t xml:space="preserve"> </w:t>
      </w:r>
      <w:r w:rsidRPr="00BA41C0">
        <w:rPr>
          <w:rFonts w:ascii="GHEA Grapalat" w:hAnsi="GHEA Grapalat"/>
          <w:sz w:val="20"/>
          <w:szCs w:val="20"/>
        </w:rPr>
        <w:t xml:space="preserve">в разбирательстве </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10. </w:t>
      </w:r>
      <w:r w:rsidRPr="00BA41C0">
        <w:rPr>
          <w:rFonts w:ascii="GHEA Grapalat" w:hAnsi="GHEA Grapalat"/>
          <w:sz w:val="20"/>
          <w:szCs w:val="20"/>
        </w:rPr>
        <w:t>Приложение</w:t>
      </w:r>
      <w:r w:rsidRPr="004B72E3">
        <w:rPr>
          <w:rFonts w:ascii="GHEA Grapalat" w:hAnsi="GHEA Grapalat"/>
          <w:sz w:val="20"/>
          <w:szCs w:val="20"/>
          <w:lang w:val="es-ES"/>
        </w:rPr>
        <w:t xml:space="preserve"> </w:t>
      </w:r>
      <w:r w:rsidRPr="00BA41C0">
        <w:rPr>
          <w:rFonts w:ascii="GHEA Grapalat" w:hAnsi="GHEA Grapalat"/>
          <w:sz w:val="20"/>
          <w:szCs w:val="20"/>
        </w:rPr>
        <w:t>разбирательство</w:t>
      </w:r>
      <w:r w:rsidRPr="004B72E3">
        <w:rPr>
          <w:rFonts w:ascii="GHEA Grapalat" w:hAnsi="GHEA Grapalat"/>
          <w:sz w:val="20"/>
          <w:szCs w:val="20"/>
          <w:lang w:val="es-ES"/>
        </w:rPr>
        <w:t xml:space="preserve"> </w:t>
      </w:r>
      <w:r w:rsidRPr="00BA41C0">
        <w:rPr>
          <w:rFonts w:ascii="GHEA Grapalat" w:hAnsi="GHEA Grapalat"/>
          <w:sz w:val="20"/>
          <w:szCs w:val="20"/>
        </w:rPr>
        <w:t>принять</w:t>
      </w:r>
      <w:r w:rsidRPr="004B72E3">
        <w:rPr>
          <w:rFonts w:ascii="GHEA Grapalat" w:hAnsi="GHEA Grapalat"/>
          <w:sz w:val="20"/>
          <w:szCs w:val="20"/>
          <w:lang w:val="es-ES"/>
        </w:rPr>
        <w:t xml:space="preserve"> </w:t>
      </w:r>
      <w:r w:rsidRPr="00BA41C0">
        <w:rPr>
          <w:rFonts w:ascii="GHEA Grapalat" w:hAnsi="GHEA Grapalat"/>
          <w:sz w:val="20"/>
          <w:szCs w:val="20"/>
        </w:rPr>
        <w:t>о</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немедленно</w:t>
      </w:r>
      <w:r w:rsidRPr="004B72E3">
        <w:rPr>
          <w:rFonts w:ascii="GHEA Grapalat" w:hAnsi="GHEA Grapalat"/>
          <w:sz w:val="20"/>
          <w:szCs w:val="20"/>
          <w:lang w:val="es-ES"/>
        </w:rPr>
        <w:t xml:space="preserve"> </w:t>
      </w:r>
      <w:r w:rsidRPr="00BA41C0">
        <w:rPr>
          <w:rFonts w:ascii="GHEA Grapalat" w:hAnsi="GHEA Grapalat"/>
          <w:sz w:val="20"/>
          <w:szCs w:val="20"/>
        </w:rPr>
        <w:t>отправляют</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уполномоченный</w:t>
      </w:r>
      <w:r w:rsidRPr="004B72E3">
        <w:rPr>
          <w:rFonts w:ascii="GHEA Grapalat" w:hAnsi="GHEA Grapalat"/>
          <w:sz w:val="20"/>
          <w:szCs w:val="20"/>
          <w:lang w:val="es-ES"/>
        </w:rPr>
        <w:t xml:space="preserve"> </w:t>
      </w:r>
      <w:r w:rsidRPr="00BA41C0">
        <w:rPr>
          <w:rFonts w:ascii="GHEA Grapalat" w:hAnsi="GHEA Grapalat"/>
          <w:sz w:val="20"/>
          <w:szCs w:val="20"/>
        </w:rPr>
        <w:t>тела</w:t>
      </w:r>
      <w:r w:rsidRPr="004B72E3">
        <w:rPr>
          <w:rFonts w:ascii="GHEA Grapalat" w:hAnsi="GHEA Grapalat"/>
          <w:sz w:val="20"/>
          <w:szCs w:val="20"/>
          <w:lang w:val="es-ES"/>
        </w:rPr>
        <w:t xml:space="preserve"> </w:t>
      </w:r>
      <w:r w:rsidRPr="00BA41C0">
        <w:rPr>
          <w:rFonts w:ascii="GHEA Grapalat" w:hAnsi="GHEA Grapalat"/>
          <w:sz w:val="20"/>
          <w:szCs w:val="20"/>
        </w:rPr>
        <w:t>чиновник</w:t>
      </w:r>
      <w:r w:rsidRPr="004B72E3">
        <w:rPr>
          <w:rFonts w:ascii="GHEA Grapalat" w:hAnsi="GHEA Grapalat"/>
          <w:sz w:val="20"/>
          <w:szCs w:val="20"/>
          <w:lang w:val="es-ES"/>
        </w:rPr>
        <w:t xml:space="preserve"> </w:t>
      </w:r>
      <w:r w:rsidRPr="00BA41C0">
        <w:rPr>
          <w:rFonts w:ascii="GHEA Grapalat" w:hAnsi="GHEA Grapalat"/>
          <w:sz w:val="20"/>
          <w:szCs w:val="20"/>
        </w:rPr>
        <w:t>электронный</w:t>
      </w:r>
      <w:r w:rsidRPr="004B72E3">
        <w:rPr>
          <w:rFonts w:ascii="GHEA Grapalat" w:hAnsi="GHEA Grapalat"/>
          <w:sz w:val="20"/>
          <w:szCs w:val="20"/>
          <w:lang w:val="es-ES"/>
        </w:rPr>
        <w:t xml:space="preserve"> </w:t>
      </w:r>
      <w:r w:rsidRPr="00BA41C0">
        <w:rPr>
          <w:rFonts w:ascii="GHEA Grapalat" w:hAnsi="GHEA Grapalat"/>
          <w:sz w:val="20"/>
          <w:szCs w:val="20"/>
        </w:rPr>
        <w:t>почты</w:t>
      </w:r>
      <w:r w:rsidRPr="004B72E3">
        <w:rPr>
          <w:rFonts w:ascii="GHEA Grapalat" w:hAnsi="GHEA Grapalat"/>
          <w:sz w:val="20"/>
          <w:szCs w:val="20"/>
          <w:lang w:val="es-ES"/>
        </w:rPr>
        <w:t xml:space="preserve"> по </w:t>
      </w:r>
      <w:r w:rsidRPr="00BA41C0">
        <w:rPr>
          <w:rFonts w:ascii="GHEA Grapalat" w:hAnsi="GHEA Grapalat"/>
          <w:sz w:val="20"/>
          <w:szCs w:val="20"/>
        </w:rPr>
        <w:t>адресу Авторизованный</w:t>
      </w:r>
      <w:r w:rsidRPr="004B72E3">
        <w:rPr>
          <w:rFonts w:ascii="GHEA Grapalat" w:hAnsi="GHEA Grapalat"/>
          <w:sz w:val="20"/>
          <w:szCs w:val="20"/>
          <w:lang w:val="es-ES"/>
        </w:rPr>
        <w:t xml:space="preserve"> </w:t>
      </w:r>
      <w:r w:rsidRPr="00BA41C0">
        <w:rPr>
          <w:rFonts w:ascii="GHEA Grapalat" w:hAnsi="GHEA Grapalat"/>
          <w:sz w:val="20"/>
          <w:szCs w:val="20"/>
        </w:rPr>
        <w:t>тело</w:t>
      </w:r>
      <w:r w:rsidRPr="004B72E3">
        <w:rPr>
          <w:rFonts w:ascii="GHEA Grapalat" w:hAnsi="GHEA Grapalat"/>
          <w:sz w:val="20"/>
          <w:szCs w:val="20"/>
          <w:lang w:val="es-ES"/>
        </w:rPr>
        <w:t xml:space="preserve"> </w:t>
      </w:r>
      <w:r w:rsidRPr="00BA41C0">
        <w:rPr>
          <w:rFonts w:ascii="GHEA Grapalat" w:hAnsi="GHEA Grapalat"/>
          <w:sz w:val="20"/>
          <w:szCs w:val="20"/>
        </w:rPr>
        <w:t>настоящим</w:t>
      </w:r>
      <w:r w:rsidRPr="004B72E3">
        <w:rPr>
          <w:rFonts w:ascii="GHEA Grapalat" w:hAnsi="GHEA Grapalat"/>
          <w:sz w:val="20"/>
          <w:szCs w:val="20"/>
          <w:lang w:val="es-ES"/>
        </w:rPr>
        <w:t xml:space="preserve"> </w:t>
      </w:r>
      <w:r w:rsidRPr="00BA41C0">
        <w:rPr>
          <w:rFonts w:ascii="GHEA Grapalat" w:hAnsi="GHEA Grapalat"/>
          <w:sz w:val="20"/>
          <w:szCs w:val="20"/>
        </w:rPr>
        <w:t>с точкой</w:t>
      </w:r>
      <w:r w:rsidRPr="004B72E3">
        <w:rPr>
          <w:rFonts w:ascii="GHEA Grapalat" w:hAnsi="GHEA Grapalat"/>
          <w:sz w:val="20"/>
          <w:szCs w:val="20"/>
          <w:lang w:val="es-ES"/>
        </w:rPr>
        <w:t xml:space="preserve"> </w:t>
      </w:r>
      <w:r w:rsidRPr="00BA41C0">
        <w:rPr>
          <w:rFonts w:ascii="GHEA Grapalat" w:hAnsi="GHEA Grapalat"/>
          <w:sz w:val="20"/>
          <w:szCs w:val="20"/>
        </w:rPr>
        <w:t>запланировано</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немедленно</w:t>
      </w:r>
      <w:r w:rsidRPr="004B72E3">
        <w:rPr>
          <w:rFonts w:ascii="GHEA Grapalat" w:hAnsi="GHEA Grapalat"/>
          <w:sz w:val="20"/>
          <w:szCs w:val="20"/>
          <w:lang w:val="es-ES"/>
        </w:rPr>
        <w:t xml:space="preserve"> </w:t>
      </w:r>
      <w:r w:rsidRPr="00BA41C0">
        <w:rPr>
          <w:rFonts w:ascii="GHEA Grapalat" w:hAnsi="GHEA Grapalat"/>
          <w:sz w:val="20"/>
          <w:szCs w:val="20"/>
        </w:rPr>
        <w:t>публикация</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в рассылке:</w:t>
      </w:r>
      <w:r w:rsidRPr="004B72E3">
        <w:rPr>
          <w:rFonts w:ascii="GHEA Grapalat" w:hAnsi="GHEA Grapalat"/>
          <w:sz w:val="20"/>
          <w:szCs w:val="20"/>
          <w:lang w:val="es-ES"/>
        </w:rPr>
        <w:t xml:space="preserve"> </w:t>
      </w:r>
      <w:r w:rsidRPr="00BA41C0">
        <w:rPr>
          <w:rFonts w:ascii="GHEA Grapalat" w:hAnsi="GHEA Grapalat"/>
          <w:sz w:val="20"/>
          <w:szCs w:val="20"/>
        </w:rPr>
        <w:t>отмечая</w:t>
      </w:r>
      <w:r w:rsidRPr="004B72E3">
        <w:rPr>
          <w:rFonts w:ascii="GHEA Grapalat" w:hAnsi="GHEA Grapalat"/>
          <w:sz w:val="20"/>
          <w:szCs w:val="20"/>
          <w:lang w:val="es-ES"/>
        </w:rPr>
        <w:t xml:space="preserve"> </w:t>
      </w:r>
      <w:r w:rsidRPr="00BA41C0">
        <w:rPr>
          <w:rFonts w:ascii="GHEA Grapalat" w:hAnsi="GHEA Grapalat"/>
          <w:sz w:val="20"/>
          <w:szCs w:val="20"/>
        </w:rPr>
        <w:t>приостановка</w:t>
      </w:r>
      <w:r w:rsidRPr="004B72E3">
        <w:rPr>
          <w:rFonts w:ascii="GHEA Grapalat" w:hAnsi="GHEA Grapalat"/>
          <w:sz w:val="20"/>
          <w:szCs w:val="20"/>
          <w:lang w:val="es-ES"/>
        </w:rPr>
        <w:t xml:space="preserve"> </w:t>
      </w:r>
      <w:r w:rsidRPr="00BA41C0">
        <w:rPr>
          <w:rFonts w:ascii="GHEA Grapalat" w:hAnsi="GHEA Grapalat"/>
          <w:sz w:val="20"/>
          <w:szCs w:val="20"/>
        </w:rPr>
        <w:t>день</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11 </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претензии</w:t>
      </w:r>
      <w:r w:rsidRPr="004B72E3">
        <w:rPr>
          <w:rFonts w:ascii="GHEA Grapalat" w:hAnsi="GHEA Grapalat"/>
          <w:sz w:val="20"/>
          <w:szCs w:val="20"/>
          <w:lang w:val="es-ES"/>
        </w:rPr>
        <w:t xml:space="preserve"> </w:t>
      </w:r>
      <w:r w:rsidRPr="00BA41C0">
        <w:rPr>
          <w:rFonts w:ascii="GHEA Grapalat" w:hAnsi="GHEA Grapalat"/>
          <w:sz w:val="20"/>
          <w:szCs w:val="20"/>
        </w:rPr>
        <w:t>ответ</w:t>
      </w:r>
      <w:r w:rsidRPr="004B72E3">
        <w:rPr>
          <w:rFonts w:ascii="GHEA Grapalat" w:hAnsi="GHEA Grapalat"/>
          <w:sz w:val="20"/>
          <w:szCs w:val="20"/>
          <w:lang w:val="es-ES"/>
        </w:rPr>
        <w:t xml:space="preserve"> </w:t>
      </w:r>
      <w:r>
        <w:rPr>
          <w:rFonts w:ascii="GHEA Grapalat" w:hAnsi="GHEA Grapalat"/>
          <w:sz w:val="20"/>
          <w:szCs w:val="20"/>
        </w:rPr>
        <w:t>клиент</w:t>
      </w:r>
      <w:r w:rsidRPr="004B72E3">
        <w:rPr>
          <w:rFonts w:ascii="GHEA Grapalat" w:hAnsi="GHEA Grapalat"/>
          <w:sz w:val="20"/>
          <w:szCs w:val="20"/>
          <w:lang w:val="es-ES"/>
        </w:rPr>
        <w:t xml:space="preserve"> </w:t>
      </w:r>
      <w:r w:rsidRPr="00BA41C0">
        <w:rPr>
          <w:rFonts w:ascii="GHEA Grapalat" w:hAnsi="GHEA Grapalat"/>
          <w:sz w:val="20"/>
          <w:szCs w:val="20"/>
        </w:rPr>
        <w:t>подарок</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претензия</w:t>
      </w:r>
      <w:r w:rsidRPr="004B72E3">
        <w:rPr>
          <w:rFonts w:ascii="GHEA Grapalat" w:hAnsi="GHEA Grapalat"/>
          <w:sz w:val="20"/>
          <w:szCs w:val="20"/>
          <w:lang w:val="es-ES"/>
        </w:rPr>
        <w:t xml:space="preserve"> </w:t>
      </w:r>
      <w:r w:rsidRPr="00BA41C0">
        <w:rPr>
          <w:rFonts w:ascii="GHEA Grapalat" w:hAnsi="GHEA Grapalat"/>
          <w:sz w:val="20"/>
          <w:szCs w:val="20"/>
        </w:rPr>
        <w:t>разбирательство</w:t>
      </w:r>
      <w:r w:rsidRPr="004B72E3">
        <w:rPr>
          <w:rFonts w:ascii="GHEA Grapalat" w:hAnsi="GHEA Grapalat"/>
          <w:sz w:val="20"/>
          <w:szCs w:val="20"/>
          <w:lang w:val="es-ES"/>
        </w:rPr>
        <w:t xml:space="preserve"> </w:t>
      </w:r>
      <w:r w:rsidRPr="00BA41C0">
        <w:rPr>
          <w:rFonts w:ascii="GHEA Grapalat" w:hAnsi="GHEA Grapalat"/>
          <w:sz w:val="20"/>
          <w:szCs w:val="20"/>
        </w:rPr>
        <w:t>принять</w:t>
      </w:r>
      <w:r w:rsidRPr="004B72E3">
        <w:rPr>
          <w:rFonts w:ascii="GHEA Grapalat" w:hAnsi="GHEA Grapalat"/>
          <w:sz w:val="20"/>
          <w:szCs w:val="20"/>
          <w:lang w:val="es-ES"/>
        </w:rPr>
        <w:t xml:space="preserve"> </w:t>
      </w:r>
      <w:r w:rsidRPr="00BA41C0">
        <w:rPr>
          <w:rFonts w:ascii="GHEA Grapalat" w:hAnsi="GHEA Grapalat"/>
          <w:sz w:val="20"/>
          <w:szCs w:val="20"/>
        </w:rPr>
        <w:t>о</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от получения</w:t>
      </w:r>
      <w:r w:rsidRPr="004B72E3">
        <w:rPr>
          <w:rFonts w:ascii="GHEA Grapalat" w:hAnsi="GHEA Grapalat"/>
          <w:sz w:val="20"/>
          <w:szCs w:val="20"/>
          <w:lang w:val="es-ES"/>
        </w:rPr>
        <w:t xml:space="preserve"> </w:t>
      </w:r>
      <w:r w:rsidRPr="00BA41C0">
        <w:rPr>
          <w:rFonts w:ascii="GHEA Grapalat" w:hAnsi="GHEA Grapalat"/>
          <w:sz w:val="20"/>
          <w:szCs w:val="20"/>
        </w:rPr>
        <w:t>после</w:t>
      </w:r>
      <w:r w:rsidRPr="004B72E3">
        <w:rPr>
          <w:rFonts w:ascii="GHEA Grapalat" w:hAnsi="GHEA Grapalat"/>
          <w:sz w:val="20"/>
          <w:szCs w:val="20"/>
          <w:lang w:val="es-ES"/>
        </w:rPr>
        <w:t xml:space="preserve"> </w:t>
      </w:r>
      <w:r w:rsidRPr="00BA41C0">
        <w:rPr>
          <w:rFonts w:ascii="GHEA Grapalat" w:hAnsi="GHEA Grapalat"/>
          <w:sz w:val="20"/>
          <w:szCs w:val="20"/>
        </w:rPr>
        <w:t>пять дней</w:t>
      </w:r>
      <w:r w:rsidRPr="004B72E3">
        <w:rPr>
          <w:rFonts w:ascii="GHEA Grapalat" w:hAnsi="GHEA Grapalat"/>
          <w:sz w:val="20"/>
          <w:szCs w:val="20"/>
          <w:lang w:val="es-ES"/>
        </w:rPr>
        <w:t xml:space="preserve"> </w:t>
      </w:r>
      <w:r w:rsidRPr="00BA41C0">
        <w:rPr>
          <w:rFonts w:ascii="GHEA Grapalat" w:hAnsi="GHEA Grapalat"/>
          <w:sz w:val="20"/>
          <w:szCs w:val="20"/>
        </w:rPr>
        <w:t xml:space="preserve">в срок </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12 </w:t>
      </w:r>
      <w:r w:rsidRPr="00BA41C0">
        <w:rPr>
          <w:rFonts w:ascii="GHEA Grapalat" w:hAnsi="GHEA Grapalat"/>
          <w:sz w:val="20"/>
          <w:szCs w:val="20"/>
        </w:rPr>
        <w:t>К делу</w:t>
      </w:r>
      <w:r w:rsidRPr="004B72E3">
        <w:rPr>
          <w:rFonts w:ascii="GHEA Grapalat" w:hAnsi="GHEA Grapalat"/>
          <w:sz w:val="20"/>
          <w:szCs w:val="20"/>
          <w:lang w:val="es-ES"/>
        </w:rPr>
        <w:t xml:space="preserve"> </w:t>
      </w:r>
      <w:r w:rsidRPr="00BA41C0">
        <w:rPr>
          <w:rFonts w:ascii="GHEA Grapalat" w:hAnsi="GHEA Grapalat"/>
          <w:sz w:val="20"/>
          <w:szCs w:val="20"/>
        </w:rPr>
        <w:t>участник</w:t>
      </w:r>
      <w:r w:rsidRPr="004B72E3">
        <w:rPr>
          <w:rFonts w:ascii="GHEA Grapalat" w:hAnsi="GHEA Grapalat"/>
          <w:sz w:val="20"/>
          <w:szCs w:val="20"/>
          <w:lang w:val="es-ES"/>
        </w:rPr>
        <w:t xml:space="preserve"> </w:t>
      </w:r>
      <w:r w:rsidRPr="00BA41C0">
        <w:rPr>
          <w:rFonts w:ascii="GHEA Grapalat" w:hAnsi="GHEA Grapalat"/>
          <w:sz w:val="20"/>
          <w:szCs w:val="20"/>
        </w:rPr>
        <w:t>люди</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их</w:t>
      </w:r>
      <w:r w:rsidRPr="004B72E3">
        <w:rPr>
          <w:rFonts w:ascii="GHEA Grapalat" w:hAnsi="GHEA Grapalat"/>
          <w:sz w:val="20"/>
          <w:szCs w:val="20"/>
          <w:lang w:val="es-ES"/>
        </w:rPr>
        <w:t xml:space="preserve"> </w:t>
      </w:r>
      <w:r w:rsidRPr="00BA41C0">
        <w:rPr>
          <w:rFonts w:ascii="GHEA Grapalat" w:hAnsi="GHEA Grapalat"/>
          <w:sz w:val="20"/>
          <w:szCs w:val="20"/>
        </w:rPr>
        <w:t>представители</w:t>
      </w:r>
      <w:r w:rsidRPr="004B72E3">
        <w:rPr>
          <w:rFonts w:ascii="GHEA Grapalat" w:hAnsi="GHEA Grapalat"/>
          <w:sz w:val="20"/>
          <w:szCs w:val="20"/>
          <w:lang w:val="es-ES"/>
        </w:rPr>
        <w:t xml:space="preserve"> </w:t>
      </w:r>
      <w:r w:rsidRPr="00BA41C0">
        <w:rPr>
          <w:rFonts w:ascii="GHEA Grapalat" w:hAnsi="GHEA Grapalat"/>
          <w:sz w:val="20"/>
          <w:szCs w:val="20"/>
        </w:rPr>
        <w:t>судебный</w:t>
      </w:r>
      <w:r w:rsidRPr="004B72E3">
        <w:rPr>
          <w:rFonts w:ascii="GHEA Grapalat" w:hAnsi="GHEA Grapalat"/>
          <w:sz w:val="20"/>
          <w:szCs w:val="20"/>
          <w:lang w:val="es-ES"/>
        </w:rPr>
        <w:t xml:space="preserve"> </w:t>
      </w:r>
      <w:r w:rsidRPr="00BA41C0">
        <w:rPr>
          <w:rFonts w:ascii="GHEA Grapalat" w:hAnsi="GHEA Grapalat"/>
          <w:sz w:val="20"/>
          <w:szCs w:val="20"/>
        </w:rPr>
        <w:t>сессия</w:t>
      </w:r>
      <w:r w:rsidRPr="004B72E3">
        <w:rPr>
          <w:rFonts w:ascii="GHEA Grapalat" w:hAnsi="GHEA Grapalat"/>
          <w:sz w:val="20"/>
          <w:szCs w:val="20"/>
          <w:lang w:val="es-ES"/>
        </w:rPr>
        <w:t xml:space="preserve"> </w:t>
      </w:r>
      <w:r w:rsidRPr="00BA41C0">
        <w:rPr>
          <w:rFonts w:ascii="GHEA Grapalat" w:hAnsi="GHEA Grapalat"/>
          <w:sz w:val="20"/>
          <w:szCs w:val="20"/>
        </w:rPr>
        <w:t>времени</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 xml:space="preserve">дикий </w:t>
      </w:r>
      <w:r w:rsidRPr="004B72E3">
        <w:rPr>
          <w:rFonts w:ascii="GHEA Grapalat" w:hAnsi="GHEA Grapalat"/>
          <w:sz w:val="20"/>
          <w:szCs w:val="20"/>
          <w:lang w:val="es-ES"/>
        </w:rPr>
        <w:t xml:space="preserve">, как </w:t>
      </w:r>
      <w:r w:rsidRPr="00BA41C0">
        <w:rPr>
          <w:rFonts w:ascii="GHEA Grapalat" w:hAnsi="GHEA Grapalat"/>
          <w:sz w:val="20"/>
          <w:szCs w:val="20"/>
        </w:rPr>
        <w:t>также</w:t>
      </w:r>
      <w:r w:rsidRPr="004B72E3">
        <w:rPr>
          <w:rFonts w:ascii="GHEA Grapalat" w:hAnsi="GHEA Grapalat"/>
          <w:sz w:val="20"/>
          <w:szCs w:val="20"/>
          <w:lang w:val="es-ES"/>
        </w:rPr>
        <w:t xml:space="preserve"> </w:t>
      </w:r>
      <w:r w:rsidRPr="00BA41C0">
        <w:rPr>
          <w:rFonts w:ascii="GHEA Grapalat" w:hAnsi="GHEA Grapalat"/>
          <w:sz w:val="20"/>
          <w:szCs w:val="20"/>
        </w:rPr>
        <w:t>По Кодексу</w:t>
      </w:r>
      <w:r w:rsidRPr="004B72E3">
        <w:rPr>
          <w:rFonts w:ascii="GHEA Grapalat" w:hAnsi="GHEA Grapalat"/>
          <w:sz w:val="20"/>
          <w:szCs w:val="20"/>
          <w:lang w:val="es-ES"/>
        </w:rPr>
        <w:t xml:space="preserve"> </w:t>
      </w:r>
      <w:r w:rsidRPr="00BA41C0">
        <w:rPr>
          <w:rFonts w:ascii="GHEA Grapalat" w:hAnsi="GHEA Grapalat"/>
          <w:sz w:val="20"/>
          <w:szCs w:val="20"/>
        </w:rPr>
        <w:t>запланировано</w:t>
      </w:r>
      <w:r w:rsidRPr="004B72E3">
        <w:rPr>
          <w:rFonts w:ascii="GHEA Grapalat" w:hAnsi="GHEA Grapalat"/>
          <w:sz w:val="20"/>
          <w:szCs w:val="20"/>
          <w:lang w:val="es-ES"/>
        </w:rPr>
        <w:t xml:space="preserve"> </w:t>
      </w:r>
      <w:r w:rsidRPr="00BA41C0">
        <w:rPr>
          <w:rFonts w:ascii="GHEA Grapalat" w:hAnsi="GHEA Grapalat"/>
          <w:sz w:val="20"/>
          <w:szCs w:val="20"/>
        </w:rPr>
        <w:t>случаи</w:t>
      </w:r>
      <w:r w:rsidRPr="004B72E3">
        <w:rPr>
          <w:rFonts w:ascii="GHEA Grapalat" w:hAnsi="GHEA Grapalat"/>
          <w:sz w:val="20"/>
          <w:szCs w:val="20"/>
          <w:lang w:val="es-ES"/>
        </w:rPr>
        <w:t xml:space="preserve"> </w:t>
      </w:r>
      <w:r w:rsidRPr="00BA41C0">
        <w:rPr>
          <w:rFonts w:ascii="GHEA Grapalat" w:hAnsi="GHEA Grapalat"/>
          <w:sz w:val="20"/>
          <w:szCs w:val="20"/>
        </w:rPr>
        <w:t>отдельно</w:t>
      </w:r>
      <w:r w:rsidRPr="004B72E3">
        <w:rPr>
          <w:rFonts w:ascii="GHEA Grapalat" w:hAnsi="GHEA Grapalat"/>
          <w:sz w:val="20"/>
          <w:szCs w:val="20"/>
          <w:lang w:val="es-ES"/>
        </w:rPr>
        <w:t xml:space="preserve"> </w:t>
      </w:r>
      <w:r w:rsidRPr="00BA41C0">
        <w:rPr>
          <w:rFonts w:ascii="GHEA Grapalat" w:hAnsi="GHEA Grapalat"/>
          <w:sz w:val="20"/>
          <w:szCs w:val="20"/>
        </w:rPr>
        <w:t>процедурный</w:t>
      </w:r>
      <w:r w:rsidRPr="004B72E3">
        <w:rPr>
          <w:rFonts w:ascii="GHEA Grapalat" w:hAnsi="GHEA Grapalat"/>
          <w:sz w:val="20"/>
          <w:szCs w:val="20"/>
          <w:lang w:val="es-ES"/>
        </w:rPr>
        <w:t xml:space="preserve"> </w:t>
      </w:r>
      <w:r w:rsidRPr="00BA41C0">
        <w:rPr>
          <w:rFonts w:ascii="GHEA Grapalat" w:hAnsi="GHEA Grapalat"/>
          <w:sz w:val="20"/>
          <w:szCs w:val="20"/>
        </w:rPr>
        <w:t>действия</w:t>
      </w:r>
      <w:r w:rsidRPr="004B72E3">
        <w:rPr>
          <w:rFonts w:ascii="GHEA Grapalat" w:hAnsi="GHEA Grapalat"/>
          <w:sz w:val="20"/>
          <w:szCs w:val="20"/>
          <w:lang w:val="es-ES"/>
        </w:rPr>
        <w:t xml:space="preserve"> </w:t>
      </w:r>
      <w:r w:rsidRPr="00BA41C0">
        <w:rPr>
          <w:rFonts w:ascii="GHEA Grapalat" w:hAnsi="GHEA Grapalat"/>
          <w:sz w:val="20"/>
          <w:szCs w:val="20"/>
        </w:rPr>
        <w:t>выполнять</w:t>
      </w:r>
      <w:r w:rsidRPr="004B72E3">
        <w:rPr>
          <w:rFonts w:ascii="GHEA Grapalat" w:hAnsi="GHEA Grapalat"/>
          <w:sz w:val="20"/>
          <w:szCs w:val="20"/>
          <w:lang w:val="es-ES"/>
        </w:rPr>
        <w:t xml:space="preserve"> </w:t>
      </w:r>
      <w:r w:rsidRPr="00BA41C0">
        <w:rPr>
          <w:rFonts w:ascii="GHEA Grapalat" w:hAnsi="GHEA Grapalat"/>
          <w:sz w:val="20"/>
          <w:szCs w:val="20"/>
        </w:rPr>
        <w:t>о</w:t>
      </w:r>
      <w:r w:rsidRPr="004B72E3">
        <w:rPr>
          <w:rFonts w:ascii="GHEA Grapalat" w:hAnsi="GHEA Grapalat"/>
          <w:sz w:val="20"/>
          <w:szCs w:val="20"/>
          <w:lang w:val="es-ES"/>
        </w:rPr>
        <w:t xml:space="preserve"> </w:t>
      </w:r>
      <w:r w:rsidRPr="00BA41C0">
        <w:rPr>
          <w:rFonts w:ascii="GHEA Grapalat" w:hAnsi="GHEA Grapalat"/>
          <w:sz w:val="20"/>
          <w:szCs w:val="20"/>
        </w:rPr>
        <w:t>быть уведомлен</w:t>
      </w:r>
      <w:r w:rsidRPr="004B72E3">
        <w:rPr>
          <w:rFonts w:ascii="GHEA Grapalat" w:hAnsi="GHEA Grapalat"/>
          <w:sz w:val="20"/>
          <w:szCs w:val="20"/>
          <w:lang w:val="es-ES"/>
        </w:rPr>
        <w:t xml:space="preserve"> </w:t>
      </w:r>
      <w:r w:rsidRPr="00BA41C0">
        <w:rPr>
          <w:rFonts w:ascii="GHEA Grapalat" w:hAnsi="GHEA Grapalat"/>
          <w:sz w:val="20"/>
          <w:szCs w:val="20"/>
        </w:rPr>
        <w:t>являются</w:t>
      </w:r>
      <w:r w:rsidRPr="004B72E3">
        <w:rPr>
          <w:rFonts w:ascii="GHEA Grapalat" w:hAnsi="GHEA Grapalat"/>
          <w:sz w:val="20"/>
          <w:szCs w:val="20"/>
          <w:lang w:val="es-ES"/>
        </w:rPr>
        <w:t xml:space="preserve"> </w:t>
      </w:r>
      <w:r w:rsidRPr="00BA41C0">
        <w:rPr>
          <w:rFonts w:ascii="GHEA Grapalat" w:hAnsi="GHEA Grapalat"/>
          <w:sz w:val="20"/>
          <w:szCs w:val="20"/>
        </w:rPr>
        <w:t>электронный</w:t>
      </w:r>
      <w:r w:rsidRPr="004B72E3">
        <w:rPr>
          <w:rFonts w:ascii="GHEA Grapalat" w:hAnsi="GHEA Grapalat"/>
          <w:sz w:val="20"/>
          <w:szCs w:val="20"/>
          <w:lang w:val="es-ES"/>
        </w:rPr>
        <w:t xml:space="preserve"> </w:t>
      </w:r>
      <w:r w:rsidRPr="00BA41C0">
        <w:rPr>
          <w:rFonts w:ascii="GHEA Grapalat" w:hAnsi="GHEA Grapalat"/>
          <w:sz w:val="20"/>
          <w:szCs w:val="20"/>
        </w:rPr>
        <w:t>общения</w:t>
      </w:r>
      <w:r w:rsidRPr="004B72E3">
        <w:rPr>
          <w:rFonts w:ascii="GHEA Grapalat" w:hAnsi="GHEA Grapalat"/>
          <w:sz w:val="20"/>
          <w:szCs w:val="20"/>
          <w:lang w:val="es-ES"/>
        </w:rPr>
        <w:t xml:space="preserve"> </w:t>
      </w:r>
      <w:r w:rsidRPr="00BA41C0">
        <w:rPr>
          <w:rFonts w:ascii="GHEA Grapalat" w:hAnsi="GHEA Grapalat"/>
          <w:sz w:val="20"/>
          <w:szCs w:val="20"/>
        </w:rPr>
        <w:t>через</w:t>
      </w:r>
      <w:r w:rsidRPr="004B72E3">
        <w:rPr>
          <w:rFonts w:ascii="GHEA Grapalat" w:hAnsi="GHEA Grapalat"/>
          <w:sz w:val="20"/>
          <w:szCs w:val="20"/>
          <w:lang w:val="es-ES"/>
        </w:rPr>
        <w:t xml:space="preserve"> </w:t>
      </w:r>
      <w:r w:rsidRPr="00BA41C0">
        <w:rPr>
          <w:rFonts w:ascii="GHEA Grapalat" w:hAnsi="GHEA Grapalat"/>
          <w:sz w:val="20"/>
          <w:szCs w:val="20"/>
        </w:rPr>
        <w:t>уведомления</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другой</w:t>
      </w:r>
      <w:r w:rsidRPr="004B72E3">
        <w:rPr>
          <w:rFonts w:ascii="GHEA Grapalat" w:hAnsi="GHEA Grapalat"/>
          <w:sz w:val="20"/>
          <w:szCs w:val="20"/>
          <w:lang w:val="es-ES"/>
        </w:rPr>
        <w:t xml:space="preserve"> </w:t>
      </w:r>
      <w:r w:rsidRPr="00BA41C0">
        <w:rPr>
          <w:rFonts w:ascii="GHEA Grapalat" w:hAnsi="GHEA Grapalat"/>
          <w:sz w:val="20"/>
          <w:szCs w:val="20"/>
        </w:rPr>
        <w:t>документы</w:t>
      </w:r>
      <w:r w:rsidRPr="004B72E3">
        <w:rPr>
          <w:rFonts w:ascii="GHEA Grapalat" w:hAnsi="GHEA Grapalat"/>
          <w:sz w:val="20"/>
          <w:szCs w:val="20"/>
          <w:lang w:val="es-ES"/>
        </w:rPr>
        <w:t xml:space="preserve"> </w:t>
      </w:r>
      <w:r w:rsidRPr="00BA41C0">
        <w:rPr>
          <w:rFonts w:ascii="GHEA Grapalat" w:hAnsi="GHEA Grapalat"/>
          <w:sz w:val="20"/>
          <w:szCs w:val="20"/>
        </w:rPr>
        <w:t xml:space="preserve">Статья </w:t>
      </w:r>
      <w:r w:rsidRPr="004B72E3">
        <w:rPr>
          <w:rFonts w:ascii="GHEA Grapalat" w:hAnsi="GHEA Grapalat"/>
          <w:sz w:val="20"/>
          <w:szCs w:val="20"/>
          <w:lang w:val="es-ES"/>
        </w:rPr>
        <w:t xml:space="preserve">97 </w:t>
      </w:r>
      <w:r w:rsidRPr="00BA41C0">
        <w:rPr>
          <w:rFonts w:ascii="GHEA Grapalat" w:hAnsi="GHEA Grapalat"/>
          <w:sz w:val="20"/>
          <w:szCs w:val="20"/>
        </w:rPr>
        <w:t>Кодекса</w:t>
      </w:r>
      <w:r w:rsidRPr="004B72E3">
        <w:rPr>
          <w:rFonts w:ascii="GHEA Grapalat" w:hAnsi="GHEA Grapalat"/>
          <w:sz w:val="20"/>
          <w:szCs w:val="20"/>
          <w:lang w:val="es-ES"/>
        </w:rPr>
        <w:t xml:space="preserve"> </w:t>
      </w:r>
      <w:r w:rsidRPr="00BA41C0">
        <w:rPr>
          <w:rFonts w:ascii="GHEA Grapalat" w:hAnsi="GHEA Grapalat"/>
          <w:sz w:val="20"/>
          <w:szCs w:val="20"/>
        </w:rPr>
        <w:t>по статье</w:t>
      </w:r>
      <w:r w:rsidRPr="004B72E3">
        <w:rPr>
          <w:rFonts w:ascii="GHEA Grapalat" w:hAnsi="GHEA Grapalat"/>
          <w:sz w:val="20"/>
          <w:szCs w:val="20"/>
          <w:lang w:val="es-ES"/>
        </w:rPr>
        <w:t xml:space="preserve"> </w:t>
      </w:r>
      <w:r w:rsidRPr="00BA41C0">
        <w:rPr>
          <w:rFonts w:ascii="GHEA Grapalat" w:hAnsi="GHEA Grapalat"/>
          <w:sz w:val="20"/>
          <w:szCs w:val="20"/>
        </w:rPr>
        <w:t>определенный</w:t>
      </w:r>
      <w:r w:rsidRPr="004B72E3">
        <w:rPr>
          <w:rFonts w:ascii="GHEA Grapalat" w:hAnsi="GHEA Grapalat"/>
          <w:sz w:val="20"/>
          <w:szCs w:val="20"/>
          <w:lang w:val="es-ES"/>
        </w:rPr>
        <w:t xml:space="preserve"> </w:t>
      </w:r>
      <w:r w:rsidRPr="00BA41C0">
        <w:rPr>
          <w:rFonts w:ascii="GHEA Grapalat" w:hAnsi="GHEA Grapalat"/>
          <w:sz w:val="20"/>
          <w:szCs w:val="20"/>
        </w:rPr>
        <w:t>чтобы</w:t>
      </w:r>
      <w:r w:rsidRPr="004B72E3">
        <w:rPr>
          <w:rFonts w:ascii="GHEA Grapalat" w:hAnsi="GHEA Grapalat"/>
          <w:sz w:val="20"/>
          <w:szCs w:val="20"/>
          <w:lang w:val="es-ES"/>
        </w:rPr>
        <w:t xml:space="preserve"> </w:t>
      </w:r>
      <w:r w:rsidRPr="00BA41C0">
        <w:rPr>
          <w:rFonts w:ascii="GHEA Grapalat" w:hAnsi="GHEA Grapalat"/>
          <w:sz w:val="20"/>
          <w:szCs w:val="20"/>
        </w:rPr>
        <w:t>в приложении</w:t>
      </w:r>
      <w:r w:rsidRPr="004B72E3">
        <w:rPr>
          <w:rFonts w:ascii="GHEA Grapalat" w:hAnsi="GHEA Grapalat"/>
          <w:sz w:val="20"/>
          <w:szCs w:val="20"/>
          <w:lang w:val="es-ES"/>
        </w:rPr>
        <w:t xml:space="preserve"> </w:t>
      </w:r>
      <w:r w:rsidRPr="00BA41C0">
        <w:rPr>
          <w:rFonts w:ascii="GHEA Grapalat" w:hAnsi="GHEA Grapalat"/>
          <w:sz w:val="20"/>
          <w:szCs w:val="20"/>
        </w:rPr>
        <w:t>указанный</w:t>
      </w:r>
      <w:r w:rsidRPr="004B72E3">
        <w:rPr>
          <w:rFonts w:ascii="GHEA Grapalat" w:hAnsi="GHEA Grapalat"/>
          <w:sz w:val="20"/>
          <w:szCs w:val="20"/>
          <w:lang w:val="es-ES"/>
        </w:rPr>
        <w:t xml:space="preserve"> </w:t>
      </w:r>
      <w:r w:rsidRPr="00BA41C0">
        <w:rPr>
          <w:rFonts w:ascii="GHEA Grapalat" w:hAnsi="GHEA Grapalat"/>
          <w:sz w:val="20"/>
          <w:szCs w:val="20"/>
        </w:rPr>
        <w:t>электронный</w:t>
      </w:r>
      <w:r w:rsidRPr="004B72E3">
        <w:rPr>
          <w:rFonts w:ascii="GHEA Grapalat" w:hAnsi="GHEA Grapalat"/>
          <w:sz w:val="20"/>
          <w:szCs w:val="20"/>
          <w:lang w:val="es-ES"/>
        </w:rPr>
        <w:t xml:space="preserve"> </w:t>
      </w:r>
      <w:r w:rsidRPr="00BA41C0">
        <w:rPr>
          <w:rFonts w:ascii="GHEA Grapalat" w:hAnsi="GHEA Grapalat"/>
          <w:sz w:val="20"/>
          <w:szCs w:val="20"/>
        </w:rPr>
        <w:t>на почту</w:t>
      </w:r>
      <w:r w:rsidRPr="004B72E3">
        <w:rPr>
          <w:rFonts w:ascii="GHEA Grapalat" w:hAnsi="GHEA Grapalat"/>
          <w:sz w:val="20"/>
          <w:szCs w:val="20"/>
          <w:lang w:val="es-ES"/>
        </w:rPr>
        <w:t xml:space="preserve"> </w:t>
      </w:r>
      <w:r w:rsidRPr="00BA41C0">
        <w:rPr>
          <w:rFonts w:ascii="GHEA Grapalat" w:hAnsi="GHEA Grapalat"/>
          <w:sz w:val="20"/>
          <w:szCs w:val="20"/>
        </w:rPr>
        <w:t>отправить</w:t>
      </w:r>
      <w:r w:rsidRPr="004B72E3">
        <w:rPr>
          <w:rFonts w:ascii="GHEA Grapalat" w:hAnsi="GHEA Grapalat"/>
          <w:sz w:val="20"/>
          <w:szCs w:val="20"/>
          <w:lang w:val="es-ES"/>
        </w:rPr>
        <w:t xml:space="preserve"> </w:t>
      </w:r>
      <w:r w:rsidRPr="00BA41C0">
        <w:rPr>
          <w:rFonts w:ascii="GHEA Grapalat" w:hAnsi="GHEA Grapalat"/>
          <w:sz w:val="20"/>
          <w:szCs w:val="20"/>
        </w:rPr>
        <w:t>метод</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13 </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Суд</w:t>
      </w:r>
      <w:r w:rsidRPr="004B72E3">
        <w:rPr>
          <w:rFonts w:ascii="GHEA Grapalat" w:hAnsi="GHEA Grapalat"/>
          <w:sz w:val="20"/>
          <w:szCs w:val="20"/>
          <w:lang w:val="es-ES"/>
        </w:rPr>
        <w:t xml:space="preserve"> </w:t>
      </w:r>
      <w:r w:rsidRPr="00BA41C0">
        <w:rPr>
          <w:rFonts w:ascii="GHEA Grapalat" w:hAnsi="GHEA Grapalat"/>
          <w:sz w:val="20"/>
          <w:szCs w:val="20"/>
        </w:rPr>
        <w:t>настоящим</w:t>
      </w:r>
      <w:r w:rsidRPr="004B72E3">
        <w:rPr>
          <w:rFonts w:ascii="GHEA Grapalat" w:hAnsi="GHEA Grapalat"/>
          <w:sz w:val="20"/>
          <w:szCs w:val="20"/>
          <w:lang w:val="es-ES"/>
        </w:rPr>
        <w:t xml:space="preserve"> </w:t>
      </w:r>
      <w:r w:rsidRPr="00BA41C0">
        <w:rPr>
          <w:rFonts w:ascii="GHEA Grapalat" w:hAnsi="GHEA Grapalat"/>
          <w:sz w:val="20"/>
          <w:szCs w:val="20"/>
        </w:rPr>
        <w:t>по разделам</w:t>
      </w:r>
      <w:r w:rsidRPr="004B72E3">
        <w:rPr>
          <w:rFonts w:ascii="GHEA Grapalat" w:hAnsi="GHEA Grapalat"/>
          <w:sz w:val="20"/>
          <w:szCs w:val="20"/>
          <w:lang w:val="es-ES"/>
        </w:rPr>
        <w:t xml:space="preserve"> </w:t>
      </w:r>
      <w:r w:rsidRPr="00BA41C0">
        <w:rPr>
          <w:rFonts w:ascii="GHEA Grapalat" w:hAnsi="GHEA Grapalat"/>
          <w:sz w:val="20"/>
          <w:szCs w:val="20"/>
        </w:rPr>
        <w:t>запланировано</w:t>
      </w:r>
      <w:r w:rsidRPr="004B72E3">
        <w:rPr>
          <w:rFonts w:ascii="GHEA Grapalat" w:hAnsi="GHEA Grapalat"/>
          <w:sz w:val="20"/>
          <w:szCs w:val="20"/>
          <w:lang w:val="es-ES"/>
        </w:rPr>
        <w:t xml:space="preserve"> </w:t>
      </w:r>
      <w:r w:rsidRPr="00BA41C0">
        <w:rPr>
          <w:rFonts w:ascii="GHEA Grapalat" w:hAnsi="GHEA Grapalat"/>
          <w:sz w:val="20"/>
          <w:szCs w:val="20"/>
        </w:rPr>
        <w:t>со спорами</w:t>
      </w:r>
      <w:r w:rsidRPr="004B72E3">
        <w:rPr>
          <w:rFonts w:ascii="GHEA Grapalat" w:hAnsi="GHEA Grapalat"/>
          <w:sz w:val="20"/>
          <w:szCs w:val="20"/>
          <w:lang w:val="es-ES"/>
        </w:rPr>
        <w:t xml:space="preserve"> </w:t>
      </w:r>
      <w:r w:rsidRPr="00BA41C0">
        <w:rPr>
          <w:rFonts w:ascii="GHEA Grapalat" w:hAnsi="GHEA Grapalat"/>
          <w:sz w:val="20"/>
          <w:szCs w:val="20"/>
        </w:rPr>
        <w:t>дела</w:t>
      </w:r>
      <w:r w:rsidRPr="004B72E3">
        <w:rPr>
          <w:rFonts w:ascii="GHEA Grapalat" w:hAnsi="GHEA Grapalat"/>
          <w:sz w:val="20"/>
          <w:szCs w:val="20"/>
          <w:lang w:val="es-ES"/>
        </w:rPr>
        <w:t xml:space="preserve"> </w:t>
      </w:r>
      <w:r w:rsidRPr="00BA41C0">
        <w:rPr>
          <w:rFonts w:ascii="GHEA Grapalat" w:hAnsi="GHEA Grapalat"/>
          <w:sz w:val="20"/>
          <w:szCs w:val="20"/>
        </w:rPr>
        <w:t>обследование</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им</w:t>
      </w:r>
      <w:r w:rsidRPr="004B72E3">
        <w:rPr>
          <w:rFonts w:ascii="GHEA Grapalat" w:hAnsi="GHEA Grapalat"/>
          <w:sz w:val="20"/>
          <w:szCs w:val="20"/>
          <w:lang w:val="es-ES"/>
        </w:rPr>
        <w:t xml:space="preserve"> </w:t>
      </w:r>
      <w:r w:rsidRPr="00BA41C0">
        <w:rPr>
          <w:rFonts w:ascii="GHEA Grapalat" w:hAnsi="GHEA Grapalat"/>
          <w:sz w:val="20"/>
          <w:szCs w:val="20"/>
        </w:rPr>
        <w:t>касательно</w:t>
      </w:r>
      <w:r w:rsidRPr="004B72E3">
        <w:rPr>
          <w:rFonts w:ascii="GHEA Grapalat" w:hAnsi="GHEA Grapalat"/>
          <w:sz w:val="20"/>
          <w:szCs w:val="20"/>
          <w:lang w:val="es-ES"/>
        </w:rPr>
        <w:t xml:space="preserve"> </w:t>
      </w:r>
      <w:r w:rsidRPr="00BA41C0">
        <w:rPr>
          <w:rFonts w:ascii="GHEA Grapalat" w:hAnsi="GHEA Grapalat"/>
          <w:sz w:val="20"/>
          <w:szCs w:val="20"/>
        </w:rPr>
        <w:t>суждения</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решения</w:t>
      </w:r>
      <w:r w:rsidRPr="004B72E3">
        <w:rPr>
          <w:rFonts w:ascii="GHEA Grapalat" w:hAnsi="GHEA Grapalat"/>
          <w:sz w:val="20"/>
          <w:szCs w:val="20"/>
          <w:lang w:val="es-ES"/>
        </w:rPr>
        <w:t xml:space="preserve"> </w:t>
      </w:r>
      <w:r w:rsidRPr="00BA41C0">
        <w:rPr>
          <w:rFonts w:ascii="GHEA Grapalat" w:hAnsi="GHEA Grapalat"/>
          <w:sz w:val="20"/>
          <w:szCs w:val="20"/>
        </w:rPr>
        <w:t>делает</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в письменной форме</w:t>
      </w:r>
      <w:r w:rsidRPr="004B72E3">
        <w:rPr>
          <w:rFonts w:ascii="GHEA Grapalat" w:hAnsi="GHEA Grapalat"/>
          <w:sz w:val="20"/>
          <w:szCs w:val="20"/>
          <w:lang w:val="es-ES"/>
        </w:rPr>
        <w:t xml:space="preserve"> </w:t>
      </w:r>
      <w:r w:rsidRPr="00BA41C0">
        <w:rPr>
          <w:rFonts w:ascii="GHEA Grapalat" w:hAnsi="GHEA Grapalat"/>
          <w:sz w:val="20"/>
          <w:szCs w:val="20"/>
        </w:rPr>
        <w:t xml:space="preserve">в соответствии с процедурой </w:t>
      </w:r>
      <w:r w:rsidRPr="004B72E3">
        <w:rPr>
          <w:rFonts w:ascii="GHEA Grapalat" w:hAnsi="GHEA Grapalat"/>
          <w:sz w:val="20"/>
          <w:szCs w:val="20"/>
          <w:lang w:val="es-ES"/>
        </w:rPr>
        <w:t xml:space="preserve">, </w:t>
      </w:r>
      <w:r w:rsidRPr="00BA41C0">
        <w:rPr>
          <w:rFonts w:ascii="GHEA Grapalat" w:hAnsi="GHEA Grapalat"/>
          <w:sz w:val="20"/>
          <w:szCs w:val="20"/>
        </w:rPr>
        <w:t>за исключением</w:t>
      </w:r>
      <w:r w:rsidRPr="004B72E3">
        <w:rPr>
          <w:rFonts w:ascii="GHEA Grapalat" w:hAnsi="GHEA Grapalat"/>
          <w:sz w:val="20"/>
          <w:szCs w:val="20"/>
          <w:lang w:val="es-ES"/>
        </w:rPr>
        <w:t xml:space="preserve"> </w:t>
      </w:r>
      <w:r w:rsidRPr="00BA41C0">
        <w:rPr>
          <w:rFonts w:ascii="GHEA Grapalat" w:hAnsi="GHEA Grapalat"/>
          <w:sz w:val="20"/>
          <w:szCs w:val="20"/>
        </w:rPr>
        <w:t>это</w:t>
      </w:r>
      <w:r w:rsidRPr="004B72E3">
        <w:rPr>
          <w:rFonts w:ascii="GHEA Grapalat" w:hAnsi="GHEA Grapalat"/>
          <w:sz w:val="20"/>
          <w:szCs w:val="20"/>
          <w:lang w:val="es-ES"/>
        </w:rPr>
        <w:t xml:space="preserve"> </w:t>
      </w:r>
      <w:r w:rsidRPr="00BA41C0">
        <w:rPr>
          <w:rFonts w:ascii="GHEA Grapalat" w:hAnsi="GHEA Grapalat"/>
          <w:sz w:val="20"/>
          <w:szCs w:val="20"/>
        </w:rPr>
        <w:t xml:space="preserve">случаи </w:t>
      </w:r>
      <w:r w:rsidRPr="004B72E3">
        <w:rPr>
          <w:rFonts w:ascii="GHEA Grapalat" w:hAnsi="GHEA Grapalat"/>
          <w:sz w:val="20"/>
          <w:szCs w:val="20"/>
          <w:lang w:val="es-ES"/>
        </w:rPr>
        <w:t xml:space="preserve">, когда </w:t>
      </w:r>
      <w:r w:rsidRPr="00BA41C0">
        <w:rPr>
          <w:rFonts w:ascii="GHEA Grapalat" w:hAnsi="GHEA Grapalat"/>
          <w:sz w:val="20"/>
          <w:szCs w:val="20"/>
        </w:rPr>
        <w:t>суд</w:t>
      </w:r>
      <w:r w:rsidRPr="004B72E3">
        <w:rPr>
          <w:rFonts w:ascii="GHEA Grapalat" w:hAnsi="GHEA Grapalat"/>
          <w:sz w:val="20"/>
          <w:szCs w:val="20"/>
          <w:lang w:val="es-ES"/>
        </w:rPr>
        <w:t xml:space="preserve"> </w:t>
      </w:r>
      <w:r w:rsidRPr="00BA41C0">
        <w:rPr>
          <w:rFonts w:ascii="GHEA Grapalat" w:hAnsi="GHEA Grapalat"/>
          <w:sz w:val="20"/>
          <w:szCs w:val="20"/>
        </w:rPr>
        <w:t>к делу</w:t>
      </w:r>
      <w:r w:rsidRPr="004B72E3">
        <w:rPr>
          <w:rFonts w:ascii="GHEA Grapalat" w:hAnsi="GHEA Grapalat"/>
          <w:sz w:val="20"/>
          <w:szCs w:val="20"/>
          <w:lang w:val="es-ES"/>
        </w:rPr>
        <w:t xml:space="preserve"> </w:t>
      </w:r>
      <w:r w:rsidRPr="00BA41C0">
        <w:rPr>
          <w:rFonts w:ascii="GHEA Grapalat" w:hAnsi="GHEA Grapalat"/>
          <w:sz w:val="20"/>
          <w:szCs w:val="20"/>
        </w:rPr>
        <w:t>участник</w:t>
      </w:r>
      <w:r w:rsidRPr="004B72E3">
        <w:rPr>
          <w:rFonts w:ascii="GHEA Grapalat" w:hAnsi="GHEA Grapalat"/>
          <w:sz w:val="20"/>
          <w:szCs w:val="20"/>
          <w:lang w:val="es-ES"/>
        </w:rPr>
        <w:t xml:space="preserve"> </w:t>
      </w:r>
      <w:r w:rsidRPr="00BA41C0">
        <w:rPr>
          <w:rFonts w:ascii="GHEA Grapalat" w:hAnsi="GHEA Grapalat"/>
          <w:sz w:val="20"/>
          <w:szCs w:val="20"/>
        </w:rPr>
        <w:t>человек</w:t>
      </w:r>
      <w:r w:rsidRPr="004B72E3">
        <w:rPr>
          <w:rFonts w:ascii="GHEA Grapalat" w:hAnsi="GHEA Grapalat"/>
          <w:sz w:val="20"/>
          <w:szCs w:val="20"/>
          <w:lang w:val="es-ES"/>
        </w:rPr>
        <w:t xml:space="preserve"> </w:t>
      </w:r>
      <w:r w:rsidRPr="00BA41C0">
        <w:rPr>
          <w:rFonts w:ascii="GHEA Grapalat" w:hAnsi="GHEA Grapalat"/>
          <w:sz w:val="20"/>
          <w:szCs w:val="20"/>
        </w:rPr>
        <w:t>посредством посредничества</w:t>
      </w:r>
      <w:r w:rsidRPr="004B72E3">
        <w:rPr>
          <w:rFonts w:ascii="GHEA Grapalat" w:hAnsi="GHEA Grapalat"/>
          <w:sz w:val="20"/>
          <w:szCs w:val="20"/>
          <w:lang w:val="es-ES"/>
        </w:rPr>
        <w:t xml:space="preserve"> </w:t>
      </w:r>
      <w:r w:rsidRPr="00BA41C0">
        <w:rPr>
          <w:rFonts w:ascii="GHEA Grapalat" w:hAnsi="GHEA Grapalat"/>
          <w:sz w:val="20"/>
          <w:szCs w:val="20"/>
        </w:rPr>
        <w:t>или</w:t>
      </w:r>
      <w:r w:rsidRPr="004B72E3">
        <w:rPr>
          <w:rFonts w:ascii="GHEA Grapalat" w:hAnsi="GHEA Grapalat"/>
          <w:sz w:val="20"/>
          <w:szCs w:val="20"/>
          <w:lang w:val="es-ES"/>
        </w:rPr>
        <w:t xml:space="preserve"> </w:t>
      </w:r>
      <w:r w:rsidRPr="00BA41C0">
        <w:rPr>
          <w:rFonts w:ascii="GHEA Grapalat" w:hAnsi="GHEA Grapalat"/>
          <w:sz w:val="20"/>
          <w:szCs w:val="20"/>
        </w:rPr>
        <w:t>ее</w:t>
      </w:r>
      <w:r w:rsidRPr="004B72E3">
        <w:rPr>
          <w:rFonts w:ascii="GHEA Grapalat" w:hAnsi="GHEA Grapalat"/>
          <w:sz w:val="20"/>
          <w:szCs w:val="20"/>
          <w:lang w:val="es-ES"/>
        </w:rPr>
        <w:t xml:space="preserve"> </w:t>
      </w:r>
      <w:r w:rsidRPr="00BA41C0">
        <w:rPr>
          <w:rFonts w:ascii="GHEA Grapalat" w:hAnsi="GHEA Grapalat"/>
          <w:sz w:val="20"/>
          <w:szCs w:val="20"/>
        </w:rPr>
        <w:t>инициатива</w:t>
      </w:r>
      <w:r w:rsidRPr="004B72E3">
        <w:rPr>
          <w:rFonts w:ascii="GHEA Grapalat" w:hAnsi="GHEA Grapalat"/>
          <w:sz w:val="20"/>
          <w:szCs w:val="20"/>
          <w:lang w:val="es-ES"/>
        </w:rPr>
        <w:t xml:space="preserve"> </w:t>
      </w:r>
      <w:r w:rsidRPr="00BA41C0">
        <w:rPr>
          <w:rFonts w:ascii="GHEA Grapalat" w:hAnsi="GHEA Grapalat"/>
          <w:sz w:val="20"/>
          <w:szCs w:val="20"/>
        </w:rPr>
        <w:t>пришел</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 xml:space="preserve">вывод </w:t>
      </w:r>
      <w:r w:rsidRPr="004B72E3">
        <w:rPr>
          <w:rFonts w:ascii="GHEA Grapalat" w:hAnsi="GHEA Grapalat"/>
          <w:sz w:val="20"/>
          <w:szCs w:val="20"/>
          <w:lang w:val="es-ES"/>
        </w:rPr>
        <w:t xml:space="preserve">, что </w:t>
      </w:r>
      <w:r w:rsidRPr="00BA41C0">
        <w:rPr>
          <w:rFonts w:ascii="GHEA Grapalat" w:hAnsi="GHEA Grapalat"/>
          <w:sz w:val="20"/>
          <w:szCs w:val="20"/>
        </w:rPr>
        <w:t>необходимый</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дело</w:t>
      </w:r>
      <w:r w:rsidRPr="004B72E3">
        <w:rPr>
          <w:rFonts w:ascii="GHEA Grapalat" w:hAnsi="GHEA Grapalat"/>
          <w:sz w:val="20"/>
          <w:szCs w:val="20"/>
          <w:lang w:val="es-ES"/>
        </w:rPr>
        <w:t xml:space="preserve"> </w:t>
      </w:r>
      <w:r w:rsidRPr="00BA41C0">
        <w:rPr>
          <w:rFonts w:ascii="GHEA Grapalat" w:hAnsi="GHEA Grapalat"/>
          <w:sz w:val="20"/>
          <w:szCs w:val="20"/>
        </w:rPr>
        <w:t>исследовать</w:t>
      </w:r>
      <w:r w:rsidRPr="004B72E3">
        <w:rPr>
          <w:rFonts w:ascii="GHEA Grapalat" w:hAnsi="GHEA Grapalat"/>
          <w:sz w:val="20"/>
          <w:szCs w:val="20"/>
          <w:lang w:val="es-ES"/>
        </w:rPr>
        <w:t xml:space="preserve"> </w:t>
      </w:r>
      <w:r w:rsidRPr="00BA41C0">
        <w:rPr>
          <w:rFonts w:ascii="GHEA Grapalat" w:hAnsi="GHEA Grapalat"/>
          <w:sz w:val="20"/>
          <w:szCs w:val="20"/>
        </w:rPr>
        <w:t>судебный</w:t>
      </w:r>
      <w:r w:rsidRPr="004B72E3">
        <w:rPr>
          <w:rFonts w:ascii="GHEA Grapalat" w:hAnsi="GHEA Grapalat"/>
          <w:sz w:val="20"/>
          <w:szCs w:val="20"/>
          <w:lang w:val="es-ES"/>
        </w:rPr>
        <w:t xml:space="preserve"> на </w:t>
      </w:r>
      <w:r w:rsidRPr="00BA41C0">
        <w:rPr>
          <w:rFonts w:ascii="GHEA Grapalat" w:hAnsi="GHEA Grapalat"/>
          <w:sz w:val="20"/>
          <w:szCs w:val="20"/>
        </w:rPr>
        <w:t>сессии</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14. </w:t>
      </w:r>
      <w:r w:rsidRPr="00BA41C0">
        <w:rPr>
          <w:rFonts w:ascii="GHEA Grapalat" w:hAnsi="GHEA Grapalat"/>
          <w:sz w:val="20"/>
          <w:szCs w:val="20"/>
        </w:rPr>
        <w:t>Дело</w:t>
      </w:r>
      <w:r w:rsidRPr="004B72E3">
        <w:rPr>
          <w:rFonts w:ascii="GHEA Grapalat" w:hAnsi="GHEA Grapalat"/>
          <w:sz w:val="20"/>
          <w:szCs w:val="20"/>
          <w:lang w:val="es-ES"/>
        </w:rPr>
        <w:t xml:space="preserve"> </w:t>
      </w:r>
      <w:r w:rsidRPr="00BA41C0">
        <w:rPr>
          <w:rFonts w:ascii="GHEA Grapalat" w:hAnsi="GHEA Grapalat"/>
          <w:sz w:val="20"/>
          <w:szCs w:val="20"/>
        </w:rPr>
        <w:t>судебный</w:t>
      </w:r>
      <w:r w:rsidRPr="004B72E3">
        <w:rPr>
          <w:rFonts w:ascii="GHEA Grapalat" w:hAnsi="GHEA Grapalat"/>
          <w:sz w:val="20"/>
          <w:szCs w:val="20"/>
          <w:lang w:val="es-ES"/>
        </w:rPr>
        <w:t xml:space="preserve"> </w:t>
      </w:r>
      <w:r w:rsidRPr="00BA41C0">
        <w:rPr>
          <w:rFonts w:ascii="GHEA Grapalat" w:hAnsi="GHEA Grapalat"/>
          <w:sz w:val="20"/>
          <w:szCs w:val="20"/>
        </w:rPr>
        <w:t>на сессии</w:t>
      </w:r>
      <w:r w:rsidRPr="004B72E3">
        <w:rPr>
          <w:rFonts w:ascii="GHEA Grapalat" w:hAnsi="GHEA Grapalat"/>
          <w:sz w:val="20"/>
          <w:szCs w:val="20"/>
          <w:lang w:val="es-ES"/>
        </w:rPr>
        <w:t xml:space="preserve"> </w:t>
      </w:r>
      <w:r w:rsidRPr="00BA41C0">
        <w:rPr>
          <w:rFonts w:ascii="GHEA Grapalat" w:hAnsi="GHEA Grapalat"/>
          <w:sz w:val="20"/>
          <w:szCs w:val="20"/>
        </w:rPr>
        <w:t>исследовать</w:t>
      </w:r>
      <w:r w:rsidRPr="004B72E3">
        <w:rPr>
          <w:rFonts w:ascii="GHEA Grapalat" w:hAnsi="GHEA Grapalat"/>
          <w:sz w:val="20"/>
          <w:szCs w:val="20"/>
          <w:lang w:val="es-ES"/>
        </w:rPr>
        <w:t xml:space="preserve"> </w:t>
      </w:r>
      <w:r w:rsidRPr="00BA41C0">
        <w:rPr>
          <w:rFonts w:ascii="GHEA Grapalat" w:hAnsi="GHEA Grapalat"/>
          <w:sz w:val="20"/>
          <w:szCs w:val="20"/>
        </w:rPr>
        <w:t>касательно</w:t>
      </w:r>
      <w:r w:rsidRPr="004B72E3">
        <w:rPr>
          <w:rFonts w:ascii="GHEA Grapalat" w:hAnsi="GHEA Grapalat"/>
          <w:sz w:val="20"/>
          <w:szCs w:val="20"/>
          <w:lang w:val="es-ES"/>
        </w:rPr>
        <w:t xml:space="preserve"> </w:t>
      </w:r>
      <w:r w:rsidRPr="00BA41C0">
        <w:rPr>
          <w:rFonts w:ascii="GHEA Grapalat" w:hAnsi="GHEA Grapalat"/>
          <w:sz w:val="20"/>
          <w:szCs w:val="20"/>
        </w:rPr>
        <w:t>посредничество</w:t>
      </w:r>
      <w:r w:rsidRPr="004B72E3">
        <w:rPr>
          <w:rFonts w:ascii="GHEA Grapalat" w:hAnsi="GHEA Grapalat"/>
          <w:sz w:val="20"/>
          <w:szCs w:val="20"/>
          <w:lang w:val="es-ES"/>
        </w:rPr>
        <w:t xml:space="preserve"> </w:t>
      </w:r>
      <w:r w:rsidRPr="00BA41C0">
        <w:rPr>
          <w:rFonts w:ascii="GHEA Grapalat" w:hAnsi="GHEA Grapalat"/>
          <w:sz w:val="20"/>
          <w:szCs w:val="20"/>
        </w:rPr>
        <w:t>к делу</w:t>
      </w:r>
      <w:r w:rsidRPr="004B72E3">
        <w:rPr>
          <w:rFonts w:ascii="GHEA Grapalat" w:hAnsi="GHEA Grapalat"/>
          <w:sz w:val="20"/>
          <w:szCs w:val="20"/>
          <w:lang w:val="es-ES"/>
        </w:rPr>
        <w:t xml:space="preserve"> </w:t>
      </w:r>
      <w:r w:rsidRPr="00BA41C0">
        <w:rPr>
          <w:rFonts w:ascii="GHEA Grapalat" w:hAnsi="GHEA Grapalat"/>
          <w:sz w:val="20"/>
          <w:szCs w:val="20"/>
        </w:rPr>
        <w:t>участник</w:t>
      </w:r>
      <w:r w:rsidRPr="004B72E3">
        <w:rPr>
          <w:rFonts w:ascii="GHEA Grapalat" w:hAnsi="GHEA Grapalat"/>
          <w:sz w:val="20"/>
          <w:szCs w:val="20"/>
          <w:lang w:val="es-ES"/>
        </w:rPr>
        <w:t xml:space="preserve"> </w:t>
      </w:r>
      <w:r w:rsidRPr="00BA41C0">
        <w:rPr>
          <w:rFonts w:ascii="GHEA Grapalat" w:hAnsi="GHEA Grapalat"/>
          <w:sz w:val="20"/>
          <w:szCs w:val="20"/>
        </w:rPr>
        <w:t>человек</w:t>
      </w:r>
      <w:r w:rsidRPr="004B72E3">
        <w:rPr>
          <w:rFonts w:ascii="GHEA Grapalat" w:hAnsi="GHEA Grapalat"/>
          <w:sz w:val="20"/>
          <w:szCs w:val="20"/>
          <w:lang w:val="es-ES"/>
        </w:rPr>
        <w:t xml:space="preserve"> </w:t>
      </w:r>
      <w:r w:rsidRPr="00BA41C0">
        <w:rPr>
          <w:rFonts w:ascii="GHEA Grapalat" w:hAnsi="GHEA Grapalat"/>
          <w:sz w:val="20"/>
          <w:szCs w:val="20"/>
        </w:rPr>
        <w:t>может</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представлять на рассмотрение</w:t>
      </w:r>
      <w:r w:rsidRPr="004B72E3">
        <w:rPr>
          <w:rFonts w:ascii="GHEA Grapalat" w:hAnsi="GHEA Grapalat"/>
          <w:sz w:val="20"/>
          <w:szCs w:val="20"/>
          <w:lang w:val="es-ES"/>
        </w:rPr>
        <w:t xml:space="preserve"> </w:t>
      </w:r>
      <w:r w:rsidRPr="00BA41C0">
        <w:rPr>
          <w:rFonts w:ascii="GHEA Grapalat" w:hAnsi="GHEA Grapalat"/>
          <w:sz w:val="20"/>
          <w:szCs w:val="20"/>
        </w:rPr>
        <w:t>до</w:t>
      </w:r>
      <w:r w:rsidRPr="004B72E3">
        <w:rPr>
          <w:rFonts w:ascii="GHEA Grapalat" w:hAnsi="GHEA Grapalat"/>
          <w:sz w:val="20"/>
          <w:szCs w:val="20"/>
          <w:lang w:val="es-ES"/>
        </w:rPr>
        <w:t xml:space="preserve"> </w:t>
      </w:r>
      <w:r w:rsidRPr="00BA41C0">
        <w:rPr>
          <w:rFonts w:ascii="GHEA Grapalat" w:hAnsi="GHEA Grapalat"/>
          <w:sz w:val="20"/>
          <w:szCs w:val="20"/>
        </w:rPr>
        <w:t>претензии</w:t>
      </w:r>
      <w:r w:rsidRPr="004B72E3">
        <w:rPr>
          <w:rFonts w:ascii="GHEA Grapalat" w:hAnsi="GHEA Grapalat"/>
          <w:sz w:val="20"/>
          <w:szCs w:val="20"/>
          <w:lang w:val="es-ES"/>
        </w:rPr>
        <w:t xml:space="preserve"> </w:t>
      </w:r>
      <w:r w:rsidRPr="00BA41C0">
        <w:rPr>
          <w:rFonts w:ascii="GHEA Grapalat" w:hAnsi="GHEA Grapalat"/>
          <w:sz w:val="20"/>
          <w:szCs w:val="20"/>
        </w:rPr>
        <w:t>отвечать</w:t>
      </w:r>
      <w:r w:rsidRPr="004B72E3">
        <w:rPr>
          <w:rFonts w:ascii="GHEA Grapalat" w:hAnsi="GHEA Grapalat"/>
          <w:sz w:val="20"/>
          <w:szCs w:val="20"/>
          <w:lang w:val="es-ES"/>
        </w:rPr>
        <w:t xml:space="preserve"> </w:t>
      </w:r>
      <w:r w:rsidRPr="00BA41C0">
        <w:rPr>
          <w:rFonts w:ascii="GHEA Grapalat" w:hAnsi="GHEA Grapalat"/>
          <w:sz w:val="20"/>
          <w:szCs w:val="20"/>
        </w:rPr>
        <w:t>представить</w:t>
      </w:r>
      <w:r w:rsidRPr="004B72E3">
        <w:rPr>
          <w:rFonts w:ascii="GHEA Grapalat" w:hAnsi="GHEA Grapalat"/>
          <w:sz w:val="20"/>
          <w:szCs w:val="20"/>
          <w:lang w:val="es-ES"/>
        </w:rPr>
        <w:t xml:space="preserve"> </w:t>
      </w:r>
      <w:r w:rsidRPr="00BA41C0">
        <w:rPr>
          <w:rFonts w:ascii="GHEA Grapalat" w:hAnsi="GHEA Grapalat"/>
          <w:sz w:val="20"/>
          <w:szCs w:val="20"/>
        </w:rPr>
        <w:t>для</w:t>
      </w:r>
      <w:r w:rsidRPr="004B72E3">
        <w:rPr>
          <w:rFonts w:ascii="GHEA Grapalat" w:hAnsi="GHEA Grapalat"/>
          <w:sz w:val="20"/>
          <w:szCs w:val="20"/>
          <w:lang w:val="es-ES"/>
        </w:rPr>
        <w:t xml:space="preserve"> </w:t>
      </w:r>
      <w:r w:rsidRPr="00BA41C0">
        <w:rPr>
          <w:rFonts w:ascii="GHEA Grapalat" w:hAnsi="GHEA Grapalat"/>
          <w:sz w:val="20"/>
          <w:szCs w:val="20"/>
        </w:rPr>
        <w:t>определенный</w:t>
      </w:r>
      <w:r w:rsidRPr="004B72E3">
        <w:rPr>
          <w:rFonts w:ascii="GHEA Grapalat" w:hAnsi="GHEA Grapalat"/>
          <w:sz w:val="20"/>
          <w:szCs w:val="20"/>
          <w:lang w:val="es-ES"/>
        </w:rPr>
        <w:t xml:space="preserve"> </w:t>
      </w:r>
      <w:r w:rsidRPr="00BA41C0">
        <w:rPr>
          <w:rFonts w:ascii="GHEA Grapalat" w:hAnsi="GHEA Grapalat"/>
          <w:sz w:val="20"/>
          <w:szCs w:val="20"/>
        </w:rPr>
        <w:t>период</w:t>
      </w:r>
      <w:r w:rsidRPr="004B72E3">
        <w:rPr>
          <w:rFonts w:ascii="GHEA Grapalat" w:hAnsi="GHEA Grapalat"/>
          <w:sz w:val="20"/>
          <w:szCs w:val="20"/>
          <w:lang w:val="es-ES"/>
        </w:rPr>
        <w:t xml:space="preserve"> </w:t>
      </w:r>
      <w:r w:rsidRPr="00BA41C0">
        <w:rPr>
          <w:rFonts w:ascii="GHEA Grapalat" w:hAnsi="GHEA Grapalat"/>
          <w:sz w:val="20"/>
          <w:szCs w:val="20"/>
        </w:rPr>
        <w:t>срок действия</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15. </w:t>
      </w:r>
      <w:r w:rsidRPr="00BA41C0">
        <w:rPr>
          <w:rFonts w:ascii="GHEA Grapalat" w:hAnsi="GHEA Grapalat"/>
          <w:sz w:val="20"/>
          <w:szCs w:val="20"/>
        </w:rPr>
        <w:t>Дело</w:t>
      </w:r>
      <w:r w:rsidRPr="004B72E3">
        <w:rPr>
          <w:rFonts w:ascii="GHEA Grapalat" w:hAnsi="GHEA Grapalat"/>
          <w:sz w:val="20"/>
          <w:szCs w:val="20"/>
          <w:lang w:val="es-ES"/>
        </w:rPr>
        <w:t xml:space="preserve"> </w:t>
      </w:r>
      <w:r w:rsidRPr="00BA41C0">
        <w:rPr>
          <w:rFonts w:ascii="GHEA Grapalat" w:hAnsi="GHEA Grapalat"/>
          <w:sz w:val="20"/>
          <w:szCs w:val="20"/>
        </w:rPr>
        <w:t>судебный</w:t>
      </w:r>
      <w:r w:rsidRPr="004B72E3">
        <w:rPr>
          <w:rFonts w:ascii="GHEA Grapalat" w:hAnsi="GHEA Grapalat"/>
          <w:sz w:val="20"/>
          <w:szCs w:val="20"/>
          <w:lang w:val="es-ES"/>
        </w:rPr>
        <w:t xml:space="preserve"> </w:t>
      </w:r>
      <w:r w:rsidRPr="00BA41C0">
        <w:rPr>
          <w:rFonts w:ascii="GHEA Grapalat" w:hAnsi="GHEA Grapalat"/>
          <w:sz w:val="20"/>
          <w:szCs w:val="20"/>
        </w:rPr>
        <w:t>на сессии</w:t>
      </w:r>
      <w:r w:rsidRPr="004B72E3">
        <w:rPr>
          <w:rFonts w:ascii="GHEA Grapalat" w:hAnsi="GHEA Grapalat"/>
          <w:sz w:val="20"/>
          <w:szCs w:val="20"/>
          <w:lang w:val="es-ES"/>
        </w:rPr>
        <w:t xml:space="preserve"> </w:t>
      </w:r>
      <w:r w:rsidRPr="00BA41C0">
        <w:rPr>
          <w:rFonts w:ascii="GHEA Grapalat" w:hAnsi="GHEA Grapalat"/>
          <w:sz w:val="20"/>
          <w:szCs w:val="20"/>
        </w:rPr>
        <w:t>исследовать</w:t>
      </w:r>
      <w:r w:rsidRPr="004B72E3">
        <w:rPr>
          <w:rFonts w:ascii="GHEA Grapalat" w:hAnsi="GHEA Grapalat"/>
          <w:sz w:val="20"/>
          <w:szCs w:val="20"/>
          <w:lang w:val="es-ES"/>
        </w:rPr>
        <w:t xml:space="preserve"> </w:t>
      </w:r>
      <w:r w:rsidRPr="00BA41C0">
        <w:rPr>
          <w:rFonts w:ascii="GHEA Grapalat" w:hAnsi="GHEA Grapalat"/>
          <w:sz w:val="20"/>
          <w:szCs w:val="20"/>
        </w:rPr>
        <w:t>о</w:t>
      </w:r>
      <w:r w:rsidRPr="004B72E3">
        <w:rPr>
          <w:rFonts w:ascii="GHEA Grapalat" w:hAnsi="GHEA Grapalat"/>
          <w:sz w:val="20"/>
          <w:szCs w:val="20"/>
          <w:lang w:val="es-ES"/>
        </w:rPr>
        <w:t xml:space="preserve"> </w:t>
      </w:r>
      <w:r w:rsidRPr="00BA41C0">
        <w:rPr>
          <w:rFonts w:ascii="GHEA Grapalat" w:hAnsi="GHEA Grapalat"/>
          <w:sz w:val="20"/>
          <w:szCs w:val="20"/>
        </w:rPr>
        <w:t>суд</w:t>
      </w:r>
      <w:r w:rsidRPr="004B72E3">
        <w:rPr>
          <w:rFonts w:ascii="GHEA Grapalat" w:hAnsi="GHEA Grapalat"/>
          <w:sz w:val="20"/>
          <w:szCs w:val="20"/>
          <w:lang w:val="es-ES"/>
        </w:rPr>
        <w:t xml:space="preserve"> </w:t>
      </w:r>
      <w:r w:rsidRPr="00BA41C0">
        <w:rPr>
          <w:rFonts w:ascii="GHEA Grapalat" w:hAnsi="GHEA Grapalat"/>
          <w:sz w:val="20"/>
          <w:szCs w:val="20"/>
        </w:rPr>
        <w:t>делает</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претензии</w:t>
      </w:r>
      <w:r w:rsidRPr="004B72E3">
        <w:rPr>
          <w:rFonts w:ascii="GHEA Grapalat" w:hAnsi="GHEA Grapalat"/>
          <w:sz w:val="20"/>
          <w:szCs w:val="20"/>
          <w:lang w:val="es-ES"/>
        </w:rPr>
        <w:t xml:space="preserve"> </w:t>
      </w:r>
      <w:r w:rsidRPr="00BA41C0">
        <w:rPr>
          <w:rFonts w:ascii="GHEA Grapalat" w:hAnsi="GHEA Grapalat"/>
          <w:sz w:val="20"/>
          <w:szCs w:val="20"/>
        </w:rPr>
        <w:t>отвечать</w:t>
      </w:r>
      <w:r w:rsidRPr="004B72E3">
        <w:rPr>
          <w:rFonts w:ascii="GHEA Grapalat" w:hAnsi="GHEA Grapalat"/>
          <w:sz w:val="20"/>
          <w:szCs w:val="20"/>
          <w:lang w:val="es-ES"/>
        </w:rPr>
        <w:t xml:space="preserve"> </w:t>
      </w:r>
      <w:r w:rsidRPr="00BA41C0">
        <w:rPr>
          <w:rFonts w:ascii="GHEA Grapalat" w:hAnsi="GHEA Grapalat"/>
          <w:sz w:val="20"/>
          <w:szCs w:val="20"/>
        </w:rPr>
        <w:t>представить</w:t>
      </w:r>
      <w:r w:rsidRPr="004B72E3">
        <w:rPr>
          <w:rFonts w:ascii="GHEA Grapalat" w:hAnsi="GHEA Grapalat"/>
          <w:sz w:val="20"/>
          <w:szCs w:val="20"/>
          <w:lang w:val="es-ES"/>
        </w:rPr>
        <w:t xml:space="preserve"> </w:t>
      </w:r>
      <w:r w:rsidRPr="00BA41C0">
        <w:rPr>
          <w:rFonts w:ascii="GHEA Grapalat" w:hAnsi="GHEA Grapalat"/>
          <w:sz w:val="20"/>
          <w:szCs w:val="20"/>
        </w:rPr>
        <w:t>для</w:t>
      </w:r>
      <w:r w:rsidRPr="004B72E3">
        <w:rPr>
          <w:rFonts w:ascii="GHEA Grapalat" w:hAnsi="GHEA Grapalat"/>
          <w:sz w:val="20"/>
          <w:szCs w:val="20"/>
          <w:lang w:val="es-ES"/>
        </w:rPr>
        <w:t xml:space="preserve"> </w:t>
      </w:r>
      <w:r w:rsidRPr="00BA41C0">
        <w:rPr>
          <w:rFonts w:ascii="GHEA Grapalat" w:hAnsi="GHEA Grapalat"/>
          <w:sz w:val="20"/>
          <w:szCs w:val="20"/>
        </w:rPr>
        <w:t>определенный</w:t>
      </w:r>
      <w:r w:rsidRPr="004B72E3">
        <w:rPr>
          <w:rFonts w:ascii="GHEA Grapalat" w:hAnsi="GHEA Grapalat"/>
          <w:sz w:val="20"/>
          <w:szCs w:val="20"/>
          <w:lang w:val="es-ES"/>
        </w:rPr>
        <w:t xml:space="preserve"> </w:t>
      </w:r>
      <w:r w:rsidRPr="00BA41C0">
        <w:rPr>
          <w:rFonts w:ascii="GHEA Grapalat" w:hAnsi="GHEA Grapalat"/>
          <w:sz w:val="20"/>
          <w:szCs w:val="20"/>
        </w:rPr>
        <w:t>период</w:t>
      </w:r>
      <w:r w:rsidRPr="004B72E3">
        <w:rPr>
          <w:rFonts w:ascii="GHEA Grapalat" w:hAnsi="GHEA Grapalat"/>
          <w:sz w:val="20"/>
          <w:szCs w:val="20"/>
          <w:lang w:val="es-ES"/>
        </w:rPr>
        <w:t xml:space="preserve"> </w:t>
      </w:r>
      <w:r w:rsidRPr="00BA41C0">
        <w:rPr>
          <w:rFonts w:ascii="GHEA Grapalat" w:hAnsi="GHEA Grapalat"/>
          <w:sz w:val="20"/>
          <w:szCs w:val="20"/>
        </w:rPr>
        <w:t>по истечении срока</w:t>
      </w:r>
      <w:r w:rsidRPr="004B72E3">
        <w:rPr>
          <w:rFonts w:ascii="GHEA Grapalat" w:hAnsi="GHEA Grapalat"/>
          <w:sz w:val="20"/>
          <w:szCs w:val="20"/>
          <w:lang w:val="es-ES"/>
        </w:rPr>
        <w:t xml:space="preserve"> </w:t>
      </w:r>
      <w:r w:rsidRPr="00BA41C0">
        <w:rPr>
          <w:rFonts w:ascii="GHEA Grapalat" w:hAnsi="GHEA Grapalat"/>
          <w:sz w:val="20"/>
          <w:szCs w:val="20"/>
        </w:rPr>
        <w:t>после</w:t>
      </w:r>
      <w:r w:rsidRPr="004B72E3">
        <w:rPr>
          <w:rFonts w:ascii="GHEA Grapalat" w:hAnsi="GHEA Grapalat"/>
          <w:sz w:val="20"/>
          <w:szCs w:val="20"/>
          <w:lang w:val="es-ES"/>
        </w:rPr>
        <w:t xml:space="preserve"> </w:t>
      </w:r>
      <w:r w:rsidRPr="00BA41C0">
        <w:rPr>
          <w:rFonts w:ascii="GHEA Grapalat" w:hAnsi="GHEA Grapalat"/>
          <w:sz w:val="20"/>
          <w:szCs w:val="20"/>
        </w:rPr>
        <w:t>три дня</w:t>
      </w:r>
      <w:r w:rsidRPr="004B72E3">
        <w:rPr>
          <w:rFonts w:ascii="GHEA Grapalat" w:hAnsi="GHEA Grapalat"/>
          <w:sz w:val="20"/>
          <w:szCs w:val="20"/>
          <w:lang w:val="es-ES"/>
        </w:rPr>
        <w:t xml:space="preserve"> </w:t>
      </w:r>
      <w:r w:rsidRPr="00BA41C0">
        <w:rPr>
          <w:rFonts w:ascii="GHEA Grapalat" w:hAnsi="GHEA Grapalat"/>
          <w:sz w:val="20"/>
          <w:szCs w:val="20"/>
        </w:rPr>
        <w:t xml:space="preserve">в срок </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16. </w:t>
      </w:r>
      <w:r w:rsidRPr="00BA41C0">
        <w:rPr>
          <w:rFonts w:ascii="GHEA Grapalat" w:hAnsi="GHEA Grapalat"/>
          <w:sz w:val="20"/>
          <w:szCs w:val="20"/>
        </w:rPr>
        <w:t>Дело</w:t>
      </w:r>
      <w:r w:rsidRPr="004B72E3">
        <w:rPr>
          <w:rFonts w:ascii="GHEA Grapalat" w:hAnsi="GHEA Grapalat"/>
          <w:sz w:val="20"/>
          <w:szCs w:val="20"/>
          <w:lang w:val="es-ES"/>
        </w:rPr>
        <w:t xml:space="preserve"> </w:t>
      </w:r>
      <w:r w:rsidRPr="00BA41C0">
        <w:rPr>
          <w:rFonts w:ascii="GHEA Grapalat" w:hAnsi="GHEA Grapalat"/>
          <w:sz w:val="20"/>
          <w:szCs w:val="20"/>
        </w:rPr>
        <w:t>судебный</w:t>
      </w:r>
      <w:r w:rsidRPr="004B72E3">
        <w:rPr>
          <w:rFonts w:ascii="GHEA Grapalat" w:hAnsi="GHEA Grapalat"/>
          <w:sz w:val="20"/>
          <w:szCs w:val="20"/>
          <w:lang w:val="es-ES"/>
        </w:rPr>
        <w:t xml:space="preserve"> </w:t>
      </w:r>
      <w:r w:rsidRPr="00BA41C0">
        <w:rPr>
          <w:rFonts w:ascii="GHEA Grapalat" w:hAnsi="GHEA Grapalat"/>
          <w:sz w:val="20"/>
          <w:szCs w:val="20"/>
        </w:rPr>
        <w:t>на сессии</w:t>
      </w:r>
      <w:r w:rsidRPr="004B72E3">
        <w:rPr>
          <w:rFonts w:ascii="GHEA Grapalat" w:hAnsi="GHEA Grapalat"/>
          <w:sz w:val="20"/>
          <w:szCs w:val="20"/>
          <w:lang w:val="es-ES"/>
        </w:rPr>
        <w:t xml:space="preserve"> </w:t>
      </w:r>
      <w:r w:rsidRPr="00BA41C0">
        <w:rPr>
          <w:rFonts w:ascii="GHEA Grapalat" w:hAnsi="GHEA Grapalat"/>
          <w:sz w:val="20"/>
          <w:szCs w:val="20"/>
        </w:rPr>
        <w:t>исследовать</w:t>
      </w:r>
      <w:r w:rsidRPr="004B72E3">
        <w:rPr>
          <w:rFonts w:ascii="GHEA Grapalat" w:hAnsi="GHEA Grapalat"/>
          <w:sz w:val="20"/>
          <w:szCs w:val="20"/>
          <w:lang w:val="es-ES"/>
        </w:rPr>
        <w:t xml:space="preserve"> </w:t>
      </w:r>
      <w:r w:rsidRPr="00BA41C0">
        <w:rPr>
          <w:rFonts w:ascii="GHEA Grapalat" w:hAnsi="GHEA Grapalat"/>
          <w:sz w:val="20"/>
          <w:szCs w:val="20"/>
        </w:rPr>
        <w:t>вопрос</w:t>
      </w:r>
      <w:r w:rsidRPr="004B72E3">
        <w:rPr>
          <w:rFonts w:ascii="GHEA Grapalat" w:hAnsi="GHEA Grapalat"/>
          <w:sz w:val="20"/>
          <w:szCs w:val="20"/>
          <w:lang w:val="es-ES"/>
        </w:rPr>
        <w:t xml:space="preserve"> </w:t>
      </w:r>
      <w:r w:rsidRPr="00BA41C0">
        <w:rPr>
          <w:rFonts w:ascii="GHEA Grapalat" w:hAnsi="GHEA Grapalat"/>
          <w:sz w:val="20"/>
          <w:szCs w:val="20"/>
        </w:rPr>
        <w:t>может</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быть решено</w:t>
      </w:r>
      <w:r w:rsidRPr="004B72E3">
        <w:rPr>
          <w:rFonts w:ascii="GHEA Grapalat" w:hAnsi="GHEA Grapalat"/>
          <w:sz w:val="20"/>
          <w:szCs w:val="20"/>
          <w:lang w:val="es-ES"/>
        </w:rPr>
        <w:t xml:space="preserve"> </w:t>
      </w:r>
      <w:r w:rsidRPr="00BA41C0">
        <w:rPr>
          <w:rFonts w:ascii="GHEA Grapalat" w:hAnsi="GHEA Grapalat"/>
          <w:sz w:val="20"/>
          <w:szCs w:val="20"/>
        </w:rPr>
        <w:t>также</w:t>
      </w:r>
      <w:r w:rsidRPr="004B72E3">
        <w:rPr>
          <w:rFonts w:ascii="GHEA Grapalat" w:hAnsi="GHEA Grapalat"/>
          <w:sz w:val="20"/>
          <w:szCs w:val="20"/>
          <w:lang w:val="es-ES"/>
        </w:rPr>
        <w:t xml:space="preserve"> </w:t>
      </w:r>
      <w:r w:rsidRPr="00BA41C0">
        <w:rPr>
          <w:rFonts w:ascii="GHEA Grapalat" w:hAnsi="GHEA Grapalat"/>
          <w:sz w:val="20"/>
          <w:szCs w:val="20"/>
        </w:rPr>
        <w:t>претензия</w:t>
      </w:r>
      <w:r w:rsidRPr="004B72E3">
        <w:rPr>
          <w:rFonts w:ascii="GHEA Grapalat" w:hAnsi="GHEA Grapalat"/>
          <w:sz w:val="20"/>
          <w:szCs w:val="20"/>
          <w:lang w:val="es-ES"/>
        </w:rPr>
        <w:t xml:space="preserve"> </w:t>
      </w:r>
      <w:r w:rsidRPr="00BA41C0">
        <w:rPr>
          <w:rFonts w:ascii="GHEA Grapalat" w:hAnsi="GHEA Grapalat"/>
          <w:sz w:val="20"/>
          <w:szCs w:val="20"/>
        </w:rPr>
        <w:t>разбирательство</w:t>
      </w:r>
      <w:r w:rsidRPr="004B72E3">
        <w:rPr>
          <w:rFonts w:ascii="GHEA Grapalat" w:hAnsi="GHEA Grapalat"/>
          <w:sz w:val="20"/>
          <w:szCs w:val="20"/>
          <w:lang w:val="es-ES"/>
        </w:rPr>
        <w:t xml:space="preserve"> </w:t>
      </w:r>
      <w:r w:rsidRPr="00BA41C0">
        <w:rPr>
          <w:rFonts w:ascii="GHEA Grapalat" w:hAnsi="GHEA Grapalat"/>
          <w:sz w:val="20"/>
          <w:szCs w:val="20"/>
        </w:rPr>
        <w:t>принять</w:t>
      </w:r>
      <w:r w:rsidRPr="004B72E3">
        <w:rPr>
          <w:rFonts w:ascii="GHEA Grapalat" w:hAnsi="GHEA Grapalat"/>
          <w:sz w:val="20"/>
          <w:szCs w:val="20"/>
          <w:lang w:val="es-ES"/>
        </w:rPr>
        <w:t xml:space="preserve"> </w:t>
      </w:r>
      <w:r w:rsidRPr="00BA41C0">
        <w:rPr>
          <w:rFonts w:ascii="GHEA Grapalat" w:hAnsi="GHEA Grapalat"/>
          <w:sz w:val="20"/>
          <w:szCs w:val="20"/>
        </w:rPr>
        <w:t>о</w:t>
      </w:r>
      <w:r w:rsidRPr="004B72E3">
        <w:rPr>
          <w:rFonts w:ascii="GHEA Grapalat" w:hAnsi="GHEA Grapalat"/>
          <w:sz w:val="20"/>
          <w:szCs w:val="20"/>
          <w:lang w:val="es-ES"/>
        </w:rPr>
        <w:t xml:space="preserve"> по </w:t>
      </w:r>
      <w:r w:rsidRPr="00BA41C0">
        <w:rPr>
          <w:rFonts w:ascii="GHEA Grapalat" w:hAnsi="GHEA Grapalat"/>
          <w:sz w:val="20"/>
          <w:szCs w:val="20"/>
        </w:rPr>
        <w:t>решению</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17 </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Оспаривается</w:t>
      </w:r>
      <w:r w:rsidRPr="004B72E3">
        <w:rPr>
          <w:rFonts w:ascii="GHEA Grapalat" w:hAnsi="GHEA Grapalat"/>
          <w:sz w:val="20"/>
          <w:szCs w:val="20"/>
          <w:lang w:val="es-ES"/>
        </w:rPr>
        <w:t xml:space="preserve"> </w:t>
      </w:r>
      <w:r w:rsidRPr="00BA41C0">
        <w:rPr>
          <w:rFonts w:ascii="GHEA Grapalat" w:hAnsi="GHEA Grapalat"/>
          <w:sz w:val="20"/>
          <w:szCs w:val="20"/>
        </w:rPr>
        <w:t xml:space="preserve">действий </w:t>
      </w:r>
      <w:r w:rsidRPr="004B72E3">
        <w:rPr>
          <w:rFonts w:ascii="GHEA Grapalat" w:hAnsi="GHEA Grapalat"/>
          <w:sz w:val="20"/>
          <w:szCs w:val="20"/>
          <w:lang w:val="es-ES"/>
        </w:rPr>
        <w:t xml:space="preserve">( </w:t>
      </w:r>
      <w:r w:rsidRPr="00BA41C0">
        <w:rPr>
          <w:rFonts w:ascii="GHEA Grapalat" w:hAnsi="GHEA Grapalat"/>
          <w:sz w:val="20"/>
          <w:szCs w:val="20"/>
        </w:rPr>
        <w:t xml:space="preserve">бездействия </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решения</w:t>
      </w:r>
      <w:r w:rsidRPr="004B72E3">
        <w:rPr>
          <w:rFonts w:ascii="GHEA Grapalat" w:hAnsi="GHEA Grapalat"/>
          <w:sz w:val="20"/>
          <w:szCs w:val="20"/>
          <w:lang w:val="es-ES"/>
        </w:rPr>
        <w:t xml:space="preserve"> </w:t>
      </w:r>
      <w:r w:rsidRPr="00BA41C0">
        <w:rPr>
          <w:rFonts w:ascii="GHEA Grapalat" w:hAnsi="GHEA Grapalat"/>
          <w:sz w:val="20"/>
          <w:szCs w:val="20"/>
        </w:rPr>
        <w:t>на базе</w:t>
      </w:r>
      <w:r w:rsidRPr="004B72E3">
        <w:rPr>
          <w:rFonts w:ascii="GHEA Grapalat" w:hAnsi="GHEA Grapalat"/>
          <w:sz w:val="20"/>
          <w:szCs w:val="20"/>
          <w:lang w:val="es-ES"/>
        </w:rPr>
        <w:t xml:space="preserve"> </w:t>
      </w:r>
      <w:r w:rsidRPr="00BA41C0">
        <w:rPr>
          <w:rFonts w:ascii="GHEA Grapalat" w:hAnsi="GHEA Grapalat"/>
          <w:sz w:val="20"/>
          <w:szCs w:val="20"/>
        </w:rPr>
        <w:t>упал</w:t>
      </w:r>
      <w:r w:rsidRPr="004B72E3">
        <w:rPr>
          <w:rFonts w:ascii="GHEA Grapalat" w:hAnsi="GHEA Grapalat"/>
          <w:sz w:val="20"/>
          <w:szCs w:val="20"/>
          <w:lang w:val="es-ES"/>
        </w:rPr>
        <w:t xml:space="preserve"> такие </w:t>
      </w:r>
      <w:r w:rsidRPr="00BA41C0">
        <w:rPr>
          <w:rFonts w:ascii="GHEA Grapalat" w:hAnsi="GHEA Grapalat"/>
          <w:sz w:val="20"/>
          <w:szCs w:val="20"/>
        </w:rPr>
        <w:t xml:space="preserve">обстоятельства </w:t>
      </w:r>
      <w:r w:rsidRPr="004B72E3">
        <w:rPr>
          <w:rFonts w:ascii="GHEA Grapalat" w:hAnsi="GHEA Grapalat"/>
          <w:sz w:val="20"/>
          <w:szCs w:val="20"/>
          <w:lang w:val="es-ES"/>
        </w:rPr>
        <w:t xml:space="preserve">, как </w:t>
      </w:r>
      <w:r w:rsidRPr="00BA41C0">
        <w:rPr>
          <w:rFonts w:ascii="GHEA Grapalat" w:hAnsi="GHEA Grapalat"/>
          <w:sz w:val="20"/>
          <w:szCs w:val="20"/>
        </w:rPr>
        <w:t>также</w:t>
      </w:r>
      <w:r w:rsidRPr="004B72E3">
        <w:rPr>
          <w:rFonts w:ascii="GHEA Grapalat" w:hAnsi="GHEA Grapalat"/>
          <w:sz w:val="20"/>
          <w:szCs w:val="20"/>
          <w:lang w:val="es-ES"/>
        </w:rPr>
        <w:t xml:space="preserve"> </w:t>
      </w:r>
      <w:r w:rsidRPr="00BA41C0">
        <w:rPr>
          <w:rFonts w:ascii="GHEA Grapalat" w:hAnsi="GHEA Grapalat"/>
          <w:sz w:val="20"/>
          <w:szCs w:val="20"/>
        </w:rPr>
        <w:t>данный</w:t>
      </w:r>
      <w:r w:rsidRPr="004B72E3">
        <w:rPr>
          <w:rFonts w:ascii="GHEA Grapalat" w:hAnsi="GHEA Grapalat"/>
          <w:sz w:val="20"/>
          <w:szCs w:val="20"/>
          <w:lang w:val="es-ES"/>
        </w:rPr>
        <w:t xml:space="preserve"> </w:t>
      </w:r>
      <w:r w:rsidRPr="00BA41C0">
        <w:rPr>
          <w:rFonts w:ascii="GHEA Grapalat" w:hAnsi="GHEA Grapalat"/>
          <w:sz w:val="20"/>
          <w:szCs w:val="20"/>
        </w:rPr>
        <w:t xml:space="preserve">совершение действий </w:t>
      </w:r>
      <w:r w:rsidRPr="004B72E3">
        <w:rPr>
          <w:rFonts w:ascii="GHEA Grapalat" w:hAnsi="GHEA Grapalat"/>
          <w:sz w:val="20"/>
          <w:szCs w:val="20"/>
          <w:lang w:val="es-ES"/>
        </w:rPr>
        <w:t xml:space="preserve">( </w:t>
      </w:r>
      <w:r w:rsidRPr="00BA41C0">
        <w:rPr>
          <w:rFonts w:ascii="GHEA Grapalat" w:hAnsi="GHEA Grapalat"/>
          <w:sz w:val="20"/>
          <w:szCs w:val="20"/>
        </w:rPr>
        <w:t xml:space="preserve">бездействие </w:t>
      </w:r>
      <w:r w:rsidRPr="004B72E3">
        <w:rPr>
          <w:rFonts w:ascii="GHEA Grapalat" w:hAnsi="GHEA Grapalat"/>
          <w:sz w:val="20"/>
          <w:szCs w:val="20"/>
          <w:lang w:val="es-ES"/>
        </w:rPr>
        <w:t xml:space="preserve">) .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принятие</w:t>
      </w:r>
      <w:r w:rsidRPr="004B72E3">
        <w:rPr>
          <w:rFonts w:ascii="GHEA Grapalat" w:hAnsi="GHEA Grapalat"/>
          <w:sz w:val="20"/>
          <w:szCs w:val="20"/>
          <w:lang w:val="es-ES"/>
        </w:rPr>
        <w:t xml:space="preserve"> </w:t>
      </w:r>
      <w:r w:rsidRPr="00BA41C0">
        <w:rPr>
          <w:rFonts w:ascii="GHEA Grapalat" w:hAnsi="GHEA Grapalat"/>
          <w:sz w:val="20"/>
          <w:szCs w:val="20"/>
        </w:rPr>
        <w:t xml:space="preserve">по закону </w:t>
      </w:r>
      <w:r w:rsidRPr="004B72E3">
        <w:rPr>
          <w:rFonts w:ascii="GHEA Grapalat" w:hAnsi="GHEA Grapalat"/>
          <w:sz w:val="20"/>
          <w:szCs w:val="20"/>
          <w:lang w:val="es-ES"/>
        </w:rPr>
        <w:t xml:space="preserve">, </w:t>
      </w:r>
      <w:r w:rsidRPr="00BA41C0">
        <w:rPr>
          <w:rFonts w:ascii="GHEA Grapalat" w:hAnsi="GHEA Grapalat"/>
          <w:sz w:val="20"/>
          <w:szCs w:val="20"/>
        </w:rPr>
        <w:t>иначе</w:t>
      </w:r>
      <w:r w:rsidRPr="004B72E3">
        <w:rPr>
          <w:rFonts w:ascii="GHEA Grapalat" w:hAnsi="GHEA Grapalat"/>
          <w:sz w:val="20"/>
          <w:szCs w:val="20"/>
          <w:lang w:val="es-ES"/>
        </w:rPr>
        <w:t xml:space="preserve"> </w:t>
      </w:r>
      <w:r w:rsidRPr="00BA41C0">
        <w:rPr>
          <w:rFonts w:ascii="GHEA Grapalat" w:hAnsi="GHEA Grapalat"/>
          <w:sz w:val="20"/>
          <w:szCs w:val="20"/>
        </w:rPr>
        <w:t>юридический</w:t>
      </w:r>
      <w:r w:rsidRPr="004B72E3">
        <w:rPr>
          <w:rFonts w:ascii="GHEA Grapalat" w:hAnsi="GHEA Grapalat"/>
          <w:sz w:val="20"/>
          <w:szCs w:val="20"/>
          <w:lang w:val="es-ES"/>
        </w:rPr>
        <w:t xml:space="preserve"> </w:t>
      </w:r>
      <w:r w:rsidRPr="00BA41C0">
        <w:rPr>
          <w:rFonts w:ascii="GHEA Grapalat" w:hAnsi="GHEA Grapalat"/>
          <w:sz w:val="20"/>
          <w:szCs w:val="20"/>
        </w:rPr>
        <w:t>по актам</w:t>
      </w:r>
      <w:r w:rsidRPr="004B72E3">
        <w:rPr>
          <w:rFonts w:ascii="GHEA Grapalat" w:hAnsi="GHEA Grapalat"/>
          <w:sz w:val="20"/>
          <w:szCs w:val="20"/>
          <w:lang w:val="es-ES"/>
        </w:rPr>
        <w:t xml:space="preserve"> </w:t>
      </w:r>
      <w:r w:rsidRPr="00BA41C0">
        <w:rPr>
          <w:rFonts w:ascii="GHEA Grapalat" w:hAnsi="GHEA Grapalat"/>
          <w:sz w:val="20"/>
          <w:szCs w:val="20"/>
        </w:rPr>
        <w:t>определенный</w:t>
      </w:r>
      <w:r w:rsidRPr="004B72E3">
        <w:rPr>
          <w:rFonts w:ascii="GHEA Grapalat" w:hAnsi="GHEA Grapalat"/>
          <w:sz w:val="20"/>
          <w:szCs w:val="20"/>
          <w:lang w:val="es-ES"/>
        </w:rPr>
        <w:t xml:space="preserve"> </w:t>
      </w:r>
      <w:r w:rsidRPr="00BA41C0">
        <w:rPr>
          <w:rFonts w:ascii="GHEA Grapalat" w:hAnsi="GHEA Grapalat"/>
          <w:sz w:val="20"/>
          <w:szCs w:val="20"/>
        </w:rPr>
        <w:t>заказ</w:t>
      </w:r>
      <w:r w:rsidRPr="004B72E3">
        <w:rPr>
          <w:rFonts w:ascii="GHEA Grapalat" w:hAnsi="GHEA Grapalat"/>
          <w:sz w:val="20"/>
          <w:szCs w:val="20"/>
          <w:lang w:val="es-ES"/>
        </w:rPr>
        <w:t xml:space="preserve"> </w:t>
      </w:r>
      <w:r w:rsidRPr="00BA41C0">
        <w:rPr>
          <w:rFonts w:ascii="GHEA Grapalat" w:hAnsi="GHEA Grapalat"/>
          <w:sz w:val="20"/>
          <w:szCs w:val="20"/>
        </w:rPr>
        <w:t>сохранено</w:t>
      </w:r>
      <w:r w:rsidRPr="004B72E3">
        <w:rPr>
          <w:rFonts w:ascii="GHEA Grapalat" w:hAnsi="GHEA Grapalat"/>
          <w:sz w:val="20"/>
          <w:szCs w:val="20"/>
          <w:lang w:val="es-ES"/>
        </w:rPr>
        <w:t xml:space="preserve"> </w:t>
      </w:r>
      <w:r w:rsidRPr="00BA41C0">
        <w:rPr>
          <w:rFonts w:ascii="GHEA Grapalat" w:hAnsi="GHEA Grapalat"/>
          <w:sz w:val="20"/>
          <w:szCs w:val="20"/>
        </w:rPr>
        <w:t>быть</w:t>
      </w:r>
      <w:r w:rsidRPr="004B72E3">
        <w:rPr>
          <w:rFonts w:ascii="GHEA Grapalat" w:hAnsi="GHEA Grapalat"/>
          <w:sz w:val="20"/>
          <w:szCs w:val="20"/>
          <w:lang w:val="es-ES"/>
        </w:rPr>
        <w:t xml:space="preserve"> </w:t>
      </w:r>
      <w:r w:rsidRPr="00BA41C0">
        <w:rPr>
          <w:rFonts w:ascii="GHEA Grapalat" w:hAnsi="GHEA Grapalat"/>
          <w:sz w:val="20"/>
          <w:szCs w:val="20"/>
        </w:rPr>
        <w:t>факты</w:t>
      </w:r>
      <w:r w:rsidRPr="004B72E3">
        <w:rPr>
          <w:rFonts w:ascii="GHEA Grapalat" w:hAnsi="GHEA Grapalat"/>
          <w:sz w:val="20"/>
          <w:szCs w:val="20"/>
          <w:lang w:val="es-ES"/>
        </w:rPr>
        <w:t xml:space="preserve"> </w:t>
      </w:r>
      <w:r w:rsidRPr="00BA41C0">
        <w:rPr>
          <w:rFonts w:ascii="GHEA Grapalat" w:hAnsi="GHEA Grapalat"/>
          <w:sz w:val="20"/>
          <w:szCs w:val="20"/>
        </w:rPr>
        <w:t>доказать</w:t>
      </w:r>
      <w:r w:rsidRPr="004B72E3">
        <w:rPr>
          <w:rFonts w:ascii="GHEA Grapalat" w:hAnsi="GHEA Grapalat"/>
          <w:sz w:val="20"/>
          <w:szCs w:val="20"/>
          <w:lang w:val="es-ES"/>
        </w:rPr>
        <w:t xml:space="preserve"> </w:t>
      </w:r>
      <w:r w:rsidRPr="00BA41C0">
        <w:rPr>
          <w:rFonts w:ascii="GHEA Grapalat" w:hAnsi="GHEA Grapalat"/>
          <w:sz w:val="20"/>
          <w:szCs w:val="20"/>
        </w:rPr>
        <w:t>долг</w:t>
      </w:r>
      <w:r w:rsidRPr="004B72E3">
        <w:rPr>
          <w:rFonts w:ascii="GHEA Grapalat" w:hAnsi="GHEA Grapalat"/>
          <w:sz w:val="20"/>
          <w:szCs w:val="20"/>
          <w:lang w:val="es-ES"/>
        </w:rPr>
        <w:t xml:space="preserve"> </w:t>
      </w:r>
      <w:r w:rsidRPr="00BA41C0">
        <w:rPr>
          <w:rFonts w:ascii="GHEA Grapalat" w:hAnsi="GHEA Grapalat"/>
          <w:sz w:val="20"/>
          <w:szCs w:val="20"/>
        </w:rPr>
        <w:t>утомительный</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ответчик</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18 </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Респондент:</w:t>
      </w:r>
      <w:r w:rsidRPr="004B72E3">
        <w:rPr>
          <w:rFonts w:ascii="GHEA Grapalat" w:hAnsi="GHEA Grapalat"/>
          <w:sz w:val="20"/>
          <w:szCs w:val="20"/>
          <w:lang w:val="es-ES"/>
        </w:rPr>
        <w:t xml:space="preserve"> </w:t>
      </w:r>
      <w:r w:rsidRPr="00BA41C0">
        <w:rPr>
          <w:rFonts w:ascii="GHEA Grapalat" w:hAnsi="GHEA Grapalat"/>
          <w:sz w:val="20"/>
          <w:szCs w:val="20"/>
        </w:rPr>
        <w:t>оспариваемый</w:t>
      </w:r>
      <w:r w:rsidRPr="004B72E3">
        <w:rPr>
          <w:rFonts w:ascii="GHEA Grapalat" w:hAnsi="GHEA Grapalat"/>
          <w:sz w:val="20"/>
          <w:szCs w:val="20"/>
          <w:lang w:val="es-ES"/>
        </w:rPr>
        <w:t xml:space="preserve"> </w:t>
      </w:r>
      <w:r w:rsidRPr="00BA41C0">
        <w:rPr>
          <w:rFonts w:ascii="GHEA Grapalat" w:hAnsi="GHEA Grapalat"/>
          <w:sz w:val="20"/>
          <w:szCs w:val="20"/>
        </w:rPr>
        <w:t xml:space="preserve">действий </w:t>
      </w:r>
      <w:r w:rsidRPr="004B72E3">
        <w:rPr>
          <w:rFonts w:ascii="GHEA Grapalat" w:hAnsi="GHEA Grapalat"/>
          <w:sz w:val="20"/>
          <w:szCs w:val="20"/>
          <w:lang w:val="es-ES"/>
        </w:rPr>
        <w:t xml:space="preserve">( </w:t>
      </w:r>
      <w:r w:rsidRPr="00BA41C0">
        <w:rPr>
          <w:rFonts w:ascii="GHEA Grapalat" w:hAnsi="GHEA Grapalat"/>
          <w:sz w:val="20"/>
          <w:szCs w:val="20"/>
        </w:rPr>
        <w:t xml:space="preserve">бездействия </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решения</w:t>
      </w:r>
      <w:r w:rsidRPr="004B72E3">
        <w:rPr>
          <w:rFonts w:ascii="GHEA Grapalat" w:hAnsi="GHEA Grapalat"/>
          <w:sz w:val="20"/>
          <w:szCs w:val="20"/>
          <w:lang w:val="es-ES"/>
        </w:rPr>
        <w:t xml:space="preserve"> </w:t>
      </w:r>
      <w:r w:rsidRPr="00BA41C0">
        <w:rPr>
          <w:rFonts w:ascii="GHEA Grapalat" w:hAnsi="GHEA Grapalat"/>
          <w:sz w:val="20"/>
          <w:szCs w:val="20"/>
        </w:rPr>
        <w:t>законность</w:t>
      </w:r>
      <w:r w:rsidRPr="004B72E3">
        <w:rPr>
          <w:rFonts w:ascii="GHEA Grapalat" w:hAnsi="GHEA Grapalat"/>
          <w:sz w:val="20"/>
          <w:szCs w:val="20"/>
          <w:lang w:val="es-ES"/>
        </w:rPr>
        <w:t xml:space="preserve"> </w:t>
      </w:r>
      <w:r w:rsidRPr="00BA41C0">
        <w:rPr>
          <w:rFonts w:ascii="GHEA Grapalat" w:hAnsi="GHEA Grapalat"/>
          <w:sz w:val="20"/>
          <w:szCs w:val="20"/>
        </w:rPr>
        <w:t>заземление</w:t>
      </w:r>
      <w:r w:rsidRPr="004B72E3">
        <w:rPr>
          <w:rFonts w:ascii="GHEA Grapalat" w:hAnsi="GHEA Grapalat"/>
          <w:sz w:val="20"/>
          <w:szCs w:val="20"/>
          <w:lang w:val="es-ES"/>
        </w:rPr>
        <w:t xml:space="preserve"> </w:t>
      </w:r>
      <w:r w:rsidRPr="00BA41C0">
        <w:rPr>
          <w:rFonts w:ascii="GHEA Grapalat" w:hAnsi="GHEA Grapalat"/>
          <w:sz w:val="20"/>
          <w:szCs w:val="20"/>
        </w:rPr>
        <w:t>доказательство</w:t>
      </w:r>
      <w:r w:rsidRPr="004B72E3">
        <w:rPr>
          <w:rFonts w:ascii="GHEA Grapalat" w:hAnsi="GHEA Grapalat"/>
          <w:sz w:val="20"/>
          <w:szCs w:val="20"/>
          <w:lang w:val="es-ES"/>
        </w:rPr>
        <w:t xml:space="preserve"> </w:t>
      </w:r>
      <w:r w:rsidRPr="00BA41C0">
        <w:rPr>
          <w:rFonts w:ascii="GHEA Grapalat" w:hAnsi="GHEA Grapalat"/>
          <w:sz w:val="20"/>
          <w:szCs w:val="20"/>
        </w:rPr>
        <w:t>может</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представлять на рассмотрение</w:t>
      </w:r>
      <w:r w:rsidRPr="004B72E3">
        <w:rPr>
          <w:rFonts w:ascii="GHEA Grapalat" w:hAnsi="GHEA Grapalat"/>
          <w:sz w:val="20"/>
          <w:szCs w:val="20"/>
          <w:lang w:val="es-ES"/>
        </w:rPr>
        <w:t xml:space="preserve"> </w:t>
      </w:r>
      <w:r w:rsidRPr="00BA41C0">
        <w:rPr>
          <w:rFonts w:ascii="GHEA Grapalat" w:hAnsi="GHEA Grapalat"/>
          <w:sz w:val="20"/>
          <w:szCs w:val="20"/>
        </w:rPr>
        <w:t>только</w:t>
      </w:r>
      <w:r w:rsidRPr="004B72E3">
        <w:rPr>
          <w:rFonts w:ascii="GHEA Grapalat" w:hAnsi="GHEA Grapalat"/>
          <w:sz w:val="20"/>
          <w:szCs w:val="20"/>
          <w:lang w:val="es-ES"/>
        </w:rPr>
        <w:t xml:space="preserve"> </w:t>
      </w:r>
      <w:r w:rsidRPr="00BA41C0">
        <w:rPr>
          <w:rFonts w:ascii="GHEA Grapalat" w:hAnsi="GHEA Grapalat"/>
          <w:sz w:val="20"/>
          <w:szCs w:val="20"/>
        </w:rPr>
        <w:t>доказательства</w:t>
      </w:r>
      <w:r w:rsidRPr="004B72E3">
        <w:rPr>
          <w:rFonts w:ascii="GHEA Grapalat" w:hAnsi="GHEA Grapalat"/>
          <w:sz w:val="20"/>
          <w:szCs w:val="20"/>
          <w:lang w:val="es-ES"/>
        </w:rPr>
        <w:t xml:space="preserve"> </w:t>
      </w:r>
      <w:r w:rsidRPr="00BA41C0">
        <w:rPr>
          <w:rFonts w:ascii="GHEA Grapalat" w:hAnsi="GHEA Grapalat"/>
          <w:sz w:val="20"/>
          <w:szCs w:val="20"/>
        </w:rPr>
        <w:t>требовать</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производительность</w:t>
      </w:r>
      <w:r w:rsidRPr="004B72E3">
        <w:rPr>
          <w:rFonts w:ascii="GHEA Grapalat" w:hAnsi="GHEA Grapalat"/>
          <w:sz w:val="20"/>
          <w:szCs w:val="20"/>
          <w:lang w:val="es-ES"/>
        </w:rPr>
        <w:t xml:space="preserve"> </w:t>
      </w:r>
      <w:r w:rsidRPr="00BA41C0">
        <w:rPr>
          <w:rFonts w:ascii="GHEA Grapalat" w:hAnsi="GHEA Grapalat"/>
          <w:sz w:val="20"/>
          <w:szCs w:val="20"/>
        </w:rPr>
        <w:t xml:space="preserve">во время </w:t>
      </w:r>
      <w:r w:rsidRPr="004B72E3">
        <w:rPr>
          <w:rFonts w:ascii="GHEA Grapalat" w:hAnsi="GHEA Grapalat"/>
          <w:sz w:val="20"/>
          <w:szCs w:val="20"/>
          <w:lang w:val="es-ES"/>
        </w:rPr>
        <w:t xml:space="preserve">, </w:t>
      </w:r>
      <w:r w:rsidRPr="00BA41C0">
        <w:rPr>
          <w:rFonts w:ascii="GHEA Grapalat" w:hAnsi="GHEA Grapalat"/>
          <w:sz w:val="20"/>
          <w:szCs w:val="20"/>
        </w:rPr>
        <w:t>кроме</w:t>
      </w:r>
      <w:r w:rsidRPr="004B72E3">
        <w:rPr>
          <w:rFonts w:ascii="GHEA Grapalat" w:hAnsi="GHEA Grapalat"/>
          <w:sz w:val="20"/>
          <w:szCs w:val="20"/>
          <w:lang w:val="es-ES"/>
        </w:rPr>
        <w:t xml:space="preserve"> </w:t>
      </w:r>
      <w:r w:rsidRPr="00BA41C0">
        <w:rPr>
          <w:rFonts w:ascii="GHEA Grapalat" w:hAnsi="GHEA Grapalat"/>
          <w:sz w:val="20"/>
          <w:szCs w:val="20"/>
        </w:rPr>
        <w:t>это</w:t>
      </w:r>
      <w:r w:rsidRPr="004B72E3">
        <w:rPr>
          <w:rFonts w:ascii="GHEA Grapalat" w:hAnsi="GHEA Grapalat"/>
          <w:sz w:val="20"/>
          <w:szCs w:val="20"/>
          <w:lang w:val="es-ES"/>
        </w:rPr>
        <w:t xml:space="preserve"> </w:t>
      </w:r>
      <w:r w:rsidRPr="00BA41C0">
        <w:rPr>
          <w:rFonts w:ascii="GHEA Grapalat" w:hAnsi="GHEA Grapalat"/>
          <w:sz w:val="20"/>
          <w:szCs w:val="20"/>
        </w:rPr>
        <w:t xml:space="preserve">случаи </w:t>
      </w:r>
      <w:r w:rsidRPr="004B72E3">
        <w:rPr>
          <w:rFonts w:ascii="GHEA Grapalat" w:hAnsi="GHEA Grapalat"/>
          <w:sz w:val="20"/>
          <w:szCs w:val="20"/>
          <w:lang w:val="es-ES"/>
        </w:rPr>
        <w:t xml:space="preserve">, когда </w:t>
      </w:r>
      <w:r w:rsidRPr="00BA41C0">
        <w:rPr>
          <w:rFonts w:ascii="GHEA Grapalat" w:hAnsi="GHEA Grapalat"/>
          <w:sz w:val="20"/>
          <w:szCs w:val="20"/>
        </w:rPr>
        <w:t>оправдание</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доказательства</w:t>
      </w:r>
      <w:r w:rsidRPr="004B72E3">
        <w:rPr>
          <w:rFonts w:ascii="GHEA Grapalat" w:hAnsi="GHEA Grapalat"/>
          <w:sz w:val="20"/>
          <w:szCs w:val="20"/>
          <w:lang w:val="es-ES"/>
        </w:rPr>
        <w:t xml:space="preserve"> </w:t>
      </w:r>
      <w:r w:rsidRPr="00BA41C0">
        <w:rPr>
          <w:rFonts w:ascii="GHEA Grapalat" w:hAnsi="GHEA Grapalat"/>
          <w:sz w:val="20"/>
          <w:szCs w:val="20"/>
        </w:rPr>
        <w:t>презентация</w:t>
      </w:r>
      <w:r w:rsidRPr="004B72E3">
        <w:rPr>
          <w:rFonts w:ascii="GHEA Grapalat" w:hAnsi="GHEA Grapalat"/>
          <w:sz w:val="20"/>
          <w:szCs w:val="20"/>
          <w:lang w:val="es-ES"/>
        </w:rPr>
        <w:t xml:space="preserve"> </w:t>
      </w:r>
      <w:r w:rsidRPr="00BA41C0">
        <w:rPr>
          <w:rFonts w:ascii="GHEA Grapalat" w:hAnsi="GHEA Grapalat"/>
          <w:sz w:val="20"/>
          <w:szCs w:val="20"/>
        </w:rPr>
        <w:t>невозможность</w:t>
      </w:r>
      <w:r w:rsidRPr="004B72E3">
        <w:rPr>
          <w:rFonts w:ascii="GHEA Grapalat" w:hAnsi="GHEA Grapalat"/>
          <w:sz w:val="20"/>
          <w:szCs w:val="20"/>
          <w:lang w:val="es-ES"/>
        </w:rPr>
        <w:t xml:space="preserve"> </w:t>
      </w:r>
      <w:r w:rsidRPr="00BA41C0">
        <w:rPr>
          <w:rFonts w:ascii="GHEA Grapalat" w:hAnsi="GHEA Grapalat"/>
          <w:sz w:val="20"/>
          <w:szCs w:val="20"/>
        </w:rPr>
        <w:t>от себя</w:t>
      </w:r>
      <w:r w:rsidRPr="004B72E3">
        <w:rPr>
          <w:rFonts w:ascii="GHEA Grapalat" w:hAnsi="GHEA Grapalat"/>
          <w:sz w:val="20"/>
          <w:szCs w:val="20"/>
          <w:lang w:val="es-ES"/>
        </w:rPr>
        <w:t xml:space="preserve"> </w:t>
      </w:r>
      <w:r w:rsidRPr="00BA41C0">
        <w:rPr>
          <w:rFonts w:ascii="GHEA Grapalat" w:hAnsi="GHEA Grapalat"/>
          <w:sz w:val="20"/>
          <w:szCs w:val="20"/>
        </w:rPr>
        <w:t>независимо</w:t>
      </w:r>
      <w:r w:rsidRPr="004B72E3">
        <w:rPr>
          <w:rFonts w:ascii="GHEA Grapalat" w:hAnsi="GHEA Grapalat"/>
          <w:sz w:val="20"/>
          <w:szCs w:val="20"/>
          <w:lang w:val="es-ES"/>
        </w:rPr>
        <w:t xml:space="preserve"> </w:t>
      </w:r>
      <w:r w:rsidRPr="00BA41C0">
        <w:rPr>
          <w:rFonts w:ascii="GHEA Grapalat" w:hAnsi="GHEA Grapalat"/>
          <w:sz w:val="20"/>
          <w:szCs w:val="20"/>
        </w:rPr>
        <w:t xml:space="preserve">по причинам </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19. </w:t>
      </w:r>
      <w:r w:rsidRPr="00BA41C0">
        <w:rPr>
          <w:rFonts w:ascii="GHEA Grapalat" w:hAnsi="GHEA Grapalat"/>
          <w:sz w:val="20"/>
          <w:szCs w:val="20"/>
        </w:rPr>
        <w:t>Клиенту</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оценщик</w:t>
      </w:r>
      <w:r w:rsidRPr="004B72E3">
        <w:rPr>
          <w:rFonts w:ascii="GHEA Grapalat" w:hAnsi="GHEA Grapalat"/>
          <w:sz w:val="20"/>
          <w:szCs w:val="20"/>
          <w:lang w:val="es-ES"/>
        </w:rPr>
        <w:t xml:space="preserve"> </w:t>
      </w:r>
      <w:r w:rsidRPr="00BA41C0">
        <w:rPr>
          <w:rFonts w:ascii="GHEA Grapalat" w:hAnsi="GHEA Grapalat"/>
          <w:sz w:val="20"/>
          <w:szCs w:val="20"/>
        </w:rPr>
        <w:t>комиссии</w:t>
      </w:r>
      <w:r w:rsidRPr="004B72E3">
        <w:rPr>
          <w:rFonts w:ascii="GHEA Grapalat" w:hAnsi="GHEA Grapalat"/>
          <w:sz w:val="20"/>
          <w:szCs w:val="20"/>
          <w:lang w:val="es-ES"/>
        </w:rPr>
        <w:t xml:space="preserve"> </w:t>
      </w:r>
      <w:r w:rsidRPr="00BA41C0">
        <w:rPr>
          <w:rFonts w:ascii="GHEA Grapalat" w:hAnsi="GHEA Grapalat"/>
          <w:sz w:val="20"/>
          <w:szCs w:val="20"/>
        </w:rPr>
        <w:t xml:space="preserve">действий </w:t>
      </w:r>
      <w:proofErr w:type="gramStart"/>
      <w:r w:rsidRPr="004B72E3">
        <w:rPr>
          <w:rFonts w:ascii="GHEA Grapalat" w:hAnsi="GHEA Grapalat"/>
          <w:sz w:val="20"/>
          <w:szCs w:val="20"/>
          <w:lang w:val="es-ES"/>
        </w:rPr>
        <w:t xml:space="preserve">( </w:t>
      </w:r>
      <w:r w:rsidRPr="00BA41C0">
        <w:rPr>
          <w:rFonts w:ascii="GHEA Grapalat" w:hAnsi="GHEA Grapalat"/>
          <w:sz w:val="20"/>
          <w:szCs w:val="20"/>
        </w:rPr>
        <w:t>бездействия</w:t>
      </w:r>
      <w:proofErr w:type="gramEnd"/>
      <w:r w:rsidRPr="00BA41C0">
        <w:rPr>
          <w:rFonts w:ascii="GHEA Grapalat" w:hAnsi="GHEA Grapalat"/>
          <w:sz w:val="20"/>
          <w:szCs w:val="20"/>
        </w:rPr>
        <w:t xml:space="preserve"> </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 xml:space="preserve">решения </w:t>
      </w:r>
      <w:r w:rsidRPr="004B72E3">
        <w:rPr>
          <w:rFonts w:ascii="GHEA Grapalat" w:hAnsi="GHEA Grapalat"/>
          <w:sz w:val="20"/>
          <w:szCs w:val="20"/>
          <w:lang w:val="es-ES"/>
        </w:rPr>
        <w:t xml:space="preserve">( </w:t>
      </w:r>
      <w:r w:rsidRPr="00BA41C0">
        <w:rPr>
          <w:rFonts w:ascii="GHEA Grapalat" w:hAnsi="GHEA Grapalat"/>
          <w:sz w:val="20"/>
          <w:szCs w:val="20"/>
        </w:rPr>
        <w:t>кроме</w:t>
      </w:r>
      <w:r w:rsidRPr="004B72E3">
        <w:rPr>
          <w:rFonts w:ascii="GHEA Grapalat" w:hAnsi="GHEA Grapalat"/>
          <w:sz w:val="20"/>
          <w:szCs w:val="20"/>
          <w:lang w:val="es-ES"/>
        </w:rPr>
        <w:t xml:space="preserve"> 6 </w:t>
      </w:r>
      <w:r w:rsidRPr="00BA41C0">
        <w:rPr>
          <w:rFonts w:ascii="GHEA Grapalat" w:hAnsi="GHEA Grapalat"/>
          <w:sz w:val="20"/>
          <w:szCs w:val="20"/>
        </w:rPr>
        <w:t>Закона​</w:t>
      </w:r>
      <w:r w:rsidRPr="004B72E3">
        <w:rPr>
          <w:rFonts w:ascii="GHEA Grapalat" w:hAnsi="GHEA Grapalat"/>
          <w:sz w:val="20"/>
          <w:szCs w:val="20"/>
          <w:lang w:val="es-ES"/>
        </w:rPr>
        <w:t xml:space="preserve"> </w:t>
      </w:r>
      <w:r w:rsidRPr="00BA41C0">
        <w:rPr>
          <w:rFonts w:ascii="GHEA Grapalat" w:hAnsi="GHEA Grapalat"/>
          <w:sz w:val="20"/>
          <w:szCs w:val="20"/>
        </w:rPr>
        <w:t xml:space="preserve">Статья </w:t>
      </w:r>
      <w:r w:rsidRPr="004B72E3">
        <w:rPr>
          <w:rFonts w:ascii="GHEA Grapalat" w:hAnsi="GHEA Grapalat"/>
          <w:sz w:val="20"/>
          <w:szCs w:val="20"/>
          <w:lang w:val="es-ES"/>
        </w:rPr>
        <w:t xml:space="preserve">2 </w:t>
      </w:r>
      <w:r w:rsidRPr="00BA41C0">
        <w:rPr>
          <w:rFonts w:ascii="GHEA Grapalat" w:hAnsi="GHEA Grapalat"/>
          <w:sz w:val="20"/>
          <w:szCs w:val="20"/>
        </w:rPr>
        <w:t>частично</w:t>
      </w:r>
      <w:r w:rsidRPr="004B72E3">
        <w:rPr>
          <w:rFonts w:ascii="GHEA Grapalat" w:hAnsi="GHEA Grapalat"/>
          <w:sz w:val="20"/>
          <w:szCs w:val="20"/>
          <w:lang w:val="es-ES"/>
        </w:rPr>
        <w:t xml:space="preserve"> </w:t>
      </w:r>
      <w:r w:rsidRPr="00BA41C0">
        <w:rPr>
          <w:rFonts w:ascii="GHEA Grapalat" w:hAnsi="GHEA Grapalat"/>
          <w:sz w:val="20"/>
          <w:szCs w:val="20"/>
        </w:rPr>
        <w:t>запланировано</w:t>
      </w:r>
      <w:r w:rsidRPr="004B72E3">
        <w:rPr>
          <w:rFonts w:ascii="GHEA Grapalat" w:hAnsi="GHEA Grapalat"/>
          <w:sz w:val="20"/>
          <w:szCs w:val="20"/>
          <w:lang w:val="es-ES"/>
        </w:rPr>
        <w:t xml:space="preserve"> обжалование </w:t>
      </w:r>
      <w:r w:rsidRPr="00BA41C0">
        <w:rPr>
          <w:rFonts w:ascii="GHEA Grapalat" w:hAnsi="GHEA Grapalat"/>
          <w:sz w:val="20"/>
          <w:szCs w:val="20"/>
        </w:rPr>
        <w:t>решений​</w:t>
      </w:r>
      <w:r w:rsidRPr="004B72E3">
        <w:rPr>
          <w:rFonts w:ascii="GHEA Grapalat" w:hAnsi="GHEA Grapalat"/>
          <w:sz w:val="20"/>
          <w:szCs w:val="20"/>
          <w:lang w:val="es-ES"/>
        </w:rPr>
        <w:t xml:space="preserve"> </w:t>
      </w:r>
      <w:r w:rsidRPr="00BA41C0">
        <w:rPr>
          <w:rFonts w:ascii="GHEA Grapalat" w:hAnsi="GHEA Grapalat"/>
          <w:sz w:val="20"/>
          <w:szCs w:val="20"/>
        </w:rPr>
        <w:t>автоматически</w:t>
      </w:r>
      <w:r w:rsidRPr="004B72E3">
        <w:rPr>
          <w:rFonts w:ascii="GHEA Grapalat" w:hAnsi="GHEA Grapalat"/>
          <w:sz w:val="20"/>
          <w:szCs w:val="20"/>
          <w:lang w:val="es-ES"/>
        </w:rPr>
        <w:t xml:space="preserve"> </w:t>
      </w:r>
      <w:r w:rsidRPr="00BA41C0">
        <w:rPr>
          <w:rFonts w:ascii="GHEA Grapalat" w:hAnsi="GHEA Grapalat"/>
          <w:sz w:val="20"/>
          <w:szCs w:val="20"/>
        </w:rPr>
        <w:t>приостановка</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покупка</w:t>
      </w:r>
      <w:r w:rsidRPr="004B72E3">
        <w:rPr>
          <w:rFonts w:ascii="GHEA Grapalat" w:hAnsi="GHEA Grapalat"/>
          <w:sz w:val="20"/>
          <w:szCs w:val="20"/>
          <w:lang w:val="es-ES"/>
        </w:rPr>
        <w:t xml:space="preserve"> </w:t>
      </w:r>
      <w:r w:rsidRPr="00BA41C0">
        <w:rPr>
          <w:rFonts w:ascii="GHEA Grapalat" w:hAnsi="GHEA Grapalat"/>
          <w:sz w:val="20"/>
          <w:szCs w:val="20"/>
        </w:rPr>
        <w:t xml:space="preserve">процесс </w:t>
      </w:r>
      <w:r w:rsidRPr="004B72E3">
        <w:rPr>
          <w:rFonts w:ascii="GHEA Grapalat" w:hAnsi="GHEA Grapalat"/>
          <w:sz w:val="20"/>
          <w:szCs w:val="20"/>
          <w:lang w:val="es-ES"/>
        </w:rPr>
        <w:t xml:space="preserve">выглядит </w:t>
      </w:r>
      <w:r w:rsidRPr="00BA41C0">
        <w:rPr>
          <w:rFonts w:ascii="GHEA Grapalat" w:hAnsi="GHEA Grapalat"/>
          <w:sz w:val="20"/>
          <w:szCs w:val="20"/>
        </w:rPr>
        <w:t>следующим образом</w:t>
      </w:r>
      <w:r w:rsidRPr="004B72E3">
        <w:rPr>
          <w:rFonts w:ascii="GHEA Grapalat" w:hAnsi="GHEA Grapalat"/>
          <w:sz w:val="20"/>
          <w:szCs w:val="20"/>
          <w:lang w:val="es-ES"/>
        </w:rPr>
        <w:t xml:space="preserve"> 12 </w:t>
      </w:r>
      <w:r w:rsidRPr="00BA41C0">
        <w:rPr>
          <w:rFonts w:ascii="GHEA Grapalat" w:hAnsi="GHEA Grapalat"/>
          <w:sz w:val="20"/>
          <w:szCs w:val="20"/>
        </w:rPr>
        <w:t xml:space="preserve">приглашения </w:t>
      </w:r>
      <w:r w:rsidRPr="004B72E3">
        <w:rPr>
          <w:rFonts w:ascii="Cambria Math" w:hAnsi="Cambria Math" w:cs="Cambria Math"/>
          <w:sz w:val="20"/>
          <w:szCs w:val="20"/>
          <w:lang w:val="es-ES"/>
        </w:rPr>
        <w:t xml:space="preserve">. с </w:t>
      </w:r>
      <w:r w:rsidRPr="004B72E3">
        <w:rPr>
          <w:rFonts w:ascii="GHEA Grapalat" w:hAnsi="GHEA Grapalat"/>
          <w:sz w:val="20"/>
          <w:szCs w:val="20"/>
          <w:lang w:val="es-ES"/>
        </w:rPr>
        <w:t xml:space="preserve">10 </w:t>
      </w:r>
      <w:r w:rsidRPr="00BA41C0">
        <w:rPr>
          <w:rFonts w:ascii="GHEA Grapalat" w:hAnsi="GHEA Grapalat" w:cs="GHEA Grapalat"/>
          <w:sz w:val="20"/>
          <w:szCs w:val="20"/>
        </w:rPr>
        <w:t>баллами</w:t>
      </w:r>
      <w:r w:rsidRPr="004B72E3">
        <w:rPr>
          <w:rFonts w:ascii="GHEA Grapalat" w:hAnsi="GHEA Grapalat"/>
          <w:sz w:val="20"/>
          <w:szCs w:val="20"/>
          <w:lang w:val="es-ES"/>
        </w:rPr>
        <w:t xml:space="preserve"> </w:t>
      </w:r>
      <w:r w:rsidRPr="00BA41C0">
        <w:rPr>
          <w:rFonts w:ascii="GHEA Grapalat" w:hAnsi="GHEA Grapalat" w:cs="GHEA Grapalat"/>
          <w:sz w:val="20"/>
          <w:szCs w:val="20"/>
        </w:rPr>
        <w:t>запланировано</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быть опубликованным</w:t>
      </w:r>
      <w:r w:rsidRPr="004B72E3">
        <w:rPr>
          <w:rFonts w:ascii="GHEA Grapalat" w:hAnsi="GHEA Grapalat"/>
          <w:sz w:val="20"/>
          <w:szCs w:val="20"/>
          <w:lang w:val="es-ES"/>
        </w:rPr>
        <w:t xml:space="preserve"> </w:t>
      </w:r>
      <w:r w:rsidRPr="00BA41C0">
        <w:rPr>
          <w:rFonts w:ascii="GHEA Grapalat" w:hAnsi="GHEA Grapalat"/>
          <w:sz w:val="20"/>
          <w:szCs w:val="20"/>
        </w:rPr>
        <w:t>с даты</w:t>
      </w:r>
      <w:r w:rsidRPr="004B72E3">
        <w:rPr>
          <w:rFonts w:ascii="GHEA Grapalat" w:hAnsi="GHEA Grapalat"/>
          <w:sz w:val="20"/>
          <w:szCs w:val="20"/>
          <w:lang w:val="es-ES"/>
        </w:rPr>
        <w:t xml:space="preserve"> </w:t>
      </w:r>
      <w:r w:rsidRPr="00BA41C0">
        <w:rPr>
          <w:rFonts w:ascii="GHEA Grapalat" w:hAnsi="GHEA Grapalat"/>
          <w:sz w:val="20"/>
          <w:szCs w:val="20"/>
        </w:rPr>
        <w:t>до</w:t>
      </w:r>
      <w:r w:rsidRPr="004B72E3">
        <w:rPr>
          <w:rFonts w:ascii="GHEA Grapalat" w:hAnsi="GHEA Grapalat"/>
          <w:sz w:val="20"/>
          <w:szCs w:val="20"/>
          <w:lang w:val="es-ES"/>
        </w:rPr>
        <w:t xml:space="preserve"> </w:t>
      </w:r>
      <w:r w:rsidRPr="00BA41C0">
        <w:rPr>
          <w:rFonts w:ascii="GHEA Grapalat" w:hAnsi="GHEA Grapalat"/>
          <w:sz w:val="20"/>
          <w:szCs w:val="20"/>
        </w:rPr>
        <w:t>спор</w:t>
      </w:r>
      <w:r w:rsidRPr="004B72E3">
        <w:rPr>
          <w:rFonts w:ascii="GHEA Grapalat" w:hAnsi="GHEA Grapalat"/>
          <w:sz w:val="20"/>
          <w:szCs w:val="20"/>
          <w:lang w:val="es-ES"/>
        </w:rPr>
        <w:t xml:space="preserve"> </w:t>
      </w:r>
      <w:r w:rsidRPr="00BA41C0">
        <w:rPr>
          <w:rFonts w:ascii="GHEA Grapalat" w:hAnsi="GHEA Grapalat"/>
          <w:sz w:val="20"/>
          <w:szCs w:val="20"/>
        </w:rPr>
        <w:t>экзамен</w:t>
      </w:r>
      <w:r w:rsidRPr="004B72E3">
        <w:rPr>
          <w:rFonts w:ascii="GHEA Grapalat" w:hAnsi="GHEA Grapalat"/>
          <w:sz w:val="20"/>
          <w:szCs w:val="20"/>
          <w:lang w:val="es-ES"/>
        </w:rPr>
        <w:t xml:space="preserve"> </w:t>
      </w:r>
      <w:r w:rsidRPr="00BA41C0">
        <w:rPr>
          <w:rFonts w:ascii="GHEA Grapalat" w:hAnsi="GHEA Grapalat"/>
          <w:sz w:val="20"/>
          <w:szCs w:val="20"/>
        </w:rPr>
        <w:t>с результатами</w:t>
      </w:r>
      <w:r w:rsidRPr="004B72E3">
        <w:rPr>
          <w:rFonts w:ascii="GHEA Grapalat" w:hAnsi="GHEA Grapalat"/>
          <w:sz w:val="20"/>
          <w:szCs w:val="20"/>
          <w:lang w:val="es-ES"/>
        </w:rPr>
        <w:t xml:space="preserve"> </w:t>
      </w:r>
      <w:r w:rsidRPr="00BA41C0">
        <w:rPr>
          <w:rFonts w:ascii="GHEA Grapalat" w:hAnsi="GHEA Grapalat"/>
          <w:sz w:val="20"/>
          <w:szCs w:val="20"/>
        </w:rPr>
        <w:t>первый</w:t>
      </w:r>
      <w:r w:rsidRPr="004B72E3">
        <w:rPr>
          <w:rFonts w:ascii="GHEA Grapalat" w:hAnsi="GHEA Grapalat"/>
          <w:sz w:val="20"/>
          <w:szCs w:val="20"/>
          <w:lang w:val="es-ES"/>
        </w:rPr>
        <w:t xml:space="preserve"> </w:t>
      </w:r>
      <w:r w:rsidRPr="00BA41C0">
        <w:rPr>
          <w:rFonts w:ascii="GHEA Grapalat" w:hAnsi="GHEA Grapalat"/>
          <w:sz w:val="20"/>
          <w:szCs w:val="20"/>
        </w:rPr>
        <w:t>суда</w:t>
      </w:r>
      <w:r w:rsidRPr="004B72E3">
        <w:rPr>
          <w:rFonts w:ascii="GHEA Grapalat" w:hAnsi="GHEA Grapalat"/>
          <w:sz w:val="20"/>
          <w:szCs w:val="20"/>
          <w:lang w:val="es-ES"/>
        </w:rPr>
        <w:t xml:space="preserve"> </w:t>
      </w:r>
      <w:r w:rsidRPr="00BA41C0">
        <w:rPr>
          <w:rFonts w:ascii="GHEA Grapalat" w:hAnsi="GHEA Grapalat"/>
          <w:sz w:val="20"/>
          <w:szCs w:val="20"/>
        </w:rPr>
        <w:t>суда</w:t>
      </w:r>
      <w:r w:rsidRPr="004B72E3">
        <w:rPr>
          <w:rFonts w:ascii="GHEA Grapalat" w:hAnsi="GHEA Grapalat"/>
          <w:sz w:val="20"/>
          <w:szCs w:val="20"/>
          <w:lang w:val="es-ES"/>
        </w:rPr>
        <w:t xml:space="preserve"> </w:t>
      </w:r>
      <w:r w:rsidRPr="00BA41C0">
        <w:rPr>
          <w:rFonts w:ascii="GHEA Grapalat" w:hAnsi="GHEA Grapalat"/>
          <w:sz w:val="20"/>
          <w:szCs w:val="20"/>
        </w:rPr>
        <w:t>учредил</w:t>
      </w:r>
      <w:r w:rsidRPr="004B72E3">
        <w:rPr>
          <w:rFonts w:ascii="GHEA Grapalat" w:hAnsi="GHEA Grapalat"/>
          <w:sz w:val="20"/>
          <w:szCs w:val="20"/>
          <w:lang w:val="es-ES"/>
        </w:rPr>
        <w:t xml:space="preserve"> </w:t>
      </w:r>
      <w:r w:rsidRPr="00BA41C0">
        <w:rPr>
          <w:rFonts w:ascii="GHEA Grapalat" w:hAnsi="GHEA Grapalat"/>
          <w:sz w:val="20"/>
          <w:szCs w:val="20"/>
        </w:rPr>
        <w:t>финальный</w:t>
      </w:r>
      <w:r w:rsidRPr="004B72E3">
        <w:rPr>
          <w:rFonts w:ascii="GHEA Grapalat" w:hAnsi="GHEA Grapalat"/>
          <w:sz w:val="20"/>
          <w:szCs w:val="20"/>
          <w:lang w:val="es-ES"/>
        </w:rPr>
        <w:t xml:space="preserve"> </w:t>
      </w:r>
      <w:r w:rsidRPr="00BA41C0">
        <w:rPr>
          <w:rFonts w:ascii="GHEA Grapalat" w:hAnsi="GHEA Grapalat"/>
          <w:sz w:val="20"/>
          <w:szCs w:val="20"/>
        </w:rPr>
        <w:t>судебный</w:t>
      </w:r>
      <w:r w:rsidRPr="004B72E3">
        <w:rPr>
          <w:rFonts w:ascii="GHEA Grapalat" w:hAnsi="GHEA Grapalat"/>
          <w:sz w:val="20"/>
          <w:szCs w:val="20"/>
          <w:lang w:val="es-ES"/>
        </w:rPr>
        <w:t xml:space="preserve"> </w:t>
      </w:r>
      <w:r w:rsidRPr="00BA41C0">
        <w:rPr>
          <w:rFonts w:ascii="GHEA Grapalat" w:hAnsi="GHEA Grapalat"/>
          <w:sz w:val="20"/>
          <w:szCs w:val="20"/>
        </w:rPr>
        <w:t>акт</w:t>
      </w:r>
      <w:r w:rsidRPr="004B72E3">
        <w:rPr>
          <w:rFonts w:ascii="GHEA Grapalat" w:hAnsi="GHEA Grapalat"/>
          <w:sz w:val="20"/>
          <w:szCs w:val="20"/>
          <w:lang w:val="es-ES"/>
        </w:rPr>
        <w:t xml:space="preserve"> </w:t>
      </w:r>
      <w:r w:rsidRPr="00BA41C0">
        <w:rPr>
          <w:rFonts w:ascii="GHEA Grapalat" w:hAnsi="GHEA Grapalat"/>
          <w:sz w:val="20"/>
          <w:szCs w:val="20"/>
        </w:rPr>
        <w:t>сила</w:t>
      </w:r>
      <w:r w:rsidRPr="004B72E3">
        <w:rPr>
          <w:rFonts w:ascii="GHEA Grapalat" w:hAnsi="GHEA Grapalat"/>
          <w:sz w:val="20"/>
          <w:szCs w:val="20"/>
          <w:lang w:val="es-ES"/>
        </w:rPr>
        <w:t xml:space="preserve"> </w:t>
      </w:r>
      <w:r w:rsidRPr="00BA41C0">
        <w:rPr>
          <w:rFonts w:ascii="GHEA Grapalat" w:hAnsi="GHEA Grapalat"/>
          <w:sz w:val="20"/>
          <w:szCs w:val="20"/>
        </w:rPr>
        <w:t>в</w:t>
      </w:r>
      <w:r w:rsidRPr="004B72E3">
        <w:rPr>
          <w:rFonts w:ascii="GHEA Grapalat" w:hAnsi="GHEA Grapalat"/>
          <w:sz w:val="20"/>
          <w:szCs w:val="20"/>
          <w:lang w:val="es-ES"/>
        </w:rPr>
        <w:t xml:space="preserve"> </w:t>
      </w:r>
      <w:r w:rsidRPr="00BA41C0">
        <w:rPr>
          <w:rFonts w:ascii="GHEA Grapalat" w:hAnsi="GHEA Grapalat"/>
          <w:sz w:val="20"/>
          <w:szCs w:val="20"/>
        </w:rPr>
        <w:t>войти</w:t>
      </w:r>
      <w:r w:rsidRPr="004B72E3">
        <w:rPr>
          <w:rFonts w:ascii="GHEA Grapalat" w:hAnsi="GHEA Grapalat"/>
          <w:sz w:val="20"/>
          <w:szCs w:val="20"/>
          <w:lang w:val="es-ES"/>
        </w:rPr>
        <w:t xml:space="preserve"> </w:t>
      </w:r>
      <w:r w:rsidRPr="00BA41C0">
        <w:rPr>
          <w:rFonts w:ascii="GHEA Grapalat" w:hAnsi="GHEA Grapalat"/>
          <w:sz w:val="20"/>
          <w:szCs w:val="20"/>
        </w:rPr>
        <w:t>день</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20 </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Это</w:t>
      </w:r>
      <w:r w:rsidRPr="004B72E3">
        <w:rPr>
          <w:rFonts w:ascii="GHEA Grapalat" w:hAnsi="GHEA Grapalat"/>
          <w:sz w:val="20"/>
          <w:szCs w:val="20"/>
          <w:lang w:val="es-ES"/>
        </w:rPr>
        <w:t xml:space="preserve"> </w:t>
      </w:r>
      <w:r w:rsidRPr="00BA41C0">
        <w:rPr>
          <w:rFonts w:ascii="GHEA Grapalat" w:hAnsi="GHEA Grapalat"/>
          <w:sz w:val="20"/>
          <w:szCs w:val="20"/>
        </w:rPr>
        <w:t xml:space="preserve">в случаях </w:t>
      </w:r>
      <w:r w:rsidRPr="004B72E3">
        <w:rPr>
          <w:rFonts w:ascii="GHEA Grapalat" w:hAnsi="GHEA Grapalat"/>
          <w:sz w:val="20"/>
          <w:szCs w:val="20"/>
          <w:lang w:val="es-ES"/>
        </w:rPr>
        <w:t xml:space="preserve">, когда </w:t>
      </w:r>
      <w:r w:rsidRPr="00BA41C0">
        <w:rPr>
          <w:rFonts w:ascii="GHEA Grapalat" w:hAnsi="GHEA Grapalat"/>
          <w:sz w:val="20"/>
          <w:szCs w:val="20"/>
        </w:rPr>
        <w:t>публичное</w:t>
      </w:r>
      <w:r w:rsidRPr="004B72E3">
        <w:rPr>
          <w:rFonts w:ascii="GHEA Grapalat" w:hAnsi="GHEA Grapalat"/>
          <w:sz w:val="20"/>
          <w:szCs w:val="20"/>
          <w:lang w:val="es-ES"/>
        </w:rPr>
        <w:t xml:space="preserve"> </w:t>
      </w:r>
      <w:r w:rsidRPr="00BA41C0">
        <w:rPr>
          <w:rFonts w:ascii="GHEA Grapalat" w:hAnsi="GHEA Grapalat"/>
          <w:sz w:val="20"/>
          <w:szCs w:val="20"/>
        </w:rPr>
        <w:t>или</w:t>
      </w:r>
      <w:r w:rsidRPr="004B72E3">
        <w:rPr>
          <w:rFonts w:ascii="GHEA Grapalat" w:hAnsi="GHEA Grapalat"/>
          <w:sz w:val="20"/>
          <w:szCs w:val="20"/>
          <w:lang w:val="es-ES"/>
        </w:rPr>
        <w:t xml:space="preserve"> </w:t>
      </w:r>
      <w:r w:rsidRPr="00BA41C0">
        <w:rPr>
          <w:rFonts w:ascii="GHEA Grapalat" w:hAnsi="GHEA Grapalat"/>
          <w:sz w:val="20"/>
          <w:szCs w:val="20"/>
        </w:rPr>
        <w:t>защита</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национальный</w:t>
      </w:r>
      <w:r w:rsidRPr="004B72E3">
        <w:rPr>
          <w:rFonts w:ascii="GHEA Grapalat" w:hAnsi="GHEA Grapalat"/>
          <w:sz w:val="20"/>
          <w:szCs w:val="20"/>
          <w:lang w:val="es-ES"/>
        </w:rPr>
        <w:t xml:space="preserve"> </w:t>
      </w:r>
      <w:r w:rsidRPr="00BA41C0">
        <w:rPr>
          <w:rFonts w:ascii="GHEA Grapalat" w:hAnsi="GHEA Grapalat"/>
          <w:sz w:val="20"/>
          <w:szCs w:val="20"/>
        </w:rPr>
        <w:t>безопасность</w:t>
      </w:r>
      <w:r w:rsidRPr="004B72E3">
        <w:rPr>
          <w:rFonts w:ascii="GHEA Grapalat" w:hAnsi="GHEA Grapalat"/>
          <w:sz w:val="20"/>
          <w:szCs w:val="20"/>
          <w:lang w:val="es-ES"/>
        </w:rPr>
        <w:t xml:space="preserve"> </w:t>
      </w:r>
      <w:r w:rsidRPr="00BA41C0">
        <w:rPr>
          <w:rFonts w:ascii="GHEA Grapalat" w:hAnsi="GHEA Grapalat"/>
          <w:sz w:val="20"/>
          <w:szCs w:val="20"/>
        </w:rPr>
        <w:t>интересы</w:t>
      </w:r>
      <w:r w:rsidRPr="004B72E3">
        <w:rPr>
          <w:rFonts w:ascii="GHEA Grapalat" w:hAnsi="GHEA Grapalat"/>
          <w:sz w:val="20"/>
          <w:szCs w:val="20"/>
          <w:lang w:val="es-ES"/>
        </w:rPr>
        <w:t xml:space="preserve"> </w:t>
      </w:r>
      <w:r w:rsidRPr="00BA41C0">
        <w:rPr>
          <w:rFonts w:ascii="GHEA Grapalat" w:hAnsi="GHEA Grapalat"/>
          <w:sz w:val="20"/>
          <w:szCs w:val="20"/>
        </w:rPr>
        <w:t xml:space="preserve">исходя из </w:t>
      </w:r>
      <w:r w:rsidRPr="004B72E3">
        <w:rPr>
          <w:rFonts w:ascii="GHEA Grapalat" w:hAnsi="GHEA Grapalat"/>
          <w:sz w:val="20"/>
          <w:szCs w:val="20"/>
          <w:lang w:val="es-ES"/>
        </w:rPr>
        <w:t xml:space="preserve">, </w:t>
      </w:r>
      <w:r w:rsidRPr="00BA41C0">
        <w:rPr>
          <w:rFonts w:ascii="GHEA Grapalat" w:hAnsi="GHEA Grapalat"/>
          <w:sz w:val="20"/>
          <w:szCs w:val="20"/>
        </w:rPr>
        <w:t>необходимо</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продолжать</w:t>
      </w:r>
      <w:r w:rsidRPr="004B72E3">
        <w:rPr>
          <w:rFonts w:ascii="GHEA Grapalat" w:hAnsi="GHEA Grapalat"/>
          <w:sz w:val="20"/>
          <w:szCs w:val="20"/>
          <w:lang w:val="es-ES"/>
        </w:rPr>
        <w:t xml:space="preserve"> </w:t>
      </w:r>
      <w:r w:rsidRPr="00BA41C0">
        <w:rPr>
          <w:rFonts w:ascii="GHEA Grapalat" w:hAnsi="GHEA Grapalat"/>
          <w:sz w:val="20"/>
          <w:szCs w:val="20"/>
        </w:rPr>
        <w:t>покупка</w:t>
      </w:r>
      <w:r w:rsidRPr="004B72E3">
        <w:rPr>
          <w:rFonts w:ascii="GHEA Grapalat" w:hAnsi="GHEA Grapalat"/>
          <w:sz w:val="20"/>
          <w:szCs w:val="20"/>
          <w:lang w:val="es-ES"/>
        </w:rPr>
        <w:t xml:space="preserve"> </w:t>
      </w:r>
      <w:r w:rsidRPr="00BA41C0">
        <w:rPr>
          <w:rFonts w:ascii="GHEA Grapalat" w:hAnsi="GHEA Grapalat"/>
          <w:sz w:val="20"/>
          <w:szCs w:val="20"/>
        </w:rPr>
        <w:t xml:space="preserve">процесс </w:t>
      </w:r>
      <w:r w:rsidRPr="004B72E3">
        <w:rPr>
          <w:rFonts w:ascii="GHEA Grapalat" w:hAnsi="GHEA Grapalat"/>
          <w:sz w:val="20"/>
          <w:szCs w:val="20"/>
          <w:lang w:val="es-ES"/>
        </w:rPr>
        <w:t xml:space="preserve">, </w:t>
      </w:r>
      <w:r w:rsidRPr="00BA41C0">
        <w:rPr>
          <w:rFonts w:ascii="GHEA Grapalat" w:hAnsi="GHEA Grapalat"/>
          <w:sz w:val="20"/>
          <w:szCs w:val="20"/>
        </w:rPr>
        <w:t>суд</w:t>
      </w:r>
      <w:r w:rsidRPr="004B72E3">
        <w:rPr>
          <w:rFonts w:ascii="GHEA Grapalat" w:hAnsi="GHEA Grapalat"/>
          <w:sz w:val="20"/>
          <w:szCs w:val="20"/>
          <w:lang w:val="es-ES"/>
        </w:rPr>
        <w:t xml:space="preserve"> 2 </w:t>
      </w:r>
      <w:r w:rsidRPr="00BA41C0">
        <w:rPr>
          <w:rFonts w:ascii="GHEA Grapalat" w:hAnsi="GHEA Grapalat"/>
          <w:sz w:val="20"/>
          <w:szCs w:val="20"/>
        </w:rPr>
        <w:t>Закона​</w:t>
      </w:r>
      <w:r w:rsidRPr="004B72E3">
        <w:rPr>
          <w:rFonts w:ascii="GHEA Grapalat" w:hAnsi="GHEA Grapalat"/>
          <w:sz w:val="20"/>
          <w:szCs w:val="20"/>
          <w:lang w:val="es-ES"/>
        </w:rPr>
        <w:t xml:space="preserve"> 1 </w:t>
      </w:r>
      <w:r w:rsidRPr="00BA41C0">
        <w:rPr>
          <w:rFonts w:ascii="GHEA Grapalat" w:hAnsi="GHEA Grapalat"/>
          <w:sz w:val="20"/>
          <w:szCs w:val="20"/>
        </w:rPr>
        <w:t>статьи​</w:t>
      </w:r>
      <w:r w:rsidRPr="004B72E3">
        <w:rPr>
          <w:rFonts w:ascii="GHEA Grapalat" w:hAnsi="GHEA Grapalat"/>
          <w:sz w:val="20"/>
          <w:szCs w:val="20"/>
          <w:lang w:val="es-ES"/>
        </w:rPr>
        <w:t xml:space="preserve"> </w:t>
      </w:r>
      <w:r w:rsidRPr="00BA41C0">
        <w:rPr>
          <w:rFonts w:ascii="GHEA Grapalat" w:hAnsi="GHEA Grapalat"/>
          <w:sz w:val="20"/>
          <w:szCs w:val="20"/>
        </w:rPr>
        <w:t>частично</w:t>
      </w:r>
      <w:r w:rsidRPr="004B72E3">
        <w:rPr>
          <w:rFonts w:ascii="GHEA Grapalat" w:hAnsi="GHEA Grapalat"/>
          <w:sz w:val="20"/>
          <w:szCs w:val="20"/>
          <w:lang w:val="es-ES"/>
        </w:rPr>
        <w:t xml:space="preserve"> </w:t>
      </w:r>
      <w:r w:rsidRPr="00BA41C0">
        <w:rPr>
          <w:rFonts w:ascii="GHEA Grapalat" w:hAnsi="GHEA Grapalat"/>
          <w:sz w:val="20"/>
          <w:szCs w:val="20"/>
        </w:rPr>
        <w:t>определенный</w:t>
      </w:r>
      <w:r w:rsidRPr="004B72E3">
        <w:rPr>
          <w:rFonts w:ascii="GHEA Grapalat" w:hAnsi="GHEA Grapalat"/>
          <w:sz w:val="20"/>
          <w:szCs w:val="20"/>
          <w:lang w:val="es-ES"/>
        </w:rPr>
        <w:t xml:space="preserve"> </w:t>
      </w:r>
      <w:r w:rsidRPr="00BA41C0">
        <w:rPr>
          <w:rFonts w:ascii="GHEA Grapalat" w:hAnsi="GHEA Grapalat"/>
          <w:sz w:val="20"/>
          <w:szCs w:val="20"/>
        </w:rPr>
        <w:t>тела</w:t>
      </w:r>
      <w:r w:rsidRPr="004B72E3">
        <w:rPr>
          <w:rFonts w:ascii="GHEA Grapalat" w:hAnsi="GHEA Grapalat"/>
          <w:sz w:val="20"/>
          <w:szCs w:val="20"/>
          <w:lang w:val="es-ES"/>
        </w:rPr>
        <w:t xml:space="preserve"> </w:t>
      </w:r>
      <w:r w:rsidRPr="00BA41C0">
        <w:rPr>
          <w:rFonts w:ascii="GHEA Grapalat" w:hAnsi="GHEA Grapalat"/>
          <w:sz w:val="20"/>
          <w:szCs w:val="20"/>
        </w:rPr>
        <w:t xml:space="preserve">лидеры </w:t>
      </w:r>
      <w:r w:rsidRPr="004B72E3">
        <w:rPr>
          <w:rFonts w:ascii="GHEA Grapalat" w:hAnsi="GHEA Grapalat"/>
          <w:sz w:val="20"/>
          <w:szCs w:val="20"/>
          <w:lang w:val="es-ES"/>
        </w:rPr>
        <w:t xml:space="preserve">и </w:t>
      </w:r>
      <w:r w:rsidRPr="00BA41C0">
        <w:rPr>
          <w:rFonts w:ascii="GHEA Grapalat" w:hAnsi="GHEA Grapalat"/>
          <w:sz w:val="20"/>
          <w:szCs w:val="20"/>
        </w:rPr>
        <w:t>?</w:t>
      </w:r>
      <w:r w:rsidRPr="004B72E3">
        <w:rPr>
          <w:rFonts w:ascii="GHEA Grapalat" w:hAnsi="GHEA Grapalat"/>
          <w:sz w:val="20"/>
          <w:szCs w:val="20"/>
          <w:lang w:val="es-ES"/>
        </w:rPr>
        <w:t xml:space="preserve"> </w:t>
      </w:r>
      <w:r w:rsidRPr="00BA41C0">
        <w:rPr>
          <w:rFonts w:ascii="GHEA Grapalat" w:hAnsi="GHEA Grapalat"/>
          <w:sz w:val="20"/>
          <w:szCs w:val="20"/>
        </w:rPr>
        <w:t>юридический</w:t>
      </w:r>
      <w:r w:rsidRPr="004B72E3">
        <w:rPr>
          <w:rFonts w:ascii="GHEA Grapalat" w:hAnsi="GHEA Grapalat"/>
          <w:sz w:val="20"/>
          <w:szCs w:val="20"/>
          <w:lang w:val="es-ES"/>
        </w:rPr>
        <w:t xml:space="preserve"> </w:t>
      </w:r>
      <w:r w:rsidRPr="00BA41C0">
        <w:rPr>
          <w:rFonts w:ascii="GHEA Grapalat" w:hAnsi="GHEA Grapalat"/>
          <w:sz w:val="20"/>
          <w:szCs w:val="20"/>
        </w:rPr>
        <w:t>люди</w:t>
      </w:r>
      <w:r w:rsidRPr="004B72E3">
        <w:rPr>
          <w:rFonts w:ascii="GHEA Grapalat" w:hAnsi="GHEA Grapalat"/>
          <w:sz w:val="20"/>
          <w:szCs w:val="20"/>
          <w:lang w:val="es-ES"/>
        </w:rPr>
        <w:t xml:space="preserve"> </w:t>
      </w:r>
      <w:r w:rsidRPr="00BA41C0">
        <w:rPr>
          <w:rFonts w:ascii="GHEA Grapalat" w:hAnsi="GHEA Grapalat"/>
          <w:sz w:val="20"/>
          <w:szCs w:val="20"/>
        </w:rPr>
        <w:t>случай</w:t>
      </w:r>
      <w:r w:rsidRPr="004B72E3">
        <w:rPr>
          <w:rFonts w:ascii="GHEA Grapalat" w:hAnsi="GHEA Grapalat"/>
          <w:sz w:val="20"/>
          <w:szCs w:val="20"/>
          <w:lang w:val="es-ES"/>
        </w:rPr>
        <w:t xml:space="preserve"> </w:t>
      </w:r>
      <w:r w:rsidRPr="00BA41C0">
        <w:rPr>
          <w:rFonts w:ascii="GHEA Grapalat" w:hAnsi="GHEA Grapalat"/>
          <w:sz w:val="20"/>
          <w:szCs w:val="20"/>
        </w:rPr>
        <w:t>исполнительный</w:t>
      </w:r>
      <w:r w:rsidRPr="004B72E3">
        <w:rPr>
          <w:rFonts w:ascii="GHEA Grapalat" w:hAnsi="GHEA Grapalat"/>
          <w:sz w:val="20"/>
          <w:szCs w:val="20"/>
          <w:lang w:val="es-ES"/>
        </w:rPr>
        <w:t xml:space="preserve"> </w:t>
      </w:r>
      <w:r w:rsidRPr="00BA41C0">
        <w:rPr>
          <w:rFonts w:ascii="GHEA Grapalat" w:hAnsi="GHEA Grapalat"/>
          <w:sz w:val="20"/>
          <w:szCs w:val="20"/>
        </w:rPr>
        <w:t>тела</w:t>
      </w:r>
      <w:r w:rsidRPr="004B72E3">
        <w:rPr>
          <w:rFonts w:ascii="GHEA Grapalat" w:hAnsi="GHEA Grapalat"/>
          <w:sz w:val="20"/>
          <w:szCs w:val="20"/>
          <w:lang w:val="es-ES"/>
        </w:rPr>
        <w:t xml:space="preserve"> </w:t>
      </w:r>
      <w:r w:rsidRPr="00BA41C0">
        <w:rPr>
          <w:rFonts w:ascii="GHEA Grapalat" w:hAnsi="GHEA Grapalat"/>
          <w:sz w:val="20"/>
          <w:szCs w:val="20"/>
        </w:rPr>
        <w:t>вести</w:t>
      </w:r>
      <w:r w:rsidRPr="004B72E3">
        <w:rPr>
          <w:rFonts w:ascii="GHEA Grapalat" w:hAnsi="GHEA Grapalat"/>
          <w:sz w:val="20"/>
          <w:szCs w:val="20"/>
          <w:lang w:val="es-ES"/>
        </w:rPr>
        <w:t xml:space="preserve"> </w:t>
      </w:r>
      <w:r w:rsidRPr="00BA41C0">
        <w:rPr>
          <w:rFonts w:ascii="GHEA Grapalat" w:hAnsi="GHEA Grapalat"/>
          <w:sz w:val="20"/>
          <w:szCs w:val="20"/>
        </w:rPr>
        <w:t>в письменной форме</w:t>
      </w:r>
      <w:r w:rsidRPr="004B72E3">
        <w:rPr>
          <w:rFonts w:ascii="GHEA Grapalat" w:hAnsi="GHEA Grapalat"/>
          <w:sz w:val="20"/>
          <w:szCs w:val="20"/>
          <w:lang w:val="es-ES"/>
        </w:rPr>
        <w:t xml:space="preserve"> </w:t>
      </w:r>
      <w:r w:rsidRPr="00BA41C0">
        <w:rPr>
          <w:rFonts w:ascii="GHEA Grapalat" w:hAnsi="GHEA Grapalat"/>
          <w:sz w:val="20"/>
          <w:szCs w:val="20"/>
        </w:rPr>
        <w:t>посредничество</w:t>
      </w:r>
      <w:r w:rsidRPr="004B72E3">
        <w:rPr>
          <w:rFonts w:ascii="GHEA Grapalat" w:hAnsi="GHEA Grapalat"/>
          <w:sz w:val="20"/>
          <w:szCs w:val="20"/>
          <w:lang w:val="es-ES"/>
        </w:rPr>
        <w:t xml:space="preserve"> </w:t>
      </w:r>
      <w:r w:rsidRPr="00BA41C0">
        <w:rPr>
          <w:rFonts w:ascii="GHEA Grapalat" w:hAnsi="GHEA Grapalat"/>
          <w:sz w:val="20"/>
          <w:szCs w:val="20"/>
        </w:rPr>
        <w:t>на основе</w:t>
      </w:r>
      <w:r w:rsidRPr="004B72E3">
        <w:rPr>
          <w:rFonts w:ascii="GHEA Grapalat" w:hAnsi="GHEA Grapalat"/>
          <w:sz w:val="20"/>
          <w:szCs w:val="20"/>
          <w:lang w:val="es-ES"/>
        </w:rPr>
        <w:t xml:space="preserve"> </w:t>
      </w:r>
      <w:r w:rsidRPr="00BA41C0">
        <w:rPr>
          <w:rFonts w:ascii="GHEA Grapalat" w:hAnsi="GHEA Grapalat"/>
          <w:sz w:val="20"/>
          <w:szCs w:val="20"/>
        </w:rPr>
        <w:t>на</w:t>
      </w:r>
      <w:r w:rsidRPr="004B72E3">
        <w:rPr>
          <w:rFonts w:ascii="GHEA Grapalat" w:hAnsi="GHEA Grapalat"/>
          <w:sz w:val="20"/>
          <w:szCs w:val="20"/>
          <w:lang w:val="es-ES"/>
        </w:rPr>
        <w:t xml:space="preserve"> </w:t>
      </w:r>
      <w:r w:rsidRPr="00BA41C0">
        <w:rPr>
          <w:rFonts w:ascii="GHEA Grapalat" w:hAnsi="GHEA Grapalat"/>
          <w:sz w:val="20"/>
          <w:szCs w:val="20"/>
        </w:rPr>
        <w:t>делает</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покупка</w:t>
      </w:r>
      <w:r w:rsidRPr="004B72E3">
        <w:rPr>
          <w:rFonts w:ascii="GHEA Grapalat" w:hAnsi="GHEA Grapalat"/>
          <w:sz w:val="20"/>
          <w:szCs w:val="20"/>
          <w:lang w:val="es-ES"/>
        </w:rPr>
        <w:t xml:space="preserve"> </w:t>
      </w:r>
      <w:r w:rsidRPr="00BA41C0">
        <w:rPr>
          <w:rFonts w:ascii="GHEA Grapalat" w:hAnsi="GHEA Grapalat"/>
          <w:sz w:val="20"/>
          <w:szCs w:val="20"/>
        </w:rPr>
        <w:t>процесс</w:t>
      </w:r>
      <w:r w:rsidRPr="004B72E3">
        <w:rPr>
          <w:rFonts w:ascii="GHEA Grapalat" w:hAnsi="GHEA Grapalat"/>
          <w:sz w:val="20"/>
          <w:szCs w:val="20"/>
          <w:lang w:val="es-ES"/>
        </w:rPr>
        <w:t xml:space="preserve"> </w:t>
      </w:r>
      <w:r w:rsidRPr="00BA41C0">
        <w:rPr>
          <w:rFonts w:ascii="GHEA Grapalat" w:hAnsi="GHEA Grapalat"/>
          <w:sz w:val="20"/>
          <w:szCs w:val="20"/>
        </w:rPr>
        <w:t>приостановка</w:t>
      </w:r>
      <w:r w:rsidRPr="004B72E3">
        <w:rPr>
          <w:rFonts w:ascii="GHEA Grapalat" w:hAnsi="GHEA Grapalat"/>
          <w:sz w:val="20"/>
          <w:szCs w:val="20"/>
          <w:lang w:val="es-ES"/>
        </w:rPr>
        <w:t xml:space="preserve"> </w:t>
      </w:r>
      <w:r w:rsidRPr="00BA41C0">
        <w:rPr>
          <w:rFonts w:ascii="GHEA Grapalat" w:hAnsi="GHEA Grapalat"/>
          <w:sz w:val="20"/>
          <w:szCs w:val="20"/>
        </w:rPr>
        <w:t>устранить</w:t>
      </w:r>
      <w:r w:rsidRPr="004B72E3">
        <w:rPr>
          <w:rFonts w:ascii="GHEA Grapalat" w:hAnsi="GHEA Grapalat"/>
          <w:sz w:val="20"/>
          <w:szCs w:val="20"/>
          <w:lang w:val="es-ES"/>
        </w:rPr>
        <w:t xml:space="preserve"> </w:t>
      </w:r>
      <w:r w:rsidRPr="00BA41C0">
        <w:rPr>
          <w:rFonts w:ascii="GHEA Grapalat" w:hAnsi="GHEA Grapalat"/>
          <w:sz w:val="20"/>
          <w:szCs w:val="20"/>
        </w:rPr>
        <w:t>о</w:t>
      </w:r>
      <w:r w:rsidRPr="004B72E3">
        <w:rPr>
          <w:rFonts w:ascii="GHEA Grapalat" w:hAnsi="GHEA Grapalat"/>
          <w:sz w:val="20"/>
          <w:szCs w:val="20"/>
          <w:lang w:val="es-ES"/>
        </w:rPr>
        <w:t xml:space="preserve"> </w:t>
      </w:r>
      <w:r w:rsidRPr="00BA41C0">
        <w:rPr>
          <w:rFonts w:ascii="GHEA Grapalat" w:hAnsi="GHEA Grapalat"/>
          <w:sz w:val="20"/>
          <w:szCs w:val="20"/>
        </w:rPr>
        <w:t>решение Суд</w:t>
      </w:r>
      <w:r w:rsidRPr="004B72E3">
        <w:rPr>
          <w:rFonts w:ascii="GHEA Grapalat" w:hAnsi="GHEA Grapalat"/>
          <w:sz w:val="20"/>
          <w:szCs w:val="20"/>
          <w:lang w:val="es-ES"/>
        </w:rPr>
        <w:t xml:space="preserve"> </w:t>
      </w:r>
      <w:r w:rsidRPr="00BA41C0">
        <w:rPr>
          <w:rFonts w:ascii="GHEA Grapalat" w:hAnsi="GHEA Grapalat"/>
          <w:sz w:val="20"/>
          <w:szCs w:val="20"/>
        </w:rPr>
        <w:t>настоящим</w:t>
      </w:r>
      <w:r w:rsidRPr="004B72E3">
        <w:rPr>
          <w:rFonts w:ascii="GHEA Grapalat" w:hAnsi="GHEA Grapalat"/>
          <w:sz w:val="20"/>
          <w:szCs w:val="20"/>
          <w:lang w:val="es-ES"/>
        </w:rPr>
        <w:t xml:space="preserve"> </w:t>
      </w:r>
      <w:r w:rsidRPr="00BA41C0">
        <w:rPr>
          <w:rFonts w:ascii="GHEA Grapalat" w:hAnsi="GHEA Grapalat"/>
          <w:sz w:val="20"/>
          <w:szCs w:val="20"/>
        </w:rPr>
        <w:t>с точкой</w:t>
      </w:r>
      <w:r w:rsidRPr="004B72E3">
        <w:rPr>
          <w:rFonts w:ascii="GHEA Grapalat" w:hAnsi="GHEA Grapalat"/>
          <w:sz w:val="20"/>
          <w:szCs w:val="20"/>
          <w:lang w:val="es-ES"/>
        </w:rPr>
        <w:t xml:space="preserve"> </w:t>
      </w:r>
      <w:r w:rsidRPr="00BA41C0">
        <w:rPr>
          <w:rFonts w:ascii="GHEA Grapalat" w:hAnsi="GHEA Grapalat"/>
          <w:sz w:val="20"/>
          <w:szCs w:val="20"/>
        </w:rPr>
        <w:t>запланировано</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этого</w:t>
      </w:r>
      <w:r w:rsidRPr="004B72E3">
        <w:rPr>
          <w:rFonts w:ascii="GHEA Grapalat" w:hAnsi="GHEA Grapalat"/>
          <w:sz w:val="20"/>
          <w:szCs w:val="20"/>
          <w:lang w:val="es-ES"/>
        </w:rPr>
        <w:t xml:space="preserve"> </w:t>
      </w:r>
      <w:r w:rsidRPr="00BA41C0">
        <w:rPr>
          <w:rFonts w:ascii="GHEA Grapalat" w:hAnsi="GHEA Grapalat"/>
          <w:sz w:val="20"/>
          <w:szCs w:val="20"/>
        </w:rPr>
        <w:t>учреждение</w:t>
      </w:r>
      <w:r w:rsidRPr="004B72E3">
        <w:rPr>
          <w:rFonts w:ascii="GHEA Grapalat" w:hAnsi="GHEA Grapalat"/>
          <w:sz w:val="20"/>
          <w:szCs w:val="20"/>
          <w:lang w:val="es-ES"/>
        </w:rPr>
        <w:t xml:space="preserve"> </w:t>
      </w:r>
      <w:r w:rsidRPr="00BA41C0">
        <w:rPr>
          <w:rFonts w:ascii="GHEA Grapalat" w:hAnsi="GHEA Grapalat"/>
          <w:sz w:val="20"/>
          <w:szCs w:val="20"/>
        </w:rPr>
        <w:t>день</w:t>
      </w:r>
      <w:r w:rsidRPr="004B72E3">
        <w:rPr>
          <w:rFonts w:ascii="GHEA Grapalat" w:hAnsi="GHEA Grapalat"/>
          <w:sz w:val="20"/>
          <w:szCs w:val="20"/>
          <w:lang w:val="es-ES"/>
        </w:rPr>
        <w:t xml:space="preserve"> </w:t>
      </w:r>
      <w:r w:rsidRPr="00BA41C0">
        <w:rPr>
          <w:rFonts w:ascii="GHEA Grapalat" w:hAnsi="GHEA Grapalat"/>
          <w:sz w:val="20"/>
          <w:szCs w:val="20"/>
        </w:rPr>
        <w:t>немедленно</w:t>
      </w:r>
      <w:r w:rsidRPr="004B72E3">
        <w:rPr>
          <w:rFonts w:ascii="GHEA Grapalat" w:hAnsi="GHEA Grapalat"/>
          <w:sz w:val="20"/>
          <w:szCs w:val="20"/>
          <w:lang w:val="es-ES"/>
        </w:rPr>
        <w:t xml:space="preserve"> </w:t>
      </w:r>
      <w:r w:rsidRPr="00BA41C0">
        <w:rPr>
          <w:rFonts w:ascii="GHEA Grapalat" w:hAnsi="GHEA Grapalat"/>
          <w:sz w:val="20"/>
          <w:szCs w:val="20"/>
        </w:rPr>
        <w:t>отправка</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уполномоченный</w:t>
      </w:r>
      <w:r w:rsidRPr="004B72E3">
        <w:rPr>
          <w:rFonts w:ascii="GHEA Grapalat" w:hAnsi="GHEA Grapalat"/>
          <w:sz w:val="20"/>
          <w:szCs w:val="20"/>
          <w:lang w:val="es-ES"/>
        </w:rPr>
        <w:t xml:space="preserve"> </w:t>
      </w:r>
      <w:r w:rsidRPr="00BA41C0">
        <w:rPr>
          <w:rFonts w:ascii="GHEA Grapalat" w:hAnsi="GHEA Grapalat"/>
          <w:sz w:val="20"/>
          <w:szCs w:val="20"/>
        </w:rPr>
        <w:t>тела</w:t>
      </w:r>
      <w:r w:rsidRPr="004B72E3">
        <w:rPr>
          <w:rFonts w:ascii="GHEA Grapalat" w:hAnsi="GHEA Grapalat"/>
          <w:sz w:val="20"/>
          <w:szCs w:val="20"/>
          <w:lang w:val="es-ES"/>
        </w:rPr>
        <w:t xml:space="preserve"> </w:t>
      </w:r>
      <w:r w:rsidRPr="00BA41C0">
        <w:rPr>
          <w:rFonts w:ascii="GHEA Grapalat" w:hAnsi="GHEA Grapalat"/>
          <w:sz w:val="20"/>
          <w:szCs w:val="20"/>
        </w:rPr>
        <w:t>чиновник</w:t>
      </w:r>
      <w:r w:rsidRPr="004B72E3">
        <w:rPr>
          <w:rFonts w:ascii="GHEA Grapalat" w:hAnsi="GHEA Grapalat"/>
          <w:sz w:val="20"/>
          <w:szCs w:val="20"/>
          <w:lang w:val="es-ES"/>
        </w:rPr>
        <w:t xml:space="preserve"> </w:t>
      </w:r>
      <w:r w:rsidRPr="00BA41C0">
        <w:rPr>
          <w:rFonts w:ascii="GHEA Grapalat" w:hAnsi="GHEA Grapalat"/>
          <w:sz w:val="20"/>
          <w:szCs w:val="20"/>
        </w:rPr>
        <w:t>электронный</w:t>
      </w:r>
      <w:r w:rsidRPr="004B72E3">
        <w:rPr>
          <w:rFonts w:ascii="GHEA Grapalat" w:hAnsi="GHEA Grapalat"/>
          <w:sz w:val="20"/>
          <w:szCs w:val="20"/>
          <w:lang w:val="es-ES"/>
        </w:rPr>
        <w:t xml:space="preserve"> </w:t>
      </w:r>
      <w:r w:rsidRPr="00BA41C0">
        <w:rPr>
          <w:rFonts w:ascii="GHEA Grapalat" w:hAnsi="GHEA Grapalat"/>
          <w:sz w:val="20"/>
          <w:szCs w:val="20"/>
        </w:rPr>
        <w:t>почты</w:t>
      </w:r>
      <w:r w:rsidRPr="004B72E3">
        <w:rPr>
          <w:rFonts w:ascii="GHEA Grapalat" w:hAnsi="GHEA Grapalat"/>
          <w:sz w:val="20"/>
          <w:szCs w:val="20"/>
          <w:lang w:val="es-ES"/>
        </w:rPr>
        <w:t xml:space="preserve"> по </w:t>
      </w:r>
      <w:r w:rsidRPr="00BA41C0">
        <w:rPr>
          <w:rFonts w:ascii="GHEA Grapalat" w:hAnsi="GHEA Grapalat"/>
          <w:sz w:val="20"/>
          <w:szCs w:val="20"/>
        </w:rPr>
        <w:t>адресу Авторизованный</w:t>
      </w:r>
      <w:r w:rsidRPr="004B72E3">
        <w:rPr>
          <w:rFonts w:ascii="GHEA Grapalat" w:hAnsi="GHEA Grapalat"/>
          <w:sz w:val="20"/>
          <w:szCs w:val="20"/>
          <w:lang w:val="es-ES"/>
        </w:rPr>
        <w:t xml:space="preserve"> </w:t>
      </w:r>
      <w:r w:rsidRPr="00BA41C0">
        <w:rPr>
          <w:rFonts w:ascii="GHEA Grapalat" w:hAnsi="GHEA Grapalat"/>
          <w:sz w:val="20"/>
          <w:szCs w:val="20"/>
        </w:rPr>
        <w:t>тело</w:t>
      </w:r>
      <w:r w:rsidRPr="004B72E3">
        <w:rPr>
          <w:rFonts w:ascii="GHEA Grapalat" w:hAnsi="GHEA Grapalat"/>
          <w:sz w:val="20"/>
          <w:szCs w:val="20"/>
          <w:lang w:val="es-ES"/>
        </w:rPr>
        <w:t xml:space="preserve"> </w:t>
      </w:r>
      <w:r w:rsidRPr="00BA41C0">
        <w:rPr>
          <w:rFonts w:ascii="GHEA Grapalat" w:hAnsi="GHEA Grapalat"/>
          <w:sz w:val="20"/>
          <w:szCs w:val="20"/>
        </w:rPr>
        <w:t>что</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немедленно</w:t>
      </w:r>
      <w:r w:rsidRPr="004B72E3">
        <w:rPr>
          <w:rFonts w:ascii="GHEA Grapalat" w:hAnsi="GHEA Grapalat"/>
          <w:sz w:val="20"/>
          <w:szCs w:val="20"/>
          <w:lang w:val="es-ES"/>
        </w:rPr>
        <w:t xml:space="preserve"> </w:t>
      </w:r>
      <w:r w:rsidRPr="00BA41C0">
        <w:rPr>
          <w:rFonts w:ascii="GHEA Grapalat" w:hAnsi="GHEA Grapalat"/>
          <w:sz w:val="20"/>
          <w:szCs w:val="20"/>
        </w:rPr>
        <w:t>публикация</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 xml:space="preserve">в информационном бюллетене </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lastRenderedPageBreak/>
        <w:t> </w:t>
      </w: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21 </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Клиенту</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оценщик</w:t>
      </w:r>
      <w:r w:rsidRPr="004B72E3">
        <w:rPr>
          <w:rFonts w:ascii="GHEA Grapalat" w:hAnsi="GHEA Grapalat"/>
          <w:sz w:val="20"/>
          <w:szCs w:val="20"/>
          <w:lang w:val="es-ES"/>
        </w:rPr>
        <w:t xml:space="preserve"> </w:t>
      </w:r>
      <w:r w:rsidRPr="00BA41C0">
        <w:rPr>
          <w:rFonts w:ascii="GHEA Grapalat" w:hAnsi="GHEA Grapalat"/>
          <w:sz w:val="20"/>
          <w:szCs w:val="20"/>
        </w:rPr>
        <w:t>комиссии</w:t>
      </w:r>
      <w:r w:rsidRPr="004B72E3">
        <w:rPr>
          <w:rFonts w:ascii="GHEA Grapalat" w:hAnsi="GHEA Grapalat"/>
          <w:sz w:val="20"/>
          <w:szCs w:val="20"/>
          <w:lang w:val="es-ES"/>
        </w:rPr>
        <w:t xml:space="preserve"> </w:t>
      </w:r>
      <w:r w:rsidRPr="00BA41C0">
        <w:rPr>
          <w:rFonts w:ascii="GHEA Grapalat" w:hAnsi="GHEA Grapalat"/>
          <w:sz w:val="20"/>
          <w:szCs w:val="20"/>
        </w:rPr>
        <w:t xml:space="preserve">действий </w:t>
      </w:r>
      <w:r w:rsidRPr="004B72E3">
        <w:rPr>
          <w:rFonts w:ascii="GHEA Grapalat" w:hAnsi="GHEA Grapalat"/>
          <w:sz w:val="20"/>
          <w:szCs w:val="20"/>
          <w:lang w:val="es-ES"/>
        </w:rPr>
        <w:t xml:space="preserve">( </w:t>
      </w:r>
      <w:r w:rsidRPr="00BA41C0">
        <w:rPr>
          <w:rFonts w:ascii="GHEA Grapalat" w:hAnsi="GHEA Grapalat"/>
          <w:sz w:val="20"/>
          <w:szCs w:val="20"/>
        </w:rPr>
        <w:t xml:space="preserve">бездействия </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решения</w:t>
      </w:r>
      <w:r w:rsidRPr="004B72E3">
        <w:rPr>
          <w:rFonts w:ascii="GHEA Grapalat" w:hAnsi="GHEA Grapalat"/>
          <w:sz w:val="20"/>
          <w:szCs w:val="20"/>
          <w:lang w:val="es-ES"/>
        </w:rPr>
        <w:t xml:space="preserve"> </w:t>
      </w:r>
      <w:r w:rsidRPr="00BA41C0">
        <w:rPr>
          <w:rFonts w:ascii="GHEA Grapalat" w:hAnsi="GHEA Grapalat"/>
          <w:sz w:val="20"/>
          <w:szCs w:val="20"/>
        </w:rPr>
        <w:t>обращаться</w:t>
      </w:r>
      <w:r w:rsidRPr="004B72E3">
        <w:rPr>
          <w:rFonts w:ascii="GHEA Grapalat" w:hAnsi="GHEA Grapalat"/>
          <w:sz w:val="20"/>
          <w:szCs w:val="20"/>
          <w:lang w:val="es-ES"/>
        </w:rPr>
        <w:t xml:space="preserve"> </w:t>
      </w:r>
      <w:r w:rsidRPr="00BA41C0">
        <w:rPr>
          <w:rFonts w:ascii="GHEA Grapalat" w:hAnsi="GHEA Grapalat"/>
          <w:sz w:val="20"/>
          <w:szCs w:val="20"/>
        </w:rPr>
        <w:t>с</w:t>
      </w:r>
      <w:r w:rsidRPr="004B72E3">
        <w:rPr>
          <w:rFonts w:ascii="GHEA Grapalat" w:hAnsi="GHEA Grapalat"/>
          <w:sz w:val="20"/>
          <w:szCs w:val="20"/>
          <w:lang w:val="es-ES"/>
        </w:rPr>
        <w:t xml:space="preserve"> </w:t>
      </w:r>
      <w:r w:rsidRPr="00BA41C0">
        <w:rPr>
          <w:rFonts w:ascii="GHEA Grapalat" w:hAnsi="GHEA Grapalat"/>
          <w:sz w:val="20"/>
          <w:szCs w:val="20"/>
        </w:rPr>
        <w:t>подключен</w:t>
      </w:r>
      <w:r w:rsidRPr="004B72E3">
        <w:rPr>
          <w:rFonts w:ascii="GHEA Grapalat" w:hAnsi="GHEA Grapalat"/>
          <w:sz w:val="20"/>
          <w:szCs w:val="20"/>
          <w:lang w:val="es-ES"/>
        </w:rPr>
        <w:t xml:space="preserve"> </w:t>
      </w:r>
      <w:r w:rsidRPr="00BA41C0">
        <w:rPr>
          <w:rFonts w:ascii="GHEA Grapalat" w:hAnsi="GHEA Grapalat"/>
          <w:sz w:val="20"/>
          <w:szCs w:val="20"/>
        </w:rPr>
        <w:t>со спорами</w:t>
      </w:r>
      <w:r w:rsidRPr="004B72E3">
        <w:rPr>
          <w:rFonts w:ascii="GHEA Grapalat" w:hAnsi="GHEA Grapalat"/>
          <w:sz w:val="20"/>
          <w:szCs w:val="20"/>
          <w:lang w:val="es-ES"/>
        </w:rPr>
        <w:t xml:space="preserve"> </w:t>
      </w:r>
      <w:r w:rsidRPr="00BA41C0">
        <w:rPr>
          <w:rFonts w:ascii="GHEA Grapalat" w:hAnsi="GHEA Grapalat"/>
          <w:sz w:val="20"/>
          <w:szCs w:val="20"/>
        </w:rPr>
        <w:t>суда</w:t>
      </w:r>
      <w:r w:rsidRPr="004B72E3">
        <w:rPr>
          <w:rFonts w:ascii="GHEA Grapalat" w:hAnsi="GHEA Grapalat"/>
          <w:sz w:val="20"/>
          <w:szCs w:val="20"/>
          <w:lang w:val="es-ES"/>
        </w:rPr>
        <w:t xml:space="preserve"> </w:t>
      </w:r>
      <w:r w:rsidRPr="00BA41C0">
        <w:rPr>
          <w:rFonts w:ascii="GHEA Grapalat" w:hAnsi="GHEA Grapalat"/>
          <w:sz w:val="20"/>
          <w:szCs w:val="20"/>
        </w:rPr>
        <w:t>финальный</w:t>
      </w:r>
      <w:r w:rsidRPr="004B72E3">
        <w:rPr>
          <w:rFonts w:ascii="GHEA Grapalat" w:hAnsi="GHEA Grapalat"/>
          <w:sz w:val="20"/>
          <w:szCs w:val="20"/>
          <w:lang w:val="es-ES"/>
        </w:rPr>
        <w:t xml:space="preserve"> </w:t>
      </w:r>
      <w:r w:rsidRPr="00BA41C0">
        <w:rPr>
          <w:rFonts w:ascii="GHEA Grapalat" w:hAnsi="GHEA Grapalat"/>
          <w:sz w:val="20"/>
          <w:szCs w:val="20"/>
        </w:rPr>
        <w:t>судебный</w:t>
      </w:r>
      <w:r w:rsidRPr="004B72E3">
        <w:rPr>
          <w:rFonts w:ascii="GHEA Grapalat" w:hAnsi="GHEA Grapalat"/>
          <w:sz w:val="20"/>
          <w:szCs w:val="20"/>
          <w:lang w:val="es-ES"/>
        </w:rPr>
        <w:t xml:space="preserve"> </w:t>
      </w:r>
      <w:r w:rsidRPr="00BA41C0">
        <w:rPr>
          <w:rFonts w:ascii="GHEA Grapalat" w:hAnsi="GHEA Grapalat"/>
          <w:sz w:val="20"/>
          <w:szCs w:val="20"/>
        </w:rPr>
        <w:t>акт</w:t>
      </w:r>
      <w:r w:rsidRPr="004B72E3">
        <w:rPr>
          <w:rFonts w:ascii="GHEA Grapalat" w:hAnsi="GHEA Grapalat"/>
          <w:sz w:val="20"/>
          <w:szCs w:val="20"/>
          <w:lang w:val="es-ES"/>
        </w:rPr>
        <w:t xml:space="preserve"> </w:t>
      </w:r>
      <w:r w:rsidRPr="00BA41C0">
        <w:rPr>
          <w:rFonts w:ascii="GHEA Grapalat" w:hAnsi="GHEA Grapalat"/>
          <w:sz w:val="20"/>
          <w:szCs w:val="20"/>
        </w:rPr>
        <w:t>сила</w:t>
      </w:r>
      <w:r w:rsidRPr="004B72E3">
        <w:rPr>
          <w:rFonts w:ascii="GHEA Grapalat" w:hAnsi="GHEA Grapalat"/>
          <w:sz w:val="20"/>
          <w:szCs w:val="20"/>
          <w:lang w:val="es-ES"/>
        </w:rPr>
        <w:t xml:space="preserve"> </w:t>
      </w:r>
      <w:r w:rsidRPr="00BA41C0">
        <w:rPr>
          <w:rFonts w:ascii="GHEA Grapalat" w:hAnsi="GHEA Grapalat"/>
          <w:sz w:val="20"/>
          <w:szCs w:val="20"/>
        </w:rPr>
        <w:t>в</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входить</w:t>
      </w:r>
      <w:r w:rsidRPr="004B72E3">
        <w:rPr>
          <w:rFonts w:ascii="GHEA Grapalat" w:hAnsi="GHEA Grapalat"/>
          <w:sz w:val="20"/>
          <w:szCs w:val="20"/>
          <w:lang w:val="es-ES"/>
        </w:rPr>
        <w:t xml:space="preserve"> </w:t>
      </w:r>
      <w:r w:rsidRPr="00BA41C0">
        <w:rPr>
          <w:rFonts w:ascii="GHEA Grapalat" w:hAnsi="GHEA Grapalat"/>
          <w:sz w:val="20"/>
          <w:szCs w:val="20"/>
        </w:rPr>
        <w:t>публикация</w:t>
      </w:r>
      <w:r w:rsidRPr="004B72E3">
        <w:rPr>
          <w:rFonts w:ascii="GHEA Grapalat" w:hAnsi="GHEA Grapalat"/>
          <w:sz w:val="20"/>
          <w:szCs w:val="20"/>
          <w:lang w:val="es-ES"/>
        </w:rPr>
        <w:t xml:space="preserve"> </w:t>
      </w:r>
      <w:r w:rsidRPr="00BA41C0">
        <w:rPr>
          <w:rFonts w:ascii="GHEA Grapalat" w:hAnsi="GHEA Grapalat"/>
          <w:sz w:val="20"/>
          <w:szCs w:val="20"/>
        </w:rPr>
        <w:t>с тех пор</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12.22 </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Клиенту</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оценщик</w:t>
      </w:r>
      <w:r w:rsidRPr="004B72E3">
        <w:rPr>
          <w:rFonts w:ascii="GHEA Grapalat" w:hAnsi="GHEA Grapalat"/>
          <w:sz w:val="20"/>
          <w:szCs w:val="20"/>
          <w:lang w:val="es-ES"/>
        </w:rPr>
        <w:t xml:space="preserve"> </w:t>
      </w:r>
      <w:r w:rsidRPr="00BA41C0">
        <w:rPr>
          <w:rFonts w:ascii="GHEA Grapalat" w:hAnsi="GHEA Grapalat"/>
          <w:sz w:val="20"/>
          <w:szCs w:val="20"/>
        </w:rPr>
        <w:t>комиссии</w:t>
      </w:r>
      <w:r w:rsidRPr="004B72E3">
        <w:rPr>
          <w:rFonts w:ascii="GHEA Grapalat" w:hAnsi="GHEA Grapalat"/>
          <w:sz w:val="20"/>
          <w:szCs w:val="20"/>
          <w:lang w:val="es-ES"/>
        </w:rPr>
        <w:t xml:space="preserve"> </w:t>
      </w:r>
      <w:r w:rsidRPr="00BA41C0">
        <w:rPr>
          <w:rFonts w:ascii="GHEA Grapalat" w:hAnsi="GHEA Grapalat"/>
          <w:sz w:val="20"/>
          <w:szCs w:val="20"/>
        </w:rPr>
        <w:t xml:space="preserve">действий </w:t>
      </w:r>
      <w:r w:rsidRPr="004B72E3">
        <w:rPr>
          <w:rFonts w:ascii="GHEA Grapalat" w:hAnsi="GHEA Grapalat"/>
          <w:sz w:val="20"/>
          <w:szCs w:val="20"/>
          <w:lang w:val="es-ES"/>
        </w:rPr>
        <w:t xml:space="preserve">( </w:t>
      </w:r>
      <w:r w:rsidRPr="00BA41C0">
        <w:rPr>
          <w:rFonts w:ascii="GHEA Grapalat" w:hAnsi="GHEA Grapalat"/>
          <w:sz w:val="20"/>
          <w:szCs w:val="20"/>
        </w:rPr>
        <w:t xml:space="preserve">бездействия </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решения</w:t>
      </w:r>
      <w:r w:rsidRPr="004B72E3">
        <w:rPr>
          <w:rFonts w:ascii="GHEA Grapalat" w:hAnsi="GHEA Grapalat"/>
          <w:sz w:val="20"/>
          <w:szCs w:val="20"/>
          <w:lang w:val="es-ES"/>
        </w:rPr>
        <w:t xml:space="preserve"> </w:t>
      </w:r>
      <w:r w:rsidRPr="00BA41C0">
        <w:rPr>
          <w:rFonts w:ascii="GHEA Grapalat" w:hAnsi="GHEA Grapalat"/>
          <w:sz w:val="20"/>
          <w:szCs w:val="20"/>
        </w:rPr>
        <w:t>обращаться</w:t>
      </w:r>
      <w:r w:rsidRPr="004B72E3">
        <w:rPr>
          <w:rFonts w:ascii="GHEA Grapalat" w:hAnsi="GHEA Grapalat"/>
          <w:sz w:val="20"/>
          <w:szCs w:val="20"/>
          <w:lang w:val="es-ES"/>
        </w:rPr>
        <w:t xml:space="preserve"> </w:t>
      </w:r>
      <w:r w:rsidRPr="00BA41C0">
        <w:rPr>
          <w:rFonts w:ascii="GHEA Grapalat" w:hAnsi="GHEA Grapalat"/>
          <w:sz w:val="20"/>
          <w:szCs w:val="20"/>
        </w:rPr>
        <w:t>с</w:t>
      </w:r>
      <w:r w:rsidRPr="004B72E3">
        <w:rPr>
          <w:rFonts w:ascii="GHEA Grapalat" w:hAnsi="GHEA Grapalat"/>
          <w:sz w:val="20"/>
          <w:szCs w:val="20"/>
          <w:lang w:val="es-ES"/>
        </w:rPr>
        <w:t xml:space="preserve"> </w:t>
      </w:r>
      <w:r w:rsidRPr="00BA41C0">
        <w:rPr>
          <w:rFonts w:ascii="GHEA Grapalat" w:hAnsi="GHEA Grapalat"/>
          <w:sz w:val="20"/>
          <w:szCs w:val="20"/>
        </w:rPr>
        <w:t>подключен</w:t>
      </w:r>
      <w:r w:rsidRPr="004B72E3">
        <w:rPr>
          <w:rFonts w:ascii="GHEA Grapalat" w:hAnsi="GHEA Grapalat"/>
          <w:sz w:val="20"/>
          <w:szCs w:val="20"/>
          <w:lang w:val="es-ES"/>
        </w:rPr>
        <w:t xml:space="preserve"> </w:t>
      </w:r>
      <w:r w:rsidRPr="00BA41C0">
        <w:rPr>
          <w:rFonts w:ascii="GHEA Grapalat" w:hAnsi="GHEA Grapalat"/>
          <w:sz w:val="20"/>
          <w:szCs w:val="20"/>
        </w:rPr>
        <w:t>со спорами</w:t>
      </w:r>
      <w:r w:rsidRPr="004B72E3">
        <w:rPr>
          <w:rFonts w:ascii="GHEA Grapalat" w:hAnsi="GHEA Grapalat"/>
          <w:sz w:val="20"/>
          <w:szCs w:val="20"/>
          <w:lang w:val="es-ES"/>
        </w:rPr>
        <w:t xml:space="preserve"> </w:t>
      </w:r>
      <w:r w:rsidRPr="00BA41C0">
        <w:rPr>
          <w:rFonts w:ascii="GHEA Grapalat" w:hAnsi="GHEA Grapalat"/>
          <w:sz w:val="20"/>
          <w:szCs w:val="20"/>
        </w:rPr>
        <w:t>суда</w:t>
      </w:r>
      <w:r w:rsidRPr="004B72E3">
        <w:rPr>
          <w:rFonts w:ascii="GHEA Grapalat" w:hAnsi="GHEA Grapalat"/>
          <w:sz w:val="20"/>
          <w:szCs w:val="20"/>
          <w:lang w:val="es-ES"/>
        </w:rPr>
        <w:t xml:space="preserve"> </w:t>
      </w:r>
      <w:r w:rsidRPr="00BA41C0">
        <w:rPr>
          <w:rFonts w:ascii="GHEA Grapalat" w:hAnsi="GHEA Grapalat"/>
          <w:sz w:val="20"/>
          <w:szCs w:val="20"/>
        </w:rPr>
        <w:t>суждение</w:t>
      </w:r>
      <w:r w:rsidRPr="004B72E3">
        <w:rPr>
          <w:rFonts w:ascii="GHEA Grapalat" w:hAnsi="GHEA Grapalat"/>
          <w:sz w:val="20"/>
          <w:szCs w:val="20"/>
          <w:lang w:val="es-ES"/>
        </w:rPr>
        <w:t xml:space="preserve"> </w:t>
      </w:r>
      <w:r w:rsidRPr="00BA41C0">
        <w:rPr>
          <w:rFonts w:ascii="GHEA Grapalat" w:hAnsi="GHEA Grapalat"/>
          <w:sz w:val="20"/>
          <w:szCs w:val="20"/>
        </w:rPr>
        <w:t>финальный</w:t>
      </w:r>
      <w:r w:rsidRPr="004B72E3">
        <w:rPr>
          <w:rFonts w:ascii="GHEA Grapalat" w:hAnsi="GHEA Grapalat"/>
          <w:sz w:val="20"/>
          <w:szCs w:val="20"/>
          <w:lang w:val="es-ES"/>
        </w:rPr>
        <w:t xml:space="preserve"> </w:t>
      </w:r>
      <w:r w:rsidRPr="00BA41C0">
        <w:rPr>
          <w:rFonts w:ascii="GHEA Grapalat" w:hAnsi="GHEA Grapalat"/>
          <w:sz w:val="20"/>
          <w:szCs w:val="20"/>
        </w:rPr>
        <w:t>часть</w:t>
      </w:r>
      <w:r w:rsidRPr="004B72E3">
        <w:rPr>
          <w:rFonts w:ascii="GHEA Grapalat" w:hAnsi="GHEA Grapalat"/>
          <w:sz w:val="20"/>
          <w:szCs w:val="20"/>
          <w:lang w:val="es-ES"/>
        </w:rPr>
        <w:t xml:space="preserve"> </w:t>
      </w:r>
      <w:r w:rsidRPr="00BA41C0">
        <w:rPr>
          <w:rFonts w:ascii="GHEA Grapalat" w:hAnsi="GHEA Grapalat"/>
          <w:sz w:val="20"/>
          <w:szCs w:val="20"/>
        </w:rPr>
        <w:t>или</w:t>
      </w:r>
      <w:r w:rsidRPr="004B72E3">
        <w:rPr>
          <w:rFonts w:ascii="GHEA Grapalat" w:hAnsi="GHEA Grapalat"/>
          <w:sz w:val="20"/>
          <w:szCs w:val="20"/>
          <w:lang w:val="es-ES"/>
        </w:rPr>
        <w:t xml:space="preserve"> </w:t>
      </w:r>
      <w:r w:rsidRPr="00BA41C0">
        <w:rPr>
          <w:rFonts w:ascii="GHEA Grapalat" w:hAnsi="GHEA Grapalat"/>
          <w:sz w:val="20"/>
          <w:szCs w:val="20"/>
        </w:rPr>
        <w:t>другой</w:t>
      </w:r>
      <w:r w:rsidRPr="004B72E3">
        <w:rPr>
          <w:rFonts w:ascii="GHEA Grapalat" w:hAnsi="GHEA Grapalat"/>
          <w:sz w:val="20"/>
          <w:szCs w:val="20"/>
          <w:lang w:val="es-ES"/>
        </w:rPr>
        <w:t xml:space="preserve"> </w:t>
      </w:r>
      <w:r w:rsidRPr="00BA41C0">
        <w:rPr>
          <w:rFonts w:ascii="GHEA Grapalat" w:hAnsi="GHEA Grapalat"/>
          <w:sz w:val="20"/>
          <w:szCs w:val="20"/>
        </w:rPr>
        <w:t>финальный</w:t>
      </w:r>
      <w:r w:rsidRPr="004B72E3">
        <w:rPr>
          <w:rFonts w:ascii="GHEA Grapalat" w:hAnsi="GHEA Grapalat"/>
          <w:sz w:val="20"/>
          <w:szCs w:val="20"/>
          <w:lang w:val="es-ES"/>
        </w:rPr>
        <w:t xml:space="preserve"> </w:t>
      </w:r>
      <w:r w:rsidRPr="00BA41C0">
        <w:rPr>
          <w:rFonts w:ascii="GHEA Grapalat" w:hAnsi="GHEA Grapalat"/>
          <w:sz w:val="20"/>
          <w:szCs w:val="20"/>
        </w:rPr>
        <w:t>судебный</w:t>
      </w:r>
      <w:r w:rsidRPr="004B72E3">
        <w:rPr>
          <w:rFonts w:ascii="GHEA Grapalat" w:hAnsi="GHEA Grapalat"/>
          <w:sz w:val="20"/>
          <w:szCs w:val="20"/>
          <w:lang w:val="es-ES"/>
        </w:rPr>
        <w:t xml:space="preserve"> </w:t>
      </w:r>
      <w:r w:rsidRPr="00BA41C0">
        <w:rPr>
          <w:rFonts w:ascii="GHEA Grapalat" w:hAnsi="GHEA Grapalat"/>
          <w:sz w:val="20"/>
          <w:szCs w:val="20"/>
        </w:rPr>
        <w:t>акт</w:t>
      </w:r>
      <w:r w:rsidRPr="004B72E3">
        <w:rPr>
          <w:rFonts w:ascii="GHEA Grapalat" w:hAnsi="GHEA Grapalat"/>
          <w:sz w:val="20"/>
          <w:szCs w:val="20"/>
          <w:lang w:val="es-ES"/>
        </w:rPr>
        <w:t xml:space="preserve"> </w:t>
      </w:r>
      <w:r w:rsidRPr="00BA41C0">
        <w:rPr>
          <w:rFonts w:ascii="GHEA Grapalat" w:hAnsi="GHEA Grapalat"/>
          <w:sz w:val="20"/>
          <w:szCs w:val="20"/>
        </w:rPr>
        <w:t>этого</w:t>
      </w:r>
      <w:r w:rsidRPr="004B72E3">
        <w:rPr>
          <w:rFonts w:ascii="GHEA Grapalat" w:hAnsi="GHEA Grapalat"/>
          <w:sz w:val="20"/>
          <w:szCs w:val="20"/>
          <w:lang w:val="es-ES"/>
        </w:rPr>
        <w:t xml:space="preserve"> </w:t>
      </w:r>
      <w:r w:rsidRPr="00BA41C0">
        <w:rPr>
          <w:rFonts w:ascii="GHEA Grapalat" w:hAnsi="GHEA Grapalat"/>
          <w:sz w:val="20"/>
          <w:szCs w:val="20"/>
        </w:rPr>
        <w:t>публикация</w:t>
      </w:r>
      <w:r w:rsidRPr="004B72E3">
        <w:rPr>
          <w:rFonts w:ascii="GHEA Grapalat" w:hAnsi="GHEA Grapalat"/>
          <w:sz w:val="20"/>
          <w:szCs w:val="20"/>
          <w:lang w:val="es-ES"/>
        </w:rPr>
        <w:t xml:space="preserve"> </w:t>
      </w:r>
      <w:r w:rsidRPr="00BA41C0">
        <w:rPr>
          <w:rFonts w:ascii="GHEA Grapalat" w:hAnsi="GHEA Grapalat"/>
          <w:sz w:val="20"/>
          <w:szCs w:val="20"/>
        </w:rPr>
        <w:t>день</w:t>
      </w:r>
      <w:r w:rsidRPr="004B72E3">
        <w:rPr>
          <w:rFonts w:ascii="GHEA Grapalat" w:hAnsi="GHEA Grapalat"/>
          <w:sz w:val="20"/>
          <w:szCs w:val="20"/>
          <w:lang w:val="es-ES"/>
        </w:rPr>
        <w:t xml:space="preserve"> </w:t>
      </w:r>
      <w:r w:rsidRPr="00BA41C0">
        <w:rPr>
          <w:rFonts w:ascii="GHEA Grapalat" w:hAnsi="GHEA Grapalat"/>
          <w:sz w:val="20"/>
          <w:szCs w:val="20"/>
        </w:rPr>
        <w:t>отправляют</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уполномоченный</w:t>
      </w:r>
      <w:r w:rsidRPr="004B72E3">
        <w:rPr>
          <w:rFonts w:ascii="GHEA Grapalat" w:hAnsi="GHEA Grapalat"/>
          <w:sz w:val="20"/>
          <w:szCs w:val="20"/>
          <w:lang w:val="es-ES"/>
        </w:rPr>
        <w:t xml:space="preserve"> </w:t>
      </w:r>
      <w:r w:rsidRPr="00BA41C0">
        <w:rPr>
          <w:rFonts w:ascii="GHEA Grapalat" w:hAnsi="GHEA Grapalat"/>
          <w:sz w:val="20"/>
          <w:szCs w:val="20"/>
        </w:rPr>
        <w:t>тела</w:t>
      </w:r>
      <w:r w:rsidRPr="004B72E3">
        <w:rPr>
          <w:rFonts w:ascii="GHEA Grapalat" w:hAnsi="GHEA Grapalat"/>
          <w:sz w:val="20"/>
          <w:szCs w:val="20"/>
          <w:lang w:val="es-ES"/>
        </w:rPr>
        <w:t xml:space="preserve"> </w:t>
      </w:r>
      <w:r w:rsidRPr="00BA41C0">
        <w:rPr>
          <w:rFonts w:ascii="GHEA Grapalat" w:hAnsi="GHEA Grapalat"/>
          <w:sz w:val="20"/>
          <w:szCs w:val="20"/>
        </w:rPr>
        <w:t>чиновник</w:t>
      </w:r>
      <w:r w:rsidRPr="004B72E3">
        <w:rPr>
          <w:rFonts w:ascii="GHEA Grapalat" w:hAnsi="GHEA Grapalat"/>
          <w:sz w:val="20"/>
          <w:szCs w:val="20"/>
          <w:lang w:val="es-ES"/>
        </w:rPr>
        <w:t xml:space="preserve"> </w:t>
      </w:r>
      <w:r w:rsidRPr="00BA41C0">
        <w:rPr>
          <w:rFonts w:ascii="GHEA Grapalat" w:hAnsi="GHEA Grapalat"/>
          <w:sz w:val="20"/>
          <w:szCs w:val="20"/>
        </w:rPr>
        <w:t>электронный</w:t>
      </w:r>
      <w:r w:rsidRPr="004B72E3">
        <w:rPr>
          <w:rFonts w:ascii="GHEA Grapalat" w:hAnsi="GHEA Grapalat"/>
          <w:sz w:val="20"/>
          <w:szCs w:val="20"/>
          <w:lang w:val="es-ES"/>
        </w:rPr>
        <w:t xml:space="preserve"> </w:t>
      </w:r>
      <w:r w:rsidRPr="00BA41C0">
        <w:rPr>
          <w:rFonts w:ascii="GHEA Grapalat" w:hAnsi="GHEA Grapalat"/>
          <w:sz w:val="20"/>
          <w:szCs w:val="20"/>
        </w:rPr>
        <w:t>почты</w:t>
      </w:r>
      <w:r w:rsidRPr="004B72E3">
        <w:rPr>
          <w:rFonts w:ascii="GHEA Grapalat" w:hAnsi="GHEA Grapalat"/>
          <w:sz w:val="20"/>
          <w:szCs w:val="20"/>
          <w:lang w:val="es-ES"/>
        </w:rPr>
        <w:t xml:space="preserve"> по </w:t>
      </w:r>
      <w:r w:rsidRPr="00BA41C0">
        <w:rPr>
          <w:rFonts w:ascii="GHEA Grapalat" w:hAnsi="GHEA Grapalat"/>
          <w:sz w:val="20"/>
          <w:szCs w:val="20"/>
        </w:rPr>
        <w:t>адресу Авторизованный</w:t>
      </w:r>
      <w:r w:rsidRPr="004B72E3">
        <w:rPr>
          <w:rFonts w:ascii="GHEA Grapalat" w:hAnsi="GHEA Grapalat"/>
          <w:sz w:val="20"/>
          <w:szCs w:val="20"/>
          <w:lang w:val="es-ES"/>
        </w:rPr>
        <w:t xml:space="preserve"> </w:t>
      </w:r>
      <w:r w:rsidRPr="00BA41C0">
        <w:rPr>
          <w:rFonts w:ascii="GHEA Grapalat" w:hAnsi="GHEA Grapalat"/>
          <w:sz w:val="20"/>
          <w:szCs w:val="20"/>
        </w:rPr>
        <w:t>тело</w:t>
      </w:r>
      <w:r w:rsidRPr="004B72E3">
        <w:rPr>
          <w:rFonts w:ascii="GHEA Grapalat" w:hAnsi="GHEA Grapalat"/>
          <w:sz w:val="20"/>
          <w:szCs w:val="20"/>
          <w:lang w:val="es-ES"/>
        </w:rPr>
        <w:t xml:space="preserve"> </w:t>
      </w:r>
      <w:r w:rsidRPr="00BA41C0">
        <w:rPr>
          <w:rFonts w:ascii="GHEA Grapalat" w:hAnsi="GHEA Grapalat"/>
          <w:sz w:val="20"/>
          <w:szCs w:val="20"/>
        </w:rPr>
        <w:t>суда</w:t>
      </w:r>
      <w:r w:rsidRPr="004B72E3">
        <w:rPr>
          <w:rFonts w:ascii="GHEA Grapalat" w:hAnsi="GHEA Grapalat"/>
          <w:sz w:val="20"/>
          <w:szCs w:val="20"/>
          <w:lang w:val="es-ES"/>
        </w:rPr>
        <w:t xml:space="preserve"> </w:t>
      </w:r>
      <w:r w:rsidRPr="00BA41C0">
        <w:rPr>
          <w:rFonts w:ascii="GHEA Grapalat" w:hAnsi="GHEA Grapalat"/>
          <w:sz w:val="20"/>
          <w:szCs w:val="20"/>
        </w:rPr>
        <w:t>суждение</w:t>
      </w:r>
      <w:r w:rsidRPr="004B72E3">
        <w:rPr>
          <w:rFonts w:ascii="GHEA Grapalat" w:hAnsi="GHEA Grapalat"/>
          <w:sz w:val="20"/>
          <w:szCs w:val="20"/>
          <w:lang w:val="es-ES"/>
        </w:rPr>
        <w:t xml:space="preserve"> </w:t>
      </w:r>
      <w:r w:rsidRPr="00BA41C0">
        <w:rPr>
          <w:rFonts w:ascii="GHEA Grapalat" w:hAnsi="GHEA Grapalat"/>
          <w:sz w:val="20"/>
          <w:szCs w:val="20"/>
        </w:rPr>
        <w:t>финальный</w:t>
      </w:r>
      <w:r w:rsidRPr="004B72E3">
        <w:rPr>
          <w:rFonts w:ascii="GHEA Grapalat" w:hAnsi="GHEA Grapalat"/>
          <w:sz w:val="20"/>
          <w:szCs w:val="20"/>
          <w:lang w:val="es-ES"/>
        </w:rPr>
        <w:t xml:space="preserve"> </w:t>
      </w:r>
      <w:r w:rsidRPr="00BA41C0">
        <w:rPr>
          <w:rFonts w:ascii="GHEA Grapalat" w:hAnsi="GHEA Grapalat"/>
          <w:sz w:val="20"/>
          <w:szCs w:val="20"/>
        </w:rPr>
        <w:t>часть</w:t>
      </w:r>
      <w:r w:rsidRPr="004B72E3">
        <w:rPr>
          <w:rFonts w:ascii="GHEA Grapalat" w:hAnsi="GHEA Grapalat"/>
          <w:sz w:val="20"/>
          <w:szCs w:val="20"/>
          <w:lang w:val="es-ES"/>
        </w:rPr>
        <w:t xml:space="preserve"> </w:t>
      </w:r>
      <w:r w:rsidRPr="00BA41C0">
        <w:rPr>
          <w:rFonts w:ascii="GHEA Grapalat" w:hAnsi="GHEA Grapalat"/>
          <w:sz w:val="20"/>
          <w:szCs w:val="20"/>
        </w:rPr>
        <w:t>или</w:t>
      </w:r>
      <w:r w:rsidRPr="004B72E3">
        <w:rPr>
          <w:rFonts w:ascii="GHEA Grapalat" w:hAnsi="GHEA Grapalat"/>
          <w:sz w:val="20"/>
          <w:szCs w:val="20"/>
          <w:lang w:val="es-ES"/>
        </w:rPr>
        <w:t xml:space="preserve"> </w:t>
      </w:r>
      <w:r w:rsidRPr="00BA41C0">
        <w:rPr>
          <w:rFonts w:ascii="GHEA Grapalat" w:hAnsi="GHEA Grapalat"/>
          <w:sz w:val="20"/>
          <w:szCs w:val="20"/>
        </w:rPr>
        <w:t>другой</w:t>
      </w:r>
      <w:r w:rsidRPr="004B72E3">
        <w:rPr>
          <w:rFonts w:ascii="GHEA Grapalat" w:hAnsi="GHEA Grapalat"/>
          <w:sz w:val="20"/>
          <w:szCs w:val="20"/>
          <w:lang w:val="es-ES"/>
        </w:rPr>
        <w:t xml:space="preserve"> </w:t>
      </w:r>
      <w:r w:rsidRPr="00BA41C0">
        <w:rPr>
          <w:rFonts w:ascii="GHEA Grapalat" w:hAnsi="GHEA Grapalat"/>
          <w:sz w:val="20"/>
          <w:szCs w:val="20"/>
        </w:rPr>
        <w:t>финальный</w:t>
      </w:r>
      <w:r w:rsidRPr="004B72E3">
        <w:rPr>
          <w:rFonts w:ascii="GHEA Grapalat" w:hAnsi="GHEA Grapalat"/>
          <w:sz w:val="20"/>
          <w:szCs w:val="20"/>
          <w:lang w:val="es-ES"/>
        </w:rPr>
        <w:t xml:space="preserve"> </w:t>
      </w:r>
      <w:r w:rsidRPr="00BA41C0">
        <w:rPr>
          <w:rFonts w:ascii="GHEA Grapalat" w:hAnsi="GHEA Grapalat"/>
          <w:sz w:val="20"/>
          <w:szCs w:val="20"/>
        </w:rPr>
        <w:t>судебный</w:t>
      </w:r>
      <w:r w:rsidRPr="004B72E3">
        <w:rPr>
          <w:rFonts w:ascii="GHEA Grapalat" w:hAnsi="GHEA Grapalat"/>
          <w:sz w:val="20"/>
          <w:szCs w:val="20"/>
          <w:lang w:val="es-ES"/>
        </w:rPr>
        <w:t xml:space="preserve"> </w:t>
      </w:r>
      <w:r w:rsidRPr="00BA41C0">
        <w:rPr>
          <w:rFonts w:ascii="GHEA Grapalat" w:hAnsi="GHEA Grapalat"/>
          <w:sz w:val="20"/>
          <w:szCs w:val="20"/>
        </w:rPr>
        <w:t>акт</w:t>
      </w:r>
      <w:r w:rsidRPr="004B72E3">
        <w:rPr>
          <w:rFonts w:ascii="GHEA Grapalat" w:hAnsi="GHEA Grapalat"/>
          <w:sz w:val="20"/>
          <w:szCs w:val="20"/>
          <w:lang w:val="es-ES"/>
        </w:rPr>
        <w:t xml:space="preserve"> </w:t>
      </w:r>
      <w:r w:rsidRPr="00BA41C0">
        <w:rPr>
          <w:rFonts w:ascii="GHEA Grapalat" w:hAnsi="GHEA Grapalat"/>
          <w:sz w:val="20"/>
          <w:szCs w:val="20"/>
        </w:rPr>
        <w:t>немедленно</w:t>
      </w:r>
      <w:r w:rsidRPr="004B72E3">
        <w:rPr>
          <w:rFonts w:ascii="GHEA Grapalat" w:hAnsi="GHEA Grapalat"/>
          <w:sz w:val="20"/>
          <w:szCs w:val="20"/>
          <w:lang w:val="es-ES"/>
        </w:rPr>
        <w:t xml:space="preserve"> </w:t>
      </w:r>
      <w:r w:rsidRPr="00BA41C0">
        <w:rPr>
          <w:rFonts w:ascii="GHEA Grapalat" w:hAnsi="GHEA Grapalat"/>
          <w:sz w:val="20"/>
          <w:szCs w:val="20"/>
        </w:rPr>
        <w:t>публикация</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 xml:space="preserve">в информационном бюллетене </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 </w:t>
      </w:r>
      <w:r w:rsidRPr="004B72E3">
        <w:rPr>
          <w:rFonts w:ascii="Cambria Math" w:hAnsi="Cambria Math" w:cs="Cambria Math"/>
          <w:sz w:val="20"/>
          <w:szCs w:val="20"/>
          <w:lang w:val="es-ES"/>
        </w:rPr>
        <w:t xml:space="preserve">. </w:t>
      </w:r>
      <w:r w:rsidRPr="004B72E3">
        <w:rPr>
          <w:rFonts w:ascii="GHEA Grapalat" w:hAnsi="GHEA Grapalat"/>
          <w:sz w:val="20"/>
          <w:szCs w:val="20"/>
          <w:lang w:val="es-ES"/>
        </w:rPr>
        <w:t xml:space="preserve">23 </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Обращаться</w:t>
      </w:r>
      <w:r w:rsidRPr="004B72E3">
        <w:rPr>
          <w:rFonts w:ascii="GHEA Grapalat" w:hAnsi="GHEA Grapalat"/>
          <w:sz w:val="20"/>
          <w:szCs w:val="20"/>
          <w:lang w:val="es-ES"/>
        </w:rPr>
        <w:t xml:space="preserve"> </w:t>
      </w:r>
      <w:r w:rsidRPr="00BA41C0">
        <w:rPr>
          <w:rFonts w:ascii="GHEA Grapalat" w:hAnsi="GHEA Grapalat" w:cs="GHEA Grapalat"/>
          <w:sz w:val="20"/>
          <w:szCs w:val="20"/>
        </w:rPr>
        <w:t>для</w:t>
      </w:r>
      <w:r w:rsidRPr="004B72E3">
        <w:rPr>
          <w:rFonts w:ascii="GHEA Grapalat" w:hAnsi="GHEA Grapalat"/>
          <w:sz w:val="20"/>
          <w:szCs w:val="20"/>
          <w:lang w:val="es-ES"/>
        </w:rPr>
        <w:t xml:space="preserve"> </w:t>
      </w:r>
      <w:r w:rsidRPr="00BA41C0">
        <w:rPr>
          <w:rFonts w:ascii="GHEA Grapalat" w:hAnsi="GHEA Grapalat" w:cs="GHEA Grapalat"/>
          <w:sz w:val="20"/>
          <w:szCs w:val="20"/>
        </w:rPr>
        <w:t>платный</w:t>
      </w:r>
      <w:r w:rsidRPr="004B72E3">
        <w:rPr>
          <w:rFonts w:ascii="GHEA Grapalat" w:hAnsi="GHEA Grapalat"/>
          <w:sz w:val="20"/>
          <w:szCs w:val="20"/>
          <w:lang w:val="es-ES"/>
        </w:rPr>
        <w:t xml:space="preserve"> </w:t>
      </w:r>
      <w:r w:rsidRPr="00BA41C0">
        <w:rPr>
          <w:rFonts w:ascii="GHEA Grapalat" w:hAnsi="GHEA Grapalat"/>
          <w:sz w:val="20"/>
          <w:szCs w:val="20"/>
        </w:rPr>
        <w:t>Состояние</w:t>
      </w:r>
      <w:r w:rsidRPr="004B72E3">
        <w:rPr>
          <w:rFonts w:ascii="GHEA Grapalat" w:hAnsi="GHEA Grapalat"/>
          <w:sz w:val="20"/>
          <w:szCs w:val="20"/>
          <w:lang w:val="es-ES"/>
        </w:rPr>
        <w:t xml:space="preserve"> </w:t>
      </w:r>
      <w:r w:rsidRPr="00BA41C0">
        <w:rPr>
          <w:rFonts w:ascii="GHEA Grapalat" w:hAnsi="GHEA Grapalat"/>
          <w:sz w:val="20"/>
          <w:szCs w:val="20"/>
        </w:rPr>
        <w:t>обязанностей</w:t>
      </w:r>
      <w:r w:rsidRPr="004B72E3">
        <w:rPr>
          <w:rFonts w:ascii="GHEA Grapalat" w:hAnsi="GHEA Grapalat"/>
          <w:sz w:val="20"/>
          <w:szCs w:val="20"/>
          <w:lang w:val="es-ES"/>
        </w:rPr>
        <w:t xml:space="preserve"> </w:t>
      </w:r>
      <w:r w:rsidRPr="00BA41C0">
        <w:rPr>
          <w:rFonts w:ascii="GHEA Grapalat" w:hAnsi="GHEA Grapalat"/>
          <w:sz w:val="20"/>
          <w:szCs w:val="20"/>
        </w:rPr>
        <w:t>ставки</w:t>
      </w:r>
      <w:r w:rsidRPr="004B72E3">
        <w:rPr>
          <w:rFonts w:ascii="GHEA Grapalat" w:hAnsi="GHEA Grapalat"/>
          <w:sz w:val="20"/>
          <w:szCs w:val="20"/>
          <w:lang w:val="es-ES"/>
        </w:rPr>
        <w:t xml:space="preserve"> </w:t>
      </w:r>
      <w:r w:rsidRPr="00BA41C0">
        <w:rPr>
          <w:rFonts w:ascii="GHEA Grapalat" w:hAnsi="GHEA Grapalat"/>
          <w:sz w:val="20"/>
          <w:szCs w:val="20"/>
        </w:rPr>
        <w:t>определенный</w:t>
      </w:r>
      <w:r w:rsidRPr="004B72E3">
        <w:rPr>
          <w:rFonts w:ascii="GHEA Grapalat" w:hAnsi="GHEA Grapalat"/>
          <w:sz w:val="20"/>
          <w:szCs w:val="20"/>
          <w:lang w:val="es-ES"/>
        </w:rPr>
        <w:t xml:space="preserve"> </w:t>
      </w:r>
      <w:r w:rsidRPr="00BA41C0">
        <w:rPr>
          <w:rFonts w:ascii="GHEA Grapalat" w:hAnsi="GHEA Grapalat"/>
          <w:sz w:val="20"/>
          <w:szCs w:val="20"/>
        </w:rPr>
        <w:t xml:space="preserve">являются </w:t>
      </w:r>
      <w:r w:rsidRPr="004B72E3">
        <w:rPr>
          <w:rFonts w:ascii="GHEA Grapalat" w:hAnsi="GHEA Grapalat"/>
          <w:sz w:val="20"/>
          <w:szCs w:val="20"/>
          <w:lang w:val="es-ES"/>
        </w:rPr>
        <w:t xml:space="preserve">« </w:t>
      </w:r>
      <w:r w:rsidRPr="00BA41C0">
        <w:rPr>
          <w:rFonts w:ascii="GHEA Grapalat" w:hAnsi="GHEA Grapalat"/>
          <w:sz w:val="20"/>
          <w:szCs w:val="20"/>
        </w:rPr>
        <w:t>Государством</w:t>
      </w:r>
      <w:r w:rsidRPr="004B72E3">
        <w:rPr>
          <w:rFonts w:ascii="GHEA Grapalat" w:hAnsi="GHEA Grapalat"/>
          <w:sz w:val="20"/>
          <w:szCs w:val="20"/>
          <w:lang w:val="es-ES"/>
        </w:rPr>
        <w:t xml:space="preserve"> </w:t>
      </w:r>
      <w:r w:rsidRPr="00BA41C0">
        <w:rPr>
          <w:rFonts w:ascii="GHEA Grapalat" w:hAnsi="GHEA Grapalat"/>
          <w:sz w:val="20"/>
          <w:szCs w:val="20"/>
        </w:rPr>
        <w:t>потери</w:t>
      </w:r>
      <w:r w:rsidRPr="004B72E3">
        <w:rPr>
          <w:rFonts w:ascii="GHEA Grapalat" w:hAnsi="GHEA Grapalat"/>
          <w:sz w:val="20"/>
          <w:szCs w:val="20"/>
          <w:lang w:val="es-ES"/>
        </w:rPr>
        <w:t xml:space="preserve"> </w:t>
      </w:r>
      <w:r w:rsidRPr="00BA41C0">
        <w:rPr>
          <w:rFonts w:ascii="GHEA Grapalat" w:hAnsi="GHEA Grapalat"/>
          <w:sz w:val="20"/>
          <w:szCs w:val="20"/>
        </w:rPr>
        <w:t xml:space="preserve">о </w:t>
      </w:r>
      <w:r w:rsidRPr="004B72E3">
        <w:rPr>
          <w:rFonts w:ascii="GHEA Grapalat" w:hAnsi="GHEA Grapalat"/>
          <w:sz w:val="20"/>
          <w:szCs w:val="20"/>
          <w:lang w:val="es-ES"/>
        </w:rPr>
        <w:t xml:space="preserve">» </w:t>
      </w:r>
      <w:r w:rsidRPr="00BA41C0">
        <w:rPr>
          <w:rFonts w:ascii="GHEA Grapalat" w:hAnsi="GHEA Grapalat"/>
          <w:sz w:val="20"/>
          <w:szCs w:val="20"/>
        </w:rPr>
        <w:t>по закону.</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 xml:space="preserve">ЧАСТЬ </w:t>
      </w:r>
      <w:r w:rsidR="00096865" w:rsidRPr="00E6597C">
        <w:rPr>
          <w:rFonts w:ascii="GHEA Grapalat" w:hAnsi="GHEA Grapalat"/>
          <w:b/>
          <w:szCs w:val="22"/>
          <w:lang w:val="af-ZA"/>
        </w:rPr>
        <w:t>II:</w:t>
      </w:r>
    </w:p>
    <w:p w14:paraId="46BD8876" w14:textId="77777777"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Вопрос:</w:t>
      </w:r>
      <w:r w:rsidRPr="00E6597C">
        <w:rPr>
          <w:rFonts w:ascii="GHEA Grapalat" w:hAnsi="GHEA Grapalat"/>
          <w:b/>
          <w:szCs w:val="22"/>
          <w:lang w:val="af-ZA"/>
        </w:rPr>
        <w:t xml:space="preserve"> </w:t>
      </w:r>
      <w:r w:rsidRPr="00E6597C">
        <w:rPr>
          <w:rFonts w:ascii="GHEA Grapalat" w:hAnsi="GHEA Grapalat" w:cs="Sylfaen"/>
          <w:b/>
          <w:szCs w:val="22"/>
          <w:lang w:val="es-ES"/>
        </w:rPr>
        <w:t>Р:</w:t>
      </w:r>
      <w:r w:rsidRPr="00E6597C">
        <w:rPr>
          <w:rFonts w:ascii="GHEA Grapalat" w:hAnsi="GHEA Grapalat"/>
          <w:b/>
          <w:szCs w:val="22"/>
          <w:lang w:val="af-ZA"/>
        </w:rPr>
        <w:t xml:space="preserve"> </w:t>
      </w:r>
      <w:r w:rsidRPr="00E6597C">
        <w:rPr>
          <w:rFonts w:ascii="GHEA Grapalat" w:hAnsi="GHEA Grapalat" w:cs="Sylfaen"/>
          <w:b/>
          <w:szCs w:val="22"/>
          <w:lang w:val="es-ES"/>
        </w:rPr>
        <w:t>А:</w:t>
      </w:r>
      <w:r w:rsidRPr="00E6597C">
        <w:rPr>
          <w:rFonts w:ascii="GHEA Grapalat" w:hAnsi="GHEA Grapalat"/>
          <w:b/>
          <w:szCs w:val="22"/>
          <w:lang w:val="af-ZA"/>
        </w:rPr>
        <w:t xml:space="preserve"> </w:t>
      </w:r>
      <w:r w:rsidRPr="00E6597C">
        <w:rPr>
          <w:rFonts w:ascii="GHEA Grapalat" w:hAnsi="GHEA Grapalat" w:cs="Sylfaen"/>
          <w:b/>
          <w:szCs w:val="22"/>
          <w:lang w:val="es-ES"/>
        </w:rPr>
        <w:t>Вопрос:</w:t>
      </w:r>
      <w:r w:rsidRPr="00E6597C">
        <w:rPr>
          <w:rFonts w:ascii="GHEA Grapalat" w:hAnsi="GHEA Grapalat"/>
          <w:b/>
          <w:szCs w:val="22"/>
          <w:lang w:val="af-ZA"/>
        </w:rPr>
        <w:t xml:space="preserve"> </w:t>
      </w:r>
      <w:r w:rsidRPr="00E6597C">
        <w:rPr>
          <w:rFonts w:ascii="GHEA Grapalat" w:hAnsi="GHEA Grapalat" w:cs="Sylfaen"/>
          <w:b/>
          <w:szCs w:val="22"/>
          <w:lang w:val="es-ES"/>
        </w:rPr>
        <w:t>А:</w:t>
      </w:r>
      <w:r w:rsidRPr="00E6597C">
        <w:rPr>
          <w:rFonts w:ascii="GHEA Grapalat" w:hAnsi="GHEA Grapalat"/>
          <w:b/>
          <w:szCs w:val="22"/>
          <w:lang w:val="af-ZA"/>
        </w:rPr>
        <w:t xml:space="preserve"> </w:t>
      </w:r>
      <w:r w:rsidRPr="00E6597C">
        <w:rPr>
          <w:rFonts w:ascii="GHEA Grapalat" w:hAnsi="GHEA Grapalat" w:cs="Sylfaen"/>
          <w:b/>
          <w:szCs w:val="22"/>
          <w:lang w:val="es-ES"/>
        </w:rPr>
        <w:t>Н:</w:t>
      </w:r>
      <w:r w:rsidRPr="00E6597C">
        <w:rPr>
          <w:rFonts w:ascii="GHEA Grapalat" w:hAnsi="GHEA Grapalat"/>
          <w:b/>
          <w:szCs w:val="22"/>
          <w:lang w:val="af-ZA"/>
        </w:rPr>
        <w:t xml:space="preserve"> </w:t>
      </w:r>
      <w:r w:rsidRPr="00E6597C">
        <w:rPr>
          <w:rFonts w:ascii="GHEA Grapalat" w:hAnsi="GHEA Grapalat" w:cs="Sylfaen"/>
          <w:b/>
          <w:szCs w:val="22"/>
          <w:lang w:val="es-ES"/>
        </w:rPr>
        <w:t>С:</w:t>
      </w:r>
    </w:p>
    <w:p w14:paraId="7028E397" w14:textId="6C25CD3A" w:rsidR="00096865" w:rsidRPr="00E6597C" w:rsidRDefault="000D7AAF" w:rsidP="00EF3662">
      <w:pPr>
        <w:pStyle w:val="BodyText"/>
        <w:ind w:right="-7"/>
        <w:jc w:val="center"/>
        <w:rPr>
          <w:rFonts w:ascii="GHEA Grapalat" w:hAnsi="GHEA Grapalat"/>
          <w:b/>
          <w:szCs w:val="22"/>
          <w:lang w:val="af-ZA"/>
        </w:rPr>
      </w:pPr>
      <w:r>
        <w:rPr>
          <w:rFonts w:ascii="GHEA Grapalat" w:hAnsi="GHEA Grapalat" w:cs="Sylfaen"/>
          <w:b/>
          <w:szCs w:val="22"/>
          <w:lang w:val="hy-AM"/>
        </w:rPr>
        <w:t>С:</w:t>
      </w:r>
      <w:r w:rsidRPr="00A15B2B">
        <w:rPr>
          <w:rFonts w:ascii="GHEA Grapalat" w:hAnsi="GHEA Grapalat" w:cs="Sylfaen"/>
          <w:b/>
          <w:szCs w:val="22"/>
          <w:lang w:val="af-ZA"/>
        </w:rPr>
        <w:t xml:space="preserve"> </w:t>
      </w:r>
      <w:r>
        <w:rPr>
          <w:rFonts w:ascii="GHEA Grapalat" w:hAnsi="GHEA Grapalat" w:cs="Sylfaen"/>
          <w:b/>
          <w:szCs w:val="22"/>
          <w:lang w:val="hy-AM"/>
        </w:rPr>
        <w:t>Н:</w:t>
      </w:r>
      <w:r w:rsidRPr="00A15B2B">
        <w:rPr>
          <w:rFonts w:ascii="GHEA Grapalat" w:hAnsi="GHEA Grapalat" w:cs="Sylfaen"/>
          <w:b/>
          <w:szCs w:val="22"/>
          <w:lang w:val="af-ZA"/>
        </w:rPr>
        <w:t xml:space="preserve"> </w:t>
      </w:r>
      <w:r>
        <w:rPr>
          <w:rFonts w:ascii="GHEA Grapalat" w:hAnsi="GHEA Grapalat" w:cs="Sylfaen"/>
          <w:b/>
          <w:szCs w:val="22"/>
          <w:lang w:val="hy-AM"/>
        </w:rPr>
        <w:t>А:</w:t>
      </w:r>
      <w:r w:rsidRPr="00A15B2B">
        <w:rPr>
          <w:rFonts w:ascii="GHEA Grapalat" w:hAnsi="GHEA Grapalat" w:cs="Sylfaen"/>
          <w:b/>
          <w:szCs w:val="22"/>
          <w:lang w:val="af-ZA"/>
        </w:rPr>
        <w:t xml:space="preserve"> </w:t>
      </w:r>
      <w:r>
        <w:rPr>
          <w:rFonts w:ascii="GHEA Grapalat" w:hAnsi="GHEA Grapalat" w:cs="Sylfaen"/>
          <w:b/>
          <w:szCs w:val="22"/>
          <w:lang w:val="hy-AM"/>
        </w:rPr>
        <w:t>Н:</w:t>
      </w:r>
      <w:r w:rsidRPr="00A15B2B">
        <w:rPr>
          <w:rFonts w:ascii="GHEA Grapalat" w:hAnsi="GHEA Grapalat" w:cs="Sylfaen"/>
          <w:b/>
          <w:szCs w:val="22"/>
          <w:lang w:val="af-ZA"/>
        </w:rPr>
        <w:t xml:space="preserve"> </w:t>
      </w:r>
      <w:r>
        <w:rPr>
          <w:rFonts w:ascii="GHEA Grapalat" w:hAnsi="GHEA Grapalat" w:cs="Sylfaen"/>
          <w:b/>
          <w:szCs w:val="22"/>
          <w:lang w:val="hy-AM"/>
        </w:rPr>
        <w:t>Ш:</w:t>
      </w:r>
      <w:r w:rsidRPr="00A15B2B">
        <w:rPr>
          <w:rFonts w:ascii="GHEA Grapalat" w:hAnsi="GHEA Grapalat" w:cs="Sylfaen"/>
          <w:b/>
          <w:szCs w:val="22"/>
          <w:lang w:val="af-ZA"/>
        </w:rPr>
        <w:t xml:space="preserve"> </w:t>
      </w:r>
      <w:r>
        <w:rPr>
          <w:rFonts w:ascii="GHEA Grapalat" w:hAnsi="GHEA Grapalat" w:cs="Sylfaen"/>
          <w:b/>
          <w:szCs w:val="22"/>
          <w:lang w:val="hy-AM"/>
        </w:rPr>
        <w:t>М:</w:t>
      </w:r>
      <w:r w:rsidRPr="00A15B2B">
        <w:rPr>
          <w:rFonts w:ascii="GHEA Grapalat" w:hAnsi="GHEA Grapalat" w:cs="Sylfaen"/>
          <w:b/>
          <w:szCs w:val="22"/>
          <w:lang w:val="af-ZA"/>
        </w:rPr>
        <w:t xml:space="preserve"> </w:t>
      </w:r>
      <w:r>
        <w:rPr>
          <w:rFonts w:ascii="GHEA Grapalat" w:hAnsi="GHEA Grapalat" w:cs="Sylfaen"/>
          <w:b/>
          <w:szCs w:val="22"/>
          <w:lang w:val="hy-AM"/>
        </w:rPr>
        <w:t>А:</w:t>
      </w:r>
      <w:r w:rsidRPr="00A15B2B">
        <w:rPr>
          <w:rFonts w:ascii="GHEA Grapalat" w:hAnsi="GHEA Grapalat" w:cs="Sylfaen"/>
          <w:b/>
          <w:szCs w:val="22"/>
          <w:lang w:val="af-ZA"/>
        </w:rPr>
        <w:t xml:space="preserve"> </w:t>
      </w:r>
      <w:r>
        <w:rPr>
          <w:rFonts w:ascii="GHEA Grapalat" w:hAnsi="GHEA Grapalat" w:cs="Sylfaen"/>
          <w:b/>
          <w:szCs w:val="22"/>
          <w:lang w:val="hy-AM"/>
        </w:rPr>
        <w:t>Н Ч:</w:t>
      </w:r>
      <w:r w:rsidRPr="00A15B2B">
        <w:rPr>
          <w:rFonts w:ascii="GHEA Grapalat" w:hAnsi="GHEA Grapalat" w:cs="Sylfaen"/>
          <w:b/>
          <w:szCs w:val="22"/>
          <w:lang w:val="af-ZA"/>
        </w:rPr>
        <w:t xml:space="preserve"> </w:t>
      </w:r>
      <w:r>
        <w:rPr>
          <w:rFonts w:ascii="GHEA Grapalat" w:hAnsi="GHEA Grapalat" w:cs="Sylfaen"/>
          <w:b/>
          <w:szCs w:val="22"/>
          <w:lang w:val="hy-AM"/>
        </w:rPr>
        <w:t>А:</w:t>
      </w:r>
      <w:r w:rsidRPr="00A15B2B">
        <w:rPr>
          <w:rFonts w:ascii="GHEA Grapalat" w:hAnsi="GHEA Grapalat" w:cs="Sylfaen"/>
          <w:b/>
          <w:szCs w:val="22"/>
          <w:lang w:val="af-ZA"/>
        </w:rPr>
        <w:t xml:space="preserve"> </w:t>
      </w:r>
      <w:r>
        <w:rPr>
          <w:rFonts w:ascii="GHEA Grapalat" w:hAnsi="GHEA Grapalat" w:cs="Sylfaen"/>
          <w:b/>
          <w:szCs w:val="22"/>
          <w:lang w:val="hy-AM"/>
        </w:rPr>
        <w:t>Р:</w:t>
      </w:r>
      <w:r w:rsidRPr="00A15B2B">
        <w:rPr>
          <w:rFonts w:ascii="GHEA Grapalat" w:hAnsi="GHEA Grapalat" w:cs="Sylfaen"/>
          <w:b/>
          <w:szCs w:val="22"/>
          <w:lang w:val="af-ZA"/>
        </w:rPr>
        <w:t xml:space="preserve"> </w:t>
      </w:r>
      <w:r>
        <w:rPr>
          <w:rFonts w:ascii="GHEA Grapalat" w:hAnsi="GHEA Grapalat" w:cs="Sylfaen"/>
          <w:b/>
          <w:szCs w:val="22"/>
          <w:lang w:val="hy-AM"/>
        </w:rPr>
        <w:t>Ц:</w:t>
      </w:r>
      <w:r w:rsidRPr="00A15B2B">
        <w:rPr>
          <w:rFonts w:ascii="GHEA Grapalat" w:hAnsi="GHEA Grapalat" w:cs="Sylfaen"/>
          <w:b/>
          <w:szCs w:val="22"/>
          <w:lang w:val="af-ZA"/>
        </w:rPr>
        <w:t xml:space="preserve"> </w:t>
      </w:r>
      <w:r>
        <w:rPr>
          <w:rFonts w:ascii="GHEA Grapalat" w:hAnsi="GHEA Grapalat" w:cs="Sylfaen"/>
          <w:b/>
          <w:szCs w:val="22"/>
          <w:lang w:val="hy-AM"/>
        </w:rPr>
        <w:t>М:</w:t>
      </w:r>
      <w:r w:rsidRPr="00A15B2B">
        <w:rPr>
          <w:rFonts w:ascii="GHEA Grapalat" w:hAnsi="GHEA Grapalat" w:cs="Sylfaen"/>
          <w:b/>
          <w:szCs w:val="22"/>
          <w:lang w:val="af-ZA"/>
        </w:rPr>
        <w:t xml:space="preserve"> </w:t>
      </w:r>
      <w:r>
        <w:rPr>
          <w:rFonts w:ascii="GHEA Grapalat" w:hAnsi="GHEA Grapalat" w:cs="Sylfaen"/>
          <w:b/>
          <w:szCs w:val="22"/>
          <w:lang w:val="hy-AM"/>
        </w:rPr>
        <w:t>А:</w:t>
      </w:r>
      <w:r w:rsidRPr="00A15B2B">
        <w:rPr>
          <w:rFonts w:ascii="GHEA Grapalat" w:hAnsi="GHEA Grapalat" w:cs="Sylfaen"/>
          <w:b/>
          <w:szCs w:val="22"/>
          <w:lang w:val="af-ZA"/>
        </w:rPr>
        <w:t xml:space="preserve"> </w:t>
      </w:r>
      <w:r>
        <w:rPr>
          <w:rFonts w:ascii="GHEA Grapalat" w:hAnsi="GHEA Grapalat" w:cs="Sylfaen"/>
          <w:b/>
          <w:szCs w:val="22"/>
          <w:lang w:val="hy-AM"/>
        </w:rPr>
        <w:t>Н:</w:t>
      </w:r>
      <w:r w:rsidRPr="005E1F72">
        <w:rPr>
          <w:rFonts w:ascii="GHEA Grapalat" w:hAnsi="GHEA Grapalat"/>
          <w:b/>
          <w:szCs w:val="22"/>
          <w:lang w:val="af-ZA"/>
        </w:rPr>
        <w:t xml:space="preserve">  </w:t>
      </w:r>
      <w:r w:rsidR="00096865" w:rsidRPr="00E6597C">
        <w:rPr>
          <w:rFonts w:ascii="GHEA Grapalat" w:hAnsi="GHEA Grapalat" w:cs="Sylfaen"/>
          <w:b/>
          <w:szCs w:val="22"/>
          <w:lang w:val="es-ES"/>
        </w:rPr>
        <w:t>Вопрос:</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Ю:</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Т:</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Т:</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С:</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Т:</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Э:</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Л:</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И:</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ОБЩАЯ ИНФОРМАЦИЯ</w:t>
      </w:r>
      <w:r w:rsidRPr="00E6597C">
        <w:rPr>
          <w:rFonts w:ascii="GHEA Grapalat" w:hAnsi="GHEA Grapalat"/>
          <w:b/>
          <w:sz w:val="20"/>
          <w:lang w:val="af-ZA"/>
        </w:rPr>
        <w:t xml:space="preserve"> </w:t>
      </w:r>
      <w:r w:rsidRPr="00E6597C">
        <w:rPr>
          <w:rFonts w:ascii="GHEA Grapalat" w:hAnsi="GHEA Grapalat" w:cs="Sylfaen"/>
          <w:b/>
          <w:sz w:val="20"/>
          <w:lang w:val="es-ES"/>
        </w:rPr>
        <w:t>ПОЛОЖЕНИЯ:</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Здесь</w:t>
      </w:r>
      <w:r w:rsidRPr="00E6597C">
        <w:rPr>
          <w:rFonts w:ascii="GHEA Grapalat" w:hAnsi="GHEA Grapalat" w:cs="Sylfaen"/>
          <w:sz w:val="20"/>
          <w:lang w:val="af-ZA"/>
        </w:rPr>
        <w:t xml:space="preserve"> </w:t>
      </w:r>
      <w:r w:rsidRPr="00E6597C">
        <w:rPr>
          <w:rFonts w:ascii="GHEA Grapalat" w:hAnsi="GHEA Grapalat" w:cs="Sylfaen"/>
          <w:sz w:val="20"/>
          <w:lang w:val="ru-RU"/>
        </w:rPr>
        <w:t>инструкция</w:t>
      </w:r>
      <w:r w:rsidRPr="00E6597C">
        <w:rPr>
          <w:rFonts w:ascii="GHEA Grapalat" w:hAnsi="GHEA Grapalat" w:cs="Sylfaen"/>
          <w:sz w:val="20"/>
          <w:lang w:val="af-ZA"/>
        </w:rPr>
        <w:t xml:space="preserve"> </w:t>
      </w:r>
      <w:r w:rsidRPr="00E6597C">
        <w:rPr>
          <w:rFonts w:ascii="GHEA Grapalat" w:hAnsi="GHEA Grapalat" w:cs="Sylfaen"/>
          <w:sz w:val="20"/>
          <w:lang w:val="ru-RU"/>
        </w:rPr>
        <w:t>цель:</w:t>
      </w:r>
      <w:r w:rsidRPr="00E6597C">
        <w:rPr>
          <w:rFonts w:ascii="GHEA Grapalat" w:hAnsi="GHEA Grapalat" w:cs="Sylfaen"/>
          <w:sz w:val="20"/>
          <w:lang w:val="af-ZA"/>
        </w:rPr>
        <w:t xml:space="preserve"> </w:t>
      </w:r>
      <w:r w:rsidRPr="00E6597C">
        <w:rPr>
          <w:rFonts w:ascii="GHEA Grapalat" w:hAnsi="GHEA Grapalat" w:cs="Sylfaen"/>
          <w:sz w:val="20"/>
          <w:lang w:val="ru-RU"/>
        </w:rPr>
        <w:t>имеет</w:t>
      </w:r>
      <w:r w:rsidRPr="00E6597C">
        <w:rPr>
          <w:rFonts w:ascii="GHEA Grapalat" w:hAnsi="GHEA Grapalat" w:cs="Sylfaen"/>
          <w:sz w:val="20"/>
          <w:lang w:val="af-ZA"/>
        </w:rPr>
        <w:t xml:space="preserve"> </w:t>
      </w:r>
      <w:r w:rsidRPr="00E6597C">
        <w:rPr>
          <w:rFonts w:ascii="GHEA Grapalat" w:hAnsi="GHEA Grapalat" w:cs="Sylfaen"/>
          <w:sz w:val="20"/>
          <w:lang w:val="ru-RU"/>
        </w:rPr>
        <w:t xml:space="preserve">помогать </w:t>
      </w:r>
      <w:r w:rsidRPr="00E6597C">
        <w:rPr>
          <w:rFonts w:ascii="GHEA Grapalat" w:hAnsi="GHEA Grapalat" w:cs="Sylfaen"/>
          <w:sz w:val="20"/>
          <w:lang w:val="af-ZA"/>
        </w:rPr>
        <w:t xml:space="preserve">участникам </w:t>
      </w:r>
      <w:r w:rsidRPr="00E6597C">
        <w:rPr>
          <w:rFonts w:ascii="GHEA Grapalat" w:hAnsi="GHEA Grapalat" w:cs="Sylfaen"/>
          <w:sz w:val="20"/>
          <w:lang w:val="ru-RU"/>
        </w:rPr>
        <w:t>приложение</w:t>
      </w:r>
      <w:r w:rsidRPr="00E6597C">
        <w:rPr>
          <w:rFonts w:ascii="GHEA Grapalat" w:hAnsi="GHEA Grapalat" w:cs="Sylfaen"/>
          <w:sz w:val="20"/>
          <w:lang w:val="af-ZA"/>
        </w:rPr>
        <w:t xml:space="preserve"> </w:t>
      </w:r>
      <w:r w:rsidRPr="00E6597C">
        <w:rPr>
          <w:rFonts w:ascii="GHEA Grapalat" w:hAnsi="GHEA Grapalat" w:cs="Sylfaen"/>
          <w:sz w:val="20"/>
          <w:lang w:val="ru-RU"/>
        </w:rPr>
        <w:t>пока готовлюсь.</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Целесообразность</w:t>
      </w:r>
      <w:r w:rsidRPr="00E6597C">
        <w:rPr>
          <w:rFonts w:ascii="GHEA Grapalat" w:hAnsi="GHEA Grapalat" w:cs="Sylfaen"/>
          <w:sz w:val="20"/>
          <w:lang w:val="af-ZA"/>
        </w:rPr>
        <w:t xml:space="preserve"> </w:t>
      </w:r>
      <w:r w:rsidRPr="00E6597C">
        <w:rPr>
          <w:rFonts w:ascii="GHEA Grapalat" w:hAnsi="GHEA Grapalat" w:cs="Sylfaen"/>
          <w:sz w:val="20"/>
          <w:lang w:val="ru-RU"/>
        </w:rPr>
        <w:t xml:space="preserve">на случай, если </w:t>
      </w:r>
      <w:r w:rsidRPr="00E6597C">
        <w:rPr>
          <w:rFonts w:ascii="GHEA Grapalat" w:hAnsi="GHEA Grapalat" w:cs="Sylfaen"/>
          <w:sz w:val="20"/>
          <w:lang w:val="af-ZA"/>
        </w:rPr>
        <w:t xml:space="preserve">мой </w:t>
      </w:r>
      <w:r w:rsidRPr="00E6597C">
        <w:rPr>
          <w:rFonts w:ascii="GHEA Grapalat" w:hAnsi="GHEA Grapalat" w:cs="Sylfaen"/>
          <w:sz w:val="20"/>
          <w:lang w:val="ru-RU"/>
        </w:rPr>
        <w:t>партнер</w:t>
      </w:r>
      <w:r w:rsidRPr="00E6597C">
        <w:rPr>
          <w:rFonts w:ascii="GHEA Grapalat" w:hAnsi="GHEA Grapalat" w:cs="Sylfaen"/>
          <w:sz w:val="20"/>
          <w:lang w:val="af-ZA"/>
        </w:rPr>
        <w:t xml:space="preserve"> </w:t>
      </w:r>
      <w:r w:rsidRPr="00E6597C">
        <w:rPr>
          <w:rFonts w:ascii="GHEA Grapalat" w:hAnsi="GHEA Grapalat" w:cs="Sylfaen"/>
          <w:sz w:val="20"/>
          <w:lang w:val="ru-RU"/>
        </w:rPr>
        <w:t>необходимый</w:t>
      </w:r>
      <w:r w:rsidRPr="00E6597C">
        <w:rPr>
          <w:rFonts w:ascii="GHEA Grapalat" w:hAnsi="GHEA Grapalat" w:cs="Sylfaen"/>
          <w:sz w:val="20"/>
          <w:lang w:val="af-ZA"/>
        </w:rPr>
        <w:t xml:space="preserve"> </w:t>
      </w:r>
      <w:r w:rsidRPr="00E6597C">
        <w:rPr>
          <w:rFonts w:ascii="GHEA Grapalat" w:hAnsi="GHEA Grapalat" w:cs="Sylfaen"/>
          <w:sz w:val="20"/>
          <w:lang w:val="ru-RU"/>
        </w:rPr>
        <w:t>информация</w:t>
      </w:r>
      <w:r w:rsidRPr="00E6597C">
        <w:rPr>
          <w:rFonts w:ascii="GHEA Grapalat" w:hAnsi="GHEA Grapalat" w:cs="Sylfaen"/>
          <w:sz w:val="20"/>
          <w:lang w:val="af-ZA"/>
        </w:rPr>
        <w:t xml:space="preserve"> </w:t>
      </w:r>
      <w:r w:rsidRPr="00E6597C">
        <w:rPr>
          <w:rFonts w:ascii="GHEA Grapalat" w:hAnsi="GHEA Grapalat" w:cs="Sylfaen"/>
          <w:sz w:val="20"/>
          <w:lang w:val="ru-RU"/>
        </w:rPr>
        <w:t>может</w:t>
      </w:r>
      <w:r w:rsidRPr="00E6597C">
        <w:rPr>
          <w:rFonts w:ascii="GHEA Grapalat" w:hAnsi="GHEA Grapalat" w:cs="Sylfaen"/>
          <w:sz w:val="20"/>
          <w:lang w:val="af-ZA"/>
        </w:rPr>
        <w:t xml:space="preserve"> </w:t>
      </w:r>
      <w:r w:rsidRPr="00E6597C">
        <w:rPr>
          <w:rFonts w:ascii="GHEA Grapalat" w:hAnsi="GHEA Grapalat" w:cs="Sylfaen"/>
          <w:sz w:val="20"/>
          <w:lang w:val="ru-RU"/>
        </w:rPr>
        <w:t>является</w:t>
      </w:r>
      <w:r w:rsidRPr="00E6597C">
        <w:rPr>
          <w:rFonts w:ascii="GHEA Grapalat" w:hAnsi="GHEA Grapalat" w:cs="Sylfaen"/>
          <w:sz w:val="20"/>
          <w:lang w:val="af-ZA"/>
        </w:rPr>
        <w:t xml:space="preserve"> </w:t>
      </w:r>
      <w:r w:rsidRPr="00E6597C">
        <w:rPr>
          <w:rFonts w:ascii="GHEA Grapalat" w:hAnsi="GHEA Grapalat" w:cs="Sylfaen"/>
          <w:sz w:val="20"/>
          <w:lang w:val="ru-RU"/>
        </w:rPr>
        <w:t>представлять на рассмотрение</w:t>
      </w:r>
      <w:r w:rsidRPr="00E6597C">
        <w:rPr>
          <w:rFonts w:ascii="GHEA Grapalat" w:hAnsi="GHEA Grapalat" w:cs="Sylfaen"/>
          <w:sz w:val="20"/>
          <w:lang w:val="af-ZA"/>
        </w:rPr>
        <w:t xml:space="preserve"> </w:t>
      </w:r>
      <w:r w:rsidRPr="00E6597C">
        <w:rPr>
          <w:rFonts w:ascii="GHEA Grapalat" w:hAnsi="GHEA Grapalat" w:cs="Sylfaen"/>
          <w:sz w:val="20"/>
          <w:lang w:val="ru-RU"/>
        </w:rPr>
        <w:t>настоящим</w:t>
      </w:r>
      <w:r w:rsidRPr="00E6597C">
        <w:rPr>
          <w:rFonts w:ascii="GHEA Grapalat" w:hAnsi="GHEA Grapalat" w:cs="Sylfaen"/>
          <w:sz w:val="20"/>
          <w:lang w:val="af-ZA"/>
        </w:rPr>
        <w:t xml:space="preserve"> </w:t>
      </w:r>
      <w:r w:rsidRPr="00E6597C">
        <w:rPr>
          <w:rFonts w:ascii="GHEA Grapalat" w:hAnsi="GHEA Grapalat" w:cs="Sylfaen"/>
          <w:sz w:val="20"/>
          <w:lang w:val="ru-RU"/>
        </w:rPr>
        <w:t>по инструкции</w:t>
      </w:r>
      <w:r w:rsidRPr="00E6597C">
        <w:rPr>
          <w:rFonts w:ascii="GHEA Grapalat" w:hAnsi="GHEA Grapalat" w:cs="Sylfaen"/>
          <w:sz w:val="20"/>
          <w:lang w:val="af-ZA"/>
        </w:rPr>
        <w:t xml:space="preserve"> </w:t>
      </w:r>
      <w:r w:rsidRPr="00E6597C">
        <w:rPr>
          <w:rFonts w:ascii="GHEA Grapalat" w:hAnsi="GHEA Grapalat" w:cs="Sylfaen"/>
          <w:sz w:val="20"/>
          <w:lang w:val="ru-RU"/>
        </w:rPr>
        <w:t>предложенный</w:t>
      </w:r>
      <w:r w:rsidRPr="00E6597C">
        <w:rPr>
          <w:rFonts w:ascii="GHEA Grapalat" w:hAnsi="GHEA Grapalat" w:cs="Sylfaen"/>
          <w:sz w:val="20"/>
          <w:lang w:val="af-ZA"/>
        </w:rPr>
        <w:t xml:space="preserve"> </w:t>
      </w:r>
      <w:r w:rsidRPr="00E6597C">
        <w:rPr>
          <w:rFonts w:ascii="GHEA Grapalat" w:hAnsi="GHEA Grapalat" w:cs="Sylfaen"/>
          <w:sz w:val="20"/>
          <w:lang w:val="ru-RU"/>
        </w:rPr>
        <w:t>форм</w:t>
      </w:r>
      <w:r w:rsidRPr="00E6597C">
        <w:rPr>
          <w:rFonts w:ascii="GHEA Grapalat" w:hAnsi="GHEA Grapalat" w:cs="Sylfaen"/>
          <w:sz w:val="20"/>
          <w:lang w:val="af-ZA"/>
        </w:rPr>
        <w:t xml:space="preserve"> </w:t>
      </w:r>
      <w:r w:rsidRPr="00E6597C">
        <w:rPr>
          <w:rFonts w:ascii="GHEA Grapalat" w:hAnsi="GHEA Grapalat" w:cs="Sylfaen"/>
          <w:sz w:val="20"/>
          <w:lang w:val="ru-RU"/>
        </w:rPr>
        <w:t xml:space="preserve">разные </w:t>
      </w:r>
      <w:r w:rsidRPr="00E6597C">
        <w:rPr>
          <w:rFonts w:ascii="GHEA Grapalat" w:hAnsi="GHEA Grapalat" w:cs="Sylfaen"/>
          <w:sz w:val="20"/>
          <w:lang w:val="af-ZA"/>
        </w:rPr>
        <w:t xml:space="preserve">- </w:t>
      </w:r>
      <w:r w:rsidRPr="00E6597C">
        <w:rPr>
          <w:rFonts w:ascii="GHEA Grapalat" w:hAnsi="GHEA Grapalat" w:cs="Sylfaen"/>
          <w:sz w:val="20"/>
          <w:lang w:val="ru-RU"/>
        </w:rPr>
        <w:t>разные</w:t>
      </w:r>
      <w:r w:rsidRPr="00E6597C">
        <w:rPr>
          <w:rFonts w:ascii="GHEA Grapalat" w:hAnsi="GHEA Grapalat" w:cs="Sylfaen"/>
          <w:sz w:val="20"/>
          <w:lang w:val="af-ZA"/>
        </w:rPr>
        <w:t xml:space="preserve"> </w:t>
      </w:r>
      <w:r w:rsidRPr="00E6597C">
        <w:rPr>
          <w:rFonts w:ascii="GHEA Grapalat" w:hAnsi="GHEA Grapalat" w:cs="Sylfaen"/>
          <w:sz w:val="20"/>
          <w:lang w:val="ru-RU"/>
        </w:rPr>
        <w:t xml:space="preserve">способами , </w:t>
      </w:r>
      <w:r w:rsidRPr="00E6597C">
        <w:rPr>
          <w:rFonts w:ascii="GHEA Grapalat" w:hAnsi="GHEA Grapalat" w:cs="Sylfaen"/>
          <w:sz w:val="20"/>
          <w:lang w:val="af-ZA"/>
        </w:rPr>
        <w:t xml:space="preserve">сохраняя </w:t>
      </w:r>
      <w:r w:rsidRPr="00E6597C">
        <w:rPr>
          <w:rFonts w:ascii="GHEA Grapalat" w:hAnsi="GHEA Grapalat" w:cs="Sylfaen"/>
          <w:sz w:val="20"/>
          <w:lang w:val="ru-RU"/>
        </w:rPr>
        <w:t>необходимый</w:t>
      </w:r>
      <w:r w:rsidRPr="00E6597C">
        <w:rPr>
          <w:rFonts w:ascii="GHEA Grapalat" w:hAnsi="GHEA Grapalat" w:cs="Sylfaen"/>
          <w:sz w:val="20"/>
          <w:lang w:val="af-ZA"/>
        </w:rPr>
        <w:t xml:space="preserve"> </w:t>
      </w:r>
      <w:r w:rsidRPr="00E6597C">
        <w:rPr>
          <w:rFonts w:ascii="GHEA Grapalat" w:hAnsi="GHEA Grapalat" w:cs="Sylfaen"/>
          <w:sz w:val="20"/>
          <w:lang w:val="ru-RU"/>
        </w:rPr>
        <w:t>действительные условия.</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 xml:space="preserve">Приложения </w:t>
      </w:r>
      <w:r w:rsidR="00AE679C" w:rsidRPr="00E6597C">
        <w:rPr>
          <w:rFonts w:ascii="GHEA Grapalat" w:hAnsi="GHEA Grapalat" w:cs="Sylfaen"/>
          <w:sz w:val="20"/>
          <w:lang w:val="af-ZA"/>
        </w:rPr>
        <w:t xml:space="preserve">с </w:t>
      </w:r>
      <w:r w:rsidR="005D71EF" w:rsidRPr="00E6597C">
        <w:rPr>
          <w:rFonts w:ascii="GHEA Grapalat" w:hAnsi="GHEA Grapalat" w:cs="Sylfaen"/>
          <w:sz w:val="20"/>
          <w:lang w:val="ru-RU"/>
        </w:rPr>
        <w:t>армянского языка</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 xml:space="preserve">кроме того </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ты можешь</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являются</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представлен</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также</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английский</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или</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на русском языке.</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ТЕКУЩИЙ</w:t>
      </w:r>
      <w:r w:rsidRPr="00E6597C">
        <w:rPr>
          <w:rFonts w:ascii="GHEA Grapalat" w:hAnsi="GHEA Grapalat"/>
          <w:b/>
          <w:sz w:val="20"/>
          <w:lang w:val="af-ZA"/>
        </w:rPr>
        <w:t xml:space="preserve"> </w:t>
      </w:r>
      <w:r w:rsidRPr="00E6597C">
        <w:rPr>
          <w:rFonts w:ascii="GHEA Grapalat" w:hAnsi="GHEA Grapalat" w:cs="Sylfaen"/>
          <w:b/>
          <w:sz w:val="20"/>
          <w:lang w:val="es-ES"/>
        </w:rPr>
        <w:t>ПРИЛОЖЕНИЕ</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rPr>
        <w:t xml:space="preserve">Для </w:t>
      </w:r>
      <w:r w:rsidRPr="00E6597C">
        <w:rPr>
          <w:rFonts w:ascii="GHEA Grapalat" w:hAnsi="GHEA Grapalat"/>
          <w:sz w:val="20"/>
          <w:szCs w:val="20"/>
          <w:lang w:val="hy-AM"/>
        </w:rPr>
        <w:t xml:space="preserve">участия в процедуре </w:t>
      </w:r>
      <w:r w:rsidRPr="00E6597C">
        <w:rPr>
          <w:rFonts w:ascii="GHEA Grapalat" w:hAnsi="GHEA Grapalat"/>
          <w:sz w:val="20"/>
          <w:szCs w:val="20"/>
        </w:rPr>
        <w:t xml:space="preserve">участник </w:t>
      </w:r>
      <w:r w:rsidRPr="00E6597C">
        <w:rPr>
          <w:rFonts w:ascii="GHEA Grapalat" w:hAnsi="GHEA Grapalat"/>
          <w:sz w:val="20"/>
          <w:szCs w:val="20"/>
          <w:lang w:val="hy-AM"/>
        </w:rPr>
        <w:t>здесь</w:t>
      </w:r>
      <w:r w:rsidRPr="00E6597C">
        <w:rPr>
          <w:rFonts w:ascii="GHEA Grapalat" w:hAnsi="GHEA Grapalat"/>
          <w:sz w:val="20"/>
          <w:szCs w:val="20"/>
          <w:lang w:val="af-ZA"/>
        </w:rPr>
        <w:t xml:space="preserve"> 2- </w:t>
      </w:r>
      <w:r w:rsidRPr="00E6597C">
        <w:rPr>
          <w:rFonts w:ascii="GHEA Grapalat" w:hAnsi="GHEA Grapalat"/>
          <w:sz w:val="20"/>
          <w:szCs w:val="20"/>
        </w:rPr>
        <w:t>е приглашение</w:t>
      </w:r>
      <w:r w:rsidRPr="00E6597C">
        <w:rPr>
          <w:rFonts w:ascii="GHEA Grapalat" w:hAnsi="GHEA Grapalat"/>
          <w:sz w:val="20"/>
          <w:szCs w:val="20"/>
          <w:lang w:val="af-ZA"/>
        </w:rPr>
        <w:t xml:space="preserve"> </w:t>
      </w:r>
      <w:r w:rsidRPr="00E6597C">
        <w:rPr>
          <w:rFonts w:ascii="GHEA Grapalat" w:hAnsi="GHEA Grapalat"/>
          <w:sz w:val="20"/>
          <w:szCs w:val="20"/>
        </w:rPr>
        <w:t xml:space="preserve">часть </w:t>
      </w:r>
      <w:r w:rsidRPr="00E6597C">
        <w:rPr>
          <w:rFonts w:ascii="GHEA Grapalat" w:hAnsi="GHEA Grapalat"/>
          <w:sz w:val="20"/>
          <w:szCs w:val="20"/>
          <w:lang w:val="af-ZA"/>
        </w:rPr>
        <w:t xml:space="preserve">3 </w:t>
      </w:r>
      <w:r w:rsidRPr="00E6597C">
        <w:rPr>
          <w:rFonts w:ascii="GHEA Grapalat" w:hAnsi="GHEA Grapalat"/>
          <w:sz w:val="20"/>
          <w:szCs w:val="20"/>
        </w:rPr>
        <w:t>по разделам</w:t>
      </w:r>
      <w:r w:rsidRPr="00E6597C">
        <w:rPr>
          <w:rFonts w:ascii="GHEA Grapalat" w:hAnsi="GHEA Grapalat"/>
          <w:sz w:val="20"/>
          <w:szCs w:val="20"/>
          <w:lang w:val="af-ZA"/>
        </w:rPr>
        <w:t xml:space="preserve"> </w:t>
      </w:r>
      <w:r w:rsidRPr="00E6597C">
        <w:rPr>
          <w:rFonts w:ascii="GHEA Grapalat" w:hAnsi="GHEA Grapalat"/>
          <w:sz w:val="20"/>
          <w:szCs w:val="20"/>
        </w:rPr>
        <w:t>определенный</w:t>
      </w:r>
      <w:r w:rsidRPr="00E6597C">
        <w:rPr>
          <w:rFonts w:ascii="GHEA Grapalat" w:hAnsi="GHEA Grapalat"/>
          <w:sz w:val="20"/>
          <w:szCs w:val="20"/>
          <w:lang w:val="af-ZA"/>
        </w:rPr>
        <w:t xml:space="preserve"> </w:t>
      </w:r>
      <w:r w:rsidRPr="00E6597C">
        <w:rPr>
          <w:rFonts w:ascii="GHEA Grapalat" w:hAnsi="GHEA Grapalat"/>
          <w:sz w:val="20"/>
          <w:szCs w:val="20"/>
          <w:lang w:val="hy-AM"/>
        </w:rPr>
        <w:t xml:space="preserve">подает заявку </w:t>
      </w:r>
      <w:r w:rsidRPr="00E6597C">
        <w:rPr>
          <w:rFonts w:ascii="GHEA Grapalat" w:hAnsi="GHEA Grapalat"/>
          <w:sz w:val="20"/>
          <w:szCs w:val="20"/>
        </w:rPr>
        <w:t xml:space="preserve">в порядке . </w:t>
      </w:r>
      <w:r w:rsidRPr="00E6597C">
        <w:rPr>
          <w:rFonts w:ascii="GHEA Grapalat" w:hAnsi="GHEA Grapalat"/>
          <w:sz w:val="20"/>
          <w:szCs w:val="20"/>
          <w:lang w:val="hy-AM"/>
        </w:rPr>
        <w:t xml:space="preserve">К заявлению прилагаются соответствующие документы, предусмотренные настоящим приглашением </w:t>
      </w:r>
      <w:r w:rsidRPr="00E6597C">
        <w:rPr>
          <w:rFonts w:ascii="GHEA Grapalat" w:hAnsi="GHEA Grapalat"/>
          <w:sz w:val="20"/>
          <w:szCs w:val="20"/>
          <w:lang w:val="es-ES"/>
        </w:rPr>
        <w:t>.</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Участник</w:t>
      </w:r>
      <w:r w:rsidRPr="00E6597C">
        <w:rPr>
          <w:rFonts w:ascii="GHEA Grapalat" w:hAnsi="GHEA Grapalat" w:cs="Sylfaen"/>
          <w:sz w:val="20"/>
          <w:lang w:val="es-ES"/>
        </w:rPr>
        <w:t xml:space="preserve"> </w:t>
      </w:r>
      <w:r w:rsidR="002240AB" w:rsidRPr="00E6597C">
        <w:rPr>
          <w:rFonts w:ascii="GHEA Grapalat" w:hAnsi="GHEA Grapalat" w:cs="Sylfaen"/>
          <w:sz w:val="20"/>
        </w:rPr>
        <w:t>по заявке</w:t>
      </w:r>
      <w:r w:rsidR="002240AB" w:rsidRPr="00E6597C">
        <w:rPr>
          <w:rFonts w:ascii="GHEA Grapalat" w:hAnsi="GHEA Grapalat" w:cs="Sylfaen"/>
          <w:sz w:val="20"/>
          <w:lang w:val="es-ES"/>
        </w:rPr>
        <w:t xml:space="preserve"> </w:t>
      </w:r>
      <w:r w:rsidRPr="00E6597C">
        <w:rPr>
          <w:rFonts w:ascii="GHEA Grapalat" w:hAnsi="GHEA Grapalat" w:cs="Sylfaen"/>
          <w:sz w:val="20"/>
        </w:rPr>
        <w:t>подарок</w:t>
      </w:r>
      <w:r w:rsidRPr="00E6597C">
        <w:rPr>
          <w:rFonts w:ascii="GHEA Grapalat" w:hAnsi="GHEA Grapalat" w:cs="Sylfaen"/>
          <w:sz w:val="20"/>
          <w:lang w:val="es-ES"/>
        </w:rPr>
        <w:t xml:space="preserve"> </w:t>
      </w:r>
      <w:r w:rsidRPr="00E6597C">
        <w:rPr>
          <w:rFonts w:ascii="GHEA Grapalat" w:hAnsi="GHEA Grapalat" w:cs="Sylfaen"/>
          <w:sz w:val="20"/>
        </w:rPr>
        <w:t>является</w:t>
      </w:r>
      <w:r w:rsidRPr="00E6597C">
        <w:rPr>
          <w:rFonts w:ascii="GHEA Grapalat" w:hAnsi="GHEA Grapalat" w:cs="Sylfaen"/>
          <w:sz w:val="20"/>
          <w:lang w:val="es-ES"/>
        </w:rPr>
        <w:t xml:space="preserve"> </w:t>
      </w:r>
      <w:r w:rsidRPr="00E6597C">
        <w:rPr>
          <w:rFonts w:ascii="GHEA Grapalat" w:hAnsi="GHEA Grapalat" w:cs="Sylfaen"/>
          <w:sz w:val="20"/>
        </w:rPr>
        <w:t>ее</w:t>
      </w:r>
      <w:r w:rsidRPr="00E6597C">
        <w:rPr>
          <w:rFonts w:ascii="GHEA Grapalat" w:hAnsi="GHEA Grapalat" w:cs="Sylfaen"/>
          <w:sz w:val="20"/>
          <w:lang w:val="es-ES"/>
        </w:rPr>
        <w:t xml:space="preserve"> </w:t>
      </w:r>
      <w:r w:rsidRPr="00E6597C">
        <w:rPr>
          <w:rFonts w:ascii="GHEA Grapalat" w:hAnsi="GHEA Grapalat" w:cs="Sylfaen"/>
          <w:sz w:val="20"/>
        </w:rPr>
        <w:t>к</w:t>
      </w:r>
      <w:r w:rsidRPr="00E6597C">
        <w:rPr>
          <w:rFonts w:ascii="GHEA Grapalat" w:hAnsi="GHEA Grapalat" w:cs="Sylfaen"/>
          <w:sz w:val="20"/>
          <w:lang w:val="es-ES"/>
        </w:rPr>
        <w:t xml:space="preserve"> </w:t>
      </w:r>
      <w:r w:rsidRPr="00E6597C">
        <w:rPr>
          <w:rFonts w:ascii="GHEA Grapalat" w:hAnsi="GHEA Grapalat" w:cs="Sylfaen"/>
          <w:sz w:val="20"/>
        </w:rPr>
        <w:t xml:space="preserve">подтвержденный </w:t>
      </w:r>
      <w:r w:rsidRPr="00E6597C">
        <w:rPr>
          <w:rFonts w:ascii="GHEA Grapalat" w:hAnsi="GHEA Grapalat" w:cs="Sylfaen"/>
          <w:sz w:val="20"/>
          <w:lang w:val="es-ES"/>
        </w:rPr>
        <w:t>:</w:t>
      </w:r>
    </w:p>
    <w:p w14:paraId="1AC86028" w14:textId="77777777" w:rsidR="00096865" w:rsidRPr="0023346B" w:rsidRDefault="002D5CF0" w:rsidP="00EF3662">
      <w:pPr>
        <w:ind w:firstLine="567"/>
        <w:jc w:val="both"/>
        <w:rPr>
          <w:rFonts w:ascii="GHEA Grapalat" w:hAnsi="GHEA Grapalat" w:cs="Sylfaen"/>
          <w:b/>
          <w:sz w:val="20"/>
          <w:lang w:val="es-ES"/>
        </w:rPr>
      </w:pPr>
      <w:r w:rsidRPr="0023346B">
        <w:rPr>
          <w:rFonts w:ascii="GHEA Grapalat" w:hAnsi="GHEA Grapalat" w:cs="Sylfaen"/>
          <w:b/>
          <w:sz w:val="20"/>
          <w:lang w:val="es-ES"/>
        </w:rPr>
        <w:t xml:space="preserve">2.1 </w:t>
      </w:r>
      <w:r w:rsidR="00096865" w:rsidRPr="0023346B">
        <w:rPr>
          <w:rFonts w:ascii="GHEA Grapalat" w:hAnsi="GHEA Grapalat" w:cs="Sylfaen"/>
          <w:b/>
          <w:sz w:val="20"/>
          <w:lang w:val="ru-RU"/>
        </w:rPr>
        <w:t>к процедуре</w:t>
      </w:r>
      <w:r w:rsidR="00096865" w:rsidRPr="0023346B">
        <w:rPr>
          <w:rFonts w:ascii="GHEA Grapalat" w:hAnsi="GHEA Grapalat" w:cs="Sylfaen"/>
          <w:b/>
          <w:sz w:val="20"/>
          <w:lang w:val="af-ZA"/>
        </w:rPr>
        <w:t xml:space="preserve"> </w:t>
      </w:r>
      <w:r w:rsidR="00096865" w:rsidRPr="0023346B">
        <w:rPr>
          <w:rFonts w:ascii="GHEA Grapalat" w:hAnsi="GHEA Grapalat" w:cs="Sylfaen"/>
          <w:b/>
          <w:sz w:val="20"/>
          <w:lang w:val="ru-RU"/>
        </w:rPr>
        <w:t>участвовать</w:t>
      </w:r>
      <w:r w:rsidR="00096865" w:rsidRPr="0023346B">
        <w:rPr>
          <w:rFonts w:ascii="GHEA Grapalat" w:hAnsi="GHEA Grapalat" w:cs="Sylfaen"/>
          <w:b/>
          <w:sz w:val="20"/>
          <w:lang w:val="af-ZA"/>
        </w:rPr>
        <w:t xml:space="preserve"> </w:t>
      </w:r>
      <w:r w:rsidR="00096865" w:rsidRPr="0023346B">
        <w:rPr>
          <w:rFonts w:ascii="GHEA Grapalat" w:hAnsi="GHEA Grapalat" w:cs="Sylfaen"/>
          <w:b/>
          <w:sz w:val="20"/>
          <w:lang w:val="ru-RU"/>
        </w:rPr>
        <w:t xml:space="preserve">Заявление </w:t>
      </w:r>
      <w:r w:rsidR="00EF4630" w:rsidRPr="0023346B">
        <w:rPr>
          <w:rFonts w:ascii="GHEA Grapalat" w:hAnsi="GHEA Grapalat" w:cs="Sylfaen"/>
          <w:b/>
          <w:sz w:val="20"/>
          <w:lang w:val="es-ES"/>
        </w:rPr>
        <w:t xml:space="preserve">- </w:t>
      </w:r>
      <w:r w:rsidR="00EF4630" w:rsidRPr="0023346B">
        <w:rPr>
          <w:rFonts w:ascii="GHEA Grapalat" w:hAnsi="GHEA Grapalat" w:cs="Sylfaen"/>
          <w:b/>
          <w:sz w:val="20"/>
        </w:rPr>
        <w:t xml:space="preserve">заявление </w:t>
      </w:r>
      <w:r w:rsidR="00096865" w:rsidRPr="0023346B">
        <w:rPr>
          <w:rFonts w:ascii="GHEA Grapalat" w:hAnsi="GHEA Grapalat" w:cs="Sylfaen"/>
          <w:b/>
          <w:sz w:val="20"/>
          <w:lang w:val="af-ZA"/>
        </w:rPr>
        <w:t xml:space="preserve">согласно </w:t>
      </w:r>
      <w:r w:rsidR="00096865" w:rsidRPr="0023346B">
        <w:rPr>
          <w:rFonts w:ascii="GHEA Grapalat" w:hAnsi="GHEA Grapalat" w:cs="Sylfaen"/>
          <w:b/>
          <w:sz w:val="20"/>
          <w:lang w:val="ru-RU"/>
        </w:rPr>
        <w:t xml:space="preserve">приложенному </w:t>
      </w:r>
      <w:r w:rsidR="00096865" w:rsidRPr="0023346B">
        <w:rPr>
          <w:rFonts w:ascii="GHEA Grapalat" w:hAnsi="GHEA Grapalat" w:cs="Sylfaen"/>
          <w:b/>
          <w:sz w:val="20"/>
          <w:lang w:val="af-ZA"/>
        </w:rPr>
        <w:t xml:space="preserve">№ 1 </w:t>
      </w:r>
      <w:r w:rsidR="00BC6807" w:rsidRPr="0023346B">
        <w:rPr>
          <w:rFonts w:ascii="GHEA Grapalat" w:hAnsi="GHEA Grapalat" w:cs="Sylfaen"/>
          <w:b/>
          <w:sz w:val="20"/>
          <w:lang w:val="es-ES"/>
        </w:rPr>
        <w:t>.</w:t>
      </w:r>
    </w:p>
    <w:p w14:paraId="141DA8B7" w14:textId="77777777" w:rsidR="00EF4630" w:rsidRPr="0066372A" w:rsidRDefault="00096865" w:rsidP="00EF4630">
      <w:pPr>
        <w:pStyle w:val="norm"/>
        <w:spacing w:line="276" w:lineRule="auto"/>
        <w:ind w:firstLine="567"/>
        <w:rPr>
          <w:rFonts w:ascii="GHEA Grapalat" w:hAnsi="GHEA Grapalat" w:cs="Sylfaen"/>
          <w:sz w:val="20"/>
          <w:szCs w:val="24"/>
          <w:lang w:val="af-ZA" w:eastAsia="en-US"/>
        </w:rPr>
      </w:pPr>
      <w:r w:rsidRPr="0066372A">
        <w:rPr>
          <w:rFonts w:ascii="GHEA Grapalat" w:hAnsi="GHEA Grapalat" w:cs="Sylfaen"/>
          <w:sz w:val="20"/>
          <w:lang w:val="af-ZA"/>
        </w:rPr>
        <w:t xml:space="preserve">2.2 </w:t>
      </w:r>
      <w:r w:rsidR="00EF4630" w:rsidRPr="0066372A">
        <w:rPr>
          <w:rFonts w:ascii="GHEA Grapalat" w:hAnsi="GHEA Grapalat" w:cs="Sylfaen"/>
          <w:sz w:val="20"/>
          <w:szCs w:val="24"/>
          <w:lang w:eastAsia="en-US"/>
        </w:rPr>
        <w:t>субподряда</w:t>
      </w:r>
      <w:r w:rsidR="00EF4630" w:rsidRPr="0066372A">
        <w:rPr>
          <w:rFonts w:ascii="GHEA Grapalat" w:hAnsi="GHEA Grapalat" w:cs="Sylfaen"/>
          <w:sz w:val="20"/>
          <w:szCs w:val="24"/>
          <w:lang w:val="af-ZA" w:eastAsia="en-US"/>
        </w:rPr>
        <w:t xml:space="preserve"> </w:t>
      </w:r>
      <w:r w:rsidR="00EF4630" w:rsidRPr="0066372A">
        <w:rPr>
          <w:rFonts w:ascii="GHEA Grapalat" w:hAnsi="GHEA Grapalat" w:cs="Sylfaen"/>
          <w:sz w:val="20"/>
          <w:szCs w:val="24"/>
          <w:lang w:eastAsia="en-US"/>
        </w:rPr>
        <w:t>копия</w:t>
      </w:r>
      <w:r w:rsidR="00EF4630" w:rsidRPr="0066372A">
        <w:rPr>
          <w:rFonts w:ascii="GHEA Grapalat" w:hAnsi="GHEA Grapalat" w:cs="Sylfaen"/>
          <w:sz w:val="20"/>
          <w:szCs w:val="24"/>
          <w:lang w:val="af-ZA" w:eastAsia="en-US"/>
        </w:rPr>
        <w:t xml:space="preserve"> </w:t>
      </w:r>
      <w:r w:rsidR="00EF4630" w:rsidRPr="0066372A">
        <w:rPr>
          <w:rFonts w:ascii="GHEA Grapalat" w:hAnsi="GHEA Grapalat" w:cs="Sylfaen"/>
          <w:sz w:val="20"/>
          <w:szCs w:val="24"/>
          <w:lang w:eastAsia="en-US"/>
        </w:rPr>
        <w:t>и:</w:t>
      </w:r>
      <w:r w:rsidR="00EF4630" w:rsidRPr="0066372A">
        <w:rPr>
          <w:rFonts w:ascii="GHEA Grapalat" w:hAnsi="GHEA Grapalat" w:cs="Sylfaen"/>
          <w:sz w:val="20"/>
          <w:szCs w:val="24"/>
          <w:lang w:val="af-ZA" w:eastAsia="en-US"/>
        </w:rPr>
        <w:t xml:space="preserve"> </w:t>
      </w:r>
      <w:r w:rsidR="00EF4630" w:rsidRPr="0066372A">
        <w:rPr>
          <w:rFonts w:ascii="GHEA Grapalat" w:hAnsi="GHEA Grapalat" w:cs="Sylfaen"/>
          <w:sz w:val="20"/>
          <w:szCs w:val="24"/>
          <w:lang w:eastAsia="en-US"/>
        </w:rPr>
        <w:t>этого</w:t>
      </w:r>
      <w:r w:rsidR="00EF4630" w:rsidRPr="0066372A">
        <w:rPr>
          <w:rFonts w:ascii="GHEA Grapalat" w:hAnsi="GHEA Grapalat" w:cs="Sylfaen"/>
          <w:sz w:val="20"/>
          <w:szCs w:val="24"/>
          <w:lang w:val="af-ZA" w:eastAsia="en-US"/>
        </w:rPr>
        <w:t xml:space="preserve"> </w:t>
      </w:r>
      <w:r w:rsidR="00EF4630" w:rsidRPr="0066372A">
        <w:rPr>
          <w:rFonts w:ascii="GHEA Grapalat" w:hAnsi="GHEA Grapalat" w:cs="Sylfaen"/>
          <w:sz w:val="20"/>
          <w:szCs w:val="24"/>
          <w:lang w:eastAsia="en-US"/>
        </w:rPr>
        <w:t>сторона</w:t>
      </w:r>
      <w:r w:rsidR="00EF4630" w:rsidRPr="0066372A">
        <w:rPr>
          <w:rFonts w:ascii="GHEA Grapalat" w:hAnsi="GHEA Grapalat" w:cs="Sylfaen"/>
          <w:sz w:val="20"/>
          <w:szCs w:val="24"/>
          <w:lang w:val="af-ZA" w:eastAsia="en-US"/>
        </w:rPr>
        <w:t xml:space="preserve"> </w:t>
      </w:r>
      <w:r w:rsidR="00EF4630" w:rsidRPr="0066372A">
        <w:rPr>
          <w:rFonts w:ascii="GHEA Grapalat" w:hAnsi="GHEA Grapalat" w:cs="Sylfaen"/>
          <w:sz w:val="20"/>
          <w:szCs w:val="24"/>
          <w:lang w:eastAsia="en-US"/>
        </w:rPr>
        <w:t>существование</w:t>
      </w:r>
      <w:r w:rsidR="00EF4630" w:rsidRPr="0066372A">
        <w:rPr>
          <w:rFonts w:ascii="GHEA Grapalat" w:hAnsi="GHEA Grapalat" w:cs="Sylfaen"/>
          <w:sz w:val="20"/>
          <w:szCs w:val="24"/>
          <w:lang w:val="af-ZA" w:eastAsia="en-US"/>
        </w:rPr>
        <w:t xml:space="preserve"> </w:t>
      </w:r>
      <w:r w:rsidR="00EF4630" w:rsidRPr="0066372A">
        <w:rPr>
          <w:rFonts w:ascii="GHEA Grapalat" w:hAnsi="GHEA Grapalat" w:cs="Sylfaen"/>
          <w:sz w:val="20"/>
          <w:szCs w:val="24"/>
          <w:lang w:eastAsia="en-US"/>
        </w:rPr>
        <w:t>человек</w:t>
      </w:r>
      <w:r w:rsidR="00EF4630" w:rsidRPr="0066372A">
        <w:rPr>
          <w:rFonts w:ascii="GHEA Grapalat" w:hAnsi="GHEA Grapalat" w:cs="Sylfaen"/>
          <w:sz w:val="20"/>
          <w:szCs w:val="24"/>
          <w:lang w:val="af-ZA" w:eastAsia="en-US"/>
        </w:rPr>
        <w:t xml:space="preserve"> </w:t>
      </w:r>
      <w:r w:rsidR="00EF4630" w:rsidRPr="0066372A">
        <w:rPr>
          <w:rFonts w:ascii="GHEA Grapalat" w:hAnsi="GHEA Grapalat" w:cs="Sylfaen"/>
          <w:sz w:val="20"/>
          <w:szCs w:val="24"/>
          <w:lang w:eastAsia="en-US"/>
        </w:rPr>
        <w:t xml:space="preserve">данные </w:t>
      </w:r>
      <w:r w:rsidR="00EF4630" w:rsidRPr="0066372A">
        <w:rPr>
          <w:rFonts w:ascii="GHEA Grapalat" w:hAnsi="GHEA Grapalat" w:cs="Sylfaen"/>
          <w:sz w:val="20"/>
          <w:szCs w:val="24"/>
          <w:lang w:val="af-ZA" w:eastAsia="en-US"/>
        </w:rPr>
        <w:t xml:space="preserve">, если </w:t>
      </w:r>
      <w:r w:rsidR="00EF4630" w:rsidRPr="0066372A">
        <w:rPr>
          <w:rFonts w:ascii="GHEA Grapalat" w:hAnsi="GHEA Grapalat" w:cs="Sylfaen"/>
          <w:sz w:val="20"/>
          <w:szCs w:val="24"/>
          <w:lang w:eastAsia="en-US"/>
        </w:rPr>
        <w:t>контракт</w:t>
      </w:r>
      <w:r w:rsidR="00EF4630" w:rsidRPr="0066372A">
        <w:rPr>
          <w:rFonts w:ascii="GHEA Grapalat" w:hAnsi="GHEA Grapalat" w:cs="Sylfaen"/>
          <w:sz w:val="20"/>
          <w:szCs w:val="24"/>
          <w:lang w:val="af-ZA" w:eastAsia="en-US"/>
        </w:rPr>
        <w:t xml:space="preserve"> </w:t>
      </w:r>
      <w:r w:rsidR="00EF4630" w:rsidRPr="0066372A">
        <w:rPr>
          <w:rFonts w:ascii="GHEA Grapalat" w:hAnsi="GHEA Grapalat" w:cs="Sylfaen"/>
          <w:sz w:val="20"/>
          <w:szCs w:val="24"/>
          <w:lang w:eastAsia="en-US"/>
        </w:rPr>
        <w:t>быть выполнено</w:t>
      </w:r>
      <w:r w:rsidR="00EF4630" w:rsidRPr="0066372A">
        <w:rPr>
          <w:rFonts w:ascii="GHEA Grapalat" w:hAnsi="GHEA Grapalat" w:cs="Sylfaen"/>
          <w:sz w:val="20"/>
          <w:szCs w:val="24"/>
          <w:lang w:val="af-ZA" w:eastAsia="en-US"/>
        </w:rPr>
        <w:t xml:space="preserve"> </w:t>
      </w:r>
      <w:r w:rsidR="00EF4630" w:rsidRPr="0066372A">
        <w:rPr>
          <w:rFonts w:ascii="GHEA Grapalat" w:hAnsi="GHEA Grapalat" w:cs="Sylfaen"/>
          <w:sz w:val="20"/>
          <w:szCs w:val="24"/>
          <w:lang w:eastAsia="en-US"/>
        </w:rPr>
        <w:t>является</w:t>
      </w:r>
      <w:r w:rsidR="00EF4630" w:rsidRPr="0066372A">
        <w:rPr>
          <w:rFonts w:ascii="GHEA Grapalat" w:hAnsi="GHEA Grapalat" w:cs="Sylfaen"/>
          <w:sz w:val="20"/>
          <w:szCs w:val="24"/>
          <w:lang w:val="af-ZA" w:eastAsia="en-US"/>
        </w:rPr>
        <w:t xml:space="preserve"> </w:t>
      </w:r>
      <w:r w:rsidR="00EF4630" w:rsidRPr="0066372A">
        <w:rPr>
          <w:rFonts w:ascii="GHEA Grapalat" w:hAnsi="GHEA Grapalat" w:cs="Sylfaen"/>
          <w:sz w:val="20"/>
          <w:szCs w:val="24"/>
          <w:lang w:eastAsia="en-US"/>
        </w:rPr>
        <w:t>агентство</w:t>
      </w:r>
      <w:r w:rsidR="00EF4630" w:rsidRPr="0066372A">
        <w:rPr>
          <w:rFonts w:ascii="GHEA Grapalat" w:hAnsi="GHEA Grapalat" w:cs="Sylfaen"/>
          <w:sz w:val="20"/>
          <w:szCs w:val="24"/>
          <w:lang w:val="af-ZA" w:eastAsia="en-US"/>
        </w:rPr>
        <w:t xml:space="preserve"> </w:t>
      </w:r>
      <w:r w:rsidR="00EF4630" w:rsidRPr="0066372A">
        <w:rPr>
          <w:rFonts w:ascii="GHEA Grapalat" w:hAnsi="GHEA Grapalat" w:cs="Sylfaen"/>
          <w:sz w:val="20"/>
          <w:szCs w:val="24"/>
          <w:lang w:eastAsia="en-US"/>
        </w:rPr>
        <w:t>через</w:t>
      </w:r>
    </w:p>
    <w:p w14:paraId="50DE2136" w14:textId="47374849" w:rsidR="00EF4630" w:rsidRPr="0066372A" w:rsidRDefault="00EF4630" w:rsidP="00505AD4">
      <w:pPr>
        <w:pStyle w:val="norm"/>
        <w:spacing w:line="240" w:lineRule="auto"/>
        <w:ind w:firstLine="567"/>
        <w:rPr>
          <w:rFonts w:ascii="GHEA Grapalat" w:hAnsi="GHEA Grapalat" w:cs="Sylfaen"/>
          <w:color w:val="FFFFFF"/>
          <w:sz w:val="20"/>
          <w:szCs w:val="24"/>
          <w:lang w:val="hy-AM" w:eastAsia="en-US"/>
        </w:rPr>
      </w:pPr>
      <w:r w:rsidRPr="0066372A">
        <w:rPr>
          <w:rFonts w:ascii="GHEA Grapalat" w:hAnsi="GHEA Grapalat" w:cs="Sylfaen"/>
          <w:sz w:val="20"/>
          <w:szCs w:val="24"/>
          <w:lang w:val="af-ZA" w:eastAsia="en-US"/>
        </w:rPr>
        <w:t xml:space="preserve">2.3 </w:t>
      </w:r>
      <w:r w:rsidRPr="0066372A">
        <w:rPr>
          <w:rFonts w:ascii="GHEA Grapalat" w:hAnsi="GHEA Grapalat" w:cs="Sylfaen"/>
          <w:sz w:val="20"/>
          <w:szCs w:val="24"/>
          <w:lang w:eastAsia="en-US"/>
        </w:rPr>
        <w:t>сустав</w:t>
      </w:r>
      <w:r w:rsidRPr="0066372A">
        <w:rPr>
          <w:rFonts w:ascii="GHEA Grapalat" w:hAnsi="GHEA Grapalat" w:cs="Sylfaen"/>
          <w:sz w:val="20"/>
          <w:szCs w:val="24"/>
          <w:lang w:val="af-ZA" w:eastAsia="en-US"/>
        </w:rPr>
        <w:t xml:space="preserve"> </w:t>
      </w:r>
      <w:r w:rsidRPr="0066372A">
        <w:rPr>
          <w:rFonts w:ascii="GHEA Grapalat" w:hAnsi="GHEA Grapalat" w:cs="Sylfaen"/>
          <w:sz w:val="20"/>
          <w:szCs w:val="24"/>
          <w:lang w:eastAsia="en-US"/>
        </w:rPr>
        <w:t>активность</w:t>
      </w:r>
      <w:r w:rsidRPr="0066372A">
        <w:rPr>
          <w:rFonts w:ascii="GHEA Grapalat" w:hAnsi="GHEA Grapalat" w:cs="Sylfaen"/>
          <w:sz w:val="20"/>
          <w:szCs w:val="24"/>
          <w:lang w:val="af-ZA" w:eastAsia="en-US"/>
        </w:rPr>
        <w:t xml:space="preserve"> </w:t>
      </w:r>
      <w:r w:rsidRPr="0066372A">
        <w:rPr>
          <w:rFonts w:ascii="GHEA Grapalat" w:hAnsi="GHEA Grapalat" w:cs="Sylfaen"/>
          <w:sz w:val="20"/>
          <w:szCs w:val="24"/>
          <w:lang w:eastAsia="en-US"/>
        </w:rPr>
        <w:t xml:space="preserve">контракт , </w:t>
      </w:r>
      <w:r w:rsidRPr="0066372A">
        <w:rPr>
          <w:rFonts w:ascii="GHEA Grapalat" w:hAnsi="GHEA Grapalat" w:cs="Sylfaen"/>
          <w:sz w:val="20"/>
          <w:szCs w:val="24"/>
          <w:lang w:val="af-ZA" w:eastAsia="en-US"/>
        </w:rPr>
        <w:t xml:space="preserve">если </w:t>
      </w:r>
      <w:r w:rsidRPr="0066372A">
        <w:rPr>
          <w:rFonts w:ascii="GHEA Grapalat" w:hAnsi="GHEA Grapalat" w:cs="Sylfaen"/>
          <w:sz w:val="20"/>
          <w:szCs w:val="24"/>
          <w:lang w:eastAsia="en-US"/>
        </w:rPr>
        <w:t>участники</w:t>
      </w:r>
      <w:r w:rsidRPr="0066372A">
        <w:rPr>
          <w:rFonts w:ascii="GHEA Grapalat" w:hAnsi="GHEA Grapalat" w:cs="Sylfaen"/>
          <w:sz w:val="20"/>
          <w:szCs w:val="24"/>
          <w:lang w:val="af-ZA" w:eastAsia="en-US"/>
        </w:rPr>
        <w:t xml:space="preserve"> </w:t>
      </w:r>
      <w:r w:rsidRPr="0066372A">
        <w:rPr>
          <w:rFonts w:ascii="GHEA Grapalat" w:hAnsi="GHEA Grapalat" w:cs="Sylfaen"/>
          <w:sz w:val="20"/>
          <w:szCs w:val="24"/>
          <w:lang w:eastAsia="en-US"/>
        </w:rPr>
        <w:t>покупка</w:t>
      </w:r>
      <w:r w:rsidRPr="0066372A">
        <w:rPr>
          <w:rFonts w:ascii="GHEA Grapalat" w:hAnsi="GHEA Grapalat" w:cs="Sylfaen"/>
          <w:sz w:val="20"/>
          <w:szCs w:val="24"/>
          <w:lang w:val="af-ZA" w:eastAsia="en-US"/>
        </w:rPr>
        <w:t xml:space="preserve"> </w:t>
      </w:r>
      <w:r w:rsidRPr="0066372A">
        <w:rPr>
          <w:rFonts w:ascii="GHEA Grapalat" w:hAnsi="GHEA Grapalat" w:cs="Sylfaen"/>
          <w:sz w:val="20"/>
          <w:szCs w:val="24"/>
          <w:lang w:eastAsia="en-US"/>
        </w:rPr>
        <w:t>к процедуре</w:t>
      </w:r>
      <w:r w:rsidRPr="0066372A">
        <w:rPr>
          <w:rFonts w:ascii="GHEA Grapalat" w:hAnsi="GHEA Grapalat" w:cs="Sylfaen"/>
          <w:sz w:val="20"/>
          <w:szCs w:val="24"/>
          <w:lang w:val="af-ZA" w:eastAsia="en-US"/>
        </w:rPr>
        <w:t xml:space="preserve"> </w:t>
      </w:r>
      <w:r w:rsidRPr="0066372A">
        <w:rPr>
          <w:rFonts w:ascii="GHEA Grapalat" w:hAnsi="GHEA Grapalat" w:cs="Sylfaen"/>
          <w:sz w:val="20"/>
          <w:szCs w:val="24"/>
          <w:lang w:eastAsia="en-US"/>
        </w:rPr>
        <w:t>участвует</w:t>
      </w:r>
      <w:r w:rsidRPr="0066372A">
        <w:rPr>
          <w:rFonts w:ascii="GHEA Grapalat" w:hAnsi="GHEA Grapalat" w:cs="Sylfaen"/>
          <w:sz w:val="20"/>
          <w:szCs w:val="24"/>
          <w:lang w:val="af-ZA" w:eastAsia="en-US"/>
        </w:rPr>
        <w:t xml:space="preserve"> </w:t>
      </w:r>
      <w:r w:rsidRPr="0066372A">
        <w:rPr>
          <w:rFonts w:ascii="GHEA Grapalat" w:hAnsi="GHEA Grapalat" w:cs="Sylfaen"/>
          <w:sz w:val="20"/>
          <w:szCs w:val="24"/>
          <w:lang w:eastAsia="en-US"/>
        </w:rPr>
        <w:t>являются</w:t>
      </w:r>
      <w:r w:rsidRPr="0066372A">
        <w:rPr>
          <w:rFonts w:ascii="GHEA Grapalat" w:hAnsi="GHEA Grapalat" w:cs="Sylfaen"/>
          <w:sz w:val="20"/>
          <w:szCs w:val="24"/>
          <w:lang w:val="af-ZA" w:eastAsia="en-US"/>
        </w:rPr>
        <w:t xml:space="preserve"> </w:t>
      </w:r>
      <w:r w:rsidRPr="0066372A">
        <w:rPr>
          <w:rFonts w:ascii="GHEA Grapalat" w:hAnsi="GHEA Grapalat" w:cs="Sylfaen"/>
          <w:sz w:val="20"/>
          <w:szCs w:val="24"/>
          <w:lang w:eastAsia="en-US"/>
        </w:rPr>
        <w:t>вместе</w:t>
      </w:r>
      <w:r w:rsidRPr="0066372A">
        <w:rPr>
          <w:rFonts w:ascii="GHEA Grapalat" w:hAnsi="GHEA Grapalat" w:cs="Sylfaen"/>
          <w:sz w:val="20"/>
          <w:szCs w:val="24"/>
          <w:lang w:val="af-ZA" w:eastAsia="en-US"/>
        </w:rPr>
        <w:t xml:space="preserve"> </w:t>
      </w:r>
      <w:r w:rsidRPr="0066372A">
        <w:rPr>
          <w:rFonts w:ascii="GHEA Grapalat" w:hAnsi="GHEA Grapalat" w:cs="Sylfaen"/>
          <w:sz w:val="20"/>
          <w:szCs w:val="24"/>
          <w:lang w:eastAsia="en-US"/>
        </w:rPr>
        <w:t>активность</w:t>
      </w:r>
      <w:r w:rsidRPr="0066372A">
        <w:rPr>
          <w:rFonts w:ascii="GHEA Grapalat" w:hAnsi="GHEA Grapalat" w:cs="Sylfaen"/>
          <w:sz w:val="20"/>
          <w:szCs w:val="24"/>
          <w:lang w:val="af-ZA" w:eastAsia="en-US"/>
        </w:rPr>
        <w:t xml:space="preserve"> </w:t>
      </w:r>
      <w:r w:rsidRPr="0066372A">
        <w:rPr>
          <w:rFonts w:ascii="GHEA Grapalat" w:hAnsi="GHEA Grapalat" w:cs="Sylfaen"/>
          <w:sz w:val="20"/>
          <w:szCs w:val="24"/>
          <w:lang w:eastAsia="en-US"/>
        </w:rPr>
        <w:t xml:space="preserve">в порядке </w:t>
      </w:r>
      <w:r w:rsidRPr="0066372A">
        <w:rPr>
          <w:rFonts w:ascii="GHEA Grapalat" w:hAnsi="GHEA Grapalat" w:cs="Sylfaen"/>
          <w:sz w:val="20"/>
          <w:szCs w:val="24"/>
          <w:lang w:val="af-ZA" w:eastAsia="en-US"/>
        </w:rPr>
        <w:t xml:space="preserve">( </w:t>
      </w:r>
      <w:r w:rsidRPr="0066372A">
        <w:rPr>
          <w:rFonts w:ascii="GHEA Grapalat" w:hAnsi="GHEA Grapalat" w:cs="Sylfaen"/>
          <w:sz w:val="20"/>
          <w:szCs w:val="24"/>
          <w:lang w:eastAsia="en-US"/>
        </w:rPr>
        <w:t xml:space="preserve">консорциум </w:t>
      </w:r>
      <w:r w:rsidRPr="0066372A">
        <w:rPr>
          <w:rFonts w:ascii="GHEA Grapalat" w:hAnsi="GHEA Grapalat" w:cs="Sylfaen"/>
          <w:sz w:val="20"/>
          <w:szCs w:val="24"/>
          <w:lang w:val="af-ZA" w:eastAsia="en-US"/>
        </w:rPr>
        <w:t>).</w:t>
      </w:r>
      <w:r w:rsidR="000E08D1" w:rsidRPr="0066372A">
        <w:rPr>
          <w:rStyle w:val="FootnoteReference"/>
          <w:rFonts w:ascii="GHEA Grapalat" w:hAnsi="GHEA Grapalat" w:cs="Sylfaen"/>
          <w:sz w:val="20"/>
          <w:szCs w:val="24"/>
          <w:lang w:val="af-ZA" w:eastAsia="en-US"/>
        </w:rPr>
        <w:footnoteReference w:id="2"/>
      </w:r>
    </w:p>
    <w:p w14:paraId="2BCB9314" w14:textId="77777777" w:rsidR="002E11D1" w:rsidRPr="0066372A" w:rsidRDefault="00096865" w:rsidP="00EF3662">
      <w:pPr>
        <w:ind w:firstLine="567"/>
        <w:jc w:val="both"/>
        <w:rPr>
          <w:rFonts w:ascii="GHEA Grapalat" w:hAnsi="GHEA Grapalat" w:cs="Sylfaen"/>
          <w:sz w:val="20"/>
          <w:lang w:val="af-ZA"/>
        </w:rPr>
      </w:pPr>
      <w:r w:rsidRPr="0023346B">
        <w:rPr>
          <w:rFonts w:ascii="GHEA Grapalat" w:hAnsi="GHEA Grapalat" w:cs="Sylfaen"/>
          <w:b/>
          <w:sz w:val="20"/>
          <w:lang w:val="af-ZA"/>
        </w:rPr>
        <w:t xml:space="preserve">2,5 </w:t>
      </w:r>
      <w:r w:rsidR="00E67BA7" w:rsidRPr="0023346B">
        <w:rPr>
          <w:rFonts w:ascii="GHEA Grapalat" w:hAnsi="GHEA Grapalat" w:cs="Sylfaen"/>
          <w:b/>
          <w:sz w:val="20"/>
          <w:lang w:val="hy-AM"/>
        </w:rPr>
        <w:t>цена</w:t>
      </w:r>
      <w:r w:rsidR="00E67BA7" w:rsidRPr="0023346B">
        <w:rPr>
          <w:rFonts w:ascii="GHEA Grapalat" w:hAnsi="GHEA Grapalat" w:cs="Sylfaen"/>
          <w:b/>
          <w:sz w:val="20"/>
          <w:lang w:val="af-ZA"/>
        </w:rPr>
        <w:t xml:space="preserve"> </w:t>
      </w:r>
      <w:r w:rsidR="00E67BA7" w:rsidRPr="0023346B">
        <w:rPr>
          <w:rFonts w:ascii="GHEA Grapalat" w:hAnsi="GHEA Grapalat" w:cs="Sylfaen"/>
          <w:b/>
          <w:sz w:val="20"/>
          <w:lang w:val="hy-AM"/>
        </w:rPr>
        <w:t xml:space="preserve">предложение </w:t>
      </w:r>
      <w:r w:rsidR="00294FFF" w:rsidRPr="0023346B">
        <w:rPr>
          <w:rFonts w:ascii="GHEA Grapalat" w:hAnsi="GHEA Grapalat" w:cs="Sylfaen"/>
          <w:b/>
          <w:sz w:val="20"/>
          <w:lang w:val="af-ZA"/>
        </w:rPr>
        <w:t xml:space="preserve">: </w:t>
      </w:r>
      <w:r w:rsidR="00294FFF" w:rsidRPr="0023346B">
        <w:rPr>
          <w:rFonts w:ascii="GHEA Grapalat" w:hAnsi="GHEA Grapalat" w:cs="Sylfaen"/>
          <w:b/>
          <w:sz w:val="20"/>
          <w:lang w:val="hy-AM"/>
        </w:rPr>
        <w:t>согласен</w:t>
      </w:r>
      <w:r w:rsidR="00294FFF" w:rsidRPr="0023346B">
        <w:rPr>
          <w:rFonts w:ascii="GHEA Grapalat" w:hAnsi="GHEA Grapalat" w:cs="Sylfaen"/>
          <w:b/>
          <w:sz w:val="20"/>
          <w:lang w:val="af-ZA"/>
        </w:rPr>
        <w:t xml:space="preserve"> </w:t>
      </w:r>
      <w:r w:rsidR="00294FFF" w:rsidRPr="0023346B">
        <w:rPr>
          <w:rFonts w:ascii="GHEA Grapalat" w:hAnsi="GHEA Grapalat" w:cs="Sylfaen"/>
          <w:b/>
          <w:sz w:val="20"/>
          <w:lang w:val="hy-AM"/>
        </w:rPr>
        <w:t xml:space="preserve">Приложение </w:t>
      </w:r>
      <w:r w:rsidR="00294FFF" w:rsidRPr="0023346B">
        <w:rPr>
          <w:rFonts w:ascii="GHEA Grapalat" w:hAnsi="GHEA Grapalat" w:cs="Sylfaen"/>
          <w:b/>
          <w:sz w:val="20"/>
          <w:lang w:val="af-ZA"/>
        </w:rPr>
        <w:t xml:space="preserve">N </w:t>
      </w:r>
      <w:r w:rsidR="00294FFF" w:rsidRPr="0023346B">
        <w:rPr>
          <w:rFonts w:ascii="GHEA Grapalat" w:hAnsi="GHEA Grapalat" w:cs="Sylfaen"/>
          <w:b/>
          <w:sz w:val="20"/>
          <w:lang w:val="hy-AM"/>
        </w:rPr>
        <w:t xml:space="preserve">2 </w:t>
      </w:r>
      <w:r w:rsidR="00294FFF" w:rsidRPr="0023346B">
        <w:rPr>
          <w:rFonts w:ascii="GHEA Grapalat" w:hAnsi="GHEA Grapalat" w:cs="Sylfaen"/>
          <w:b/>
          <w:sz w:val="20"/>
          <w:lang w:val="af-ZA"/>
        </w:rPr>
        <w:t xml:space="preserve">. Ценовое предложение </w:t>
      </w:r>
      <w:r w:rsidR="00E67BA7" w:rsidRPr="0023346B">
        <w:rPr>
          <w:rFonts w:ascii="GHEA Grapalat" w:hAnsi="GHEA Grapalat" w:cs="Sylfaen"/>
          <w:b/>
          <w:sz w:val="20"/>
          <w:lang w:val="hy-AM"/>
        </w:rPr>
        <w:t>отправлено</w:t>
      </w:r>
      <w:r w:rsidR="00E67BA7" w:rsidRPr="0023346B">
        <w:rPr>
          <w:rFonts w:ascii="GHEA Grapalat" w:hAnsi="GHEA Grapalat" w:cs="Sylfaen"/>
          <w:b/>
          <w:sz w:val="20"/>
          <w:lang w:val="af-ZA"/>
        </w:rPr>
        <w:t xml:space="preserve"> </w:t>
      </w:r>
      <w:r w:rsidR="00E67BA7" w:rsidRPr="0023346B">
        <w:rPr>
          <w:rFonts w:ascii="GHEA Grapalat" w:hAnsi="GHEA Grapalat" w:cs="Sylfaen"/>
          <w:b/>
          <w:sz w:val="20"/>
          <w:lang w:val="hy-AM"/>
        </w:rPr>
        <w:t>является</w:t>
      </w:r>
      <w:r w:rsidR="00E67BA7" w:rsidRPr="0023346B">
        <w:rPr>
          <w:rFonts w:ascii="GHEA Grapalat" w:hAnsi="GHEA Grapalat" w:cs="Sylfaen"/>
          <w:b/>
          <w:sz w:val="20"/>
          <w:lang w:val="af-ZA"/>
        </w:rPr>
        <w:t xml:space="preserve"> </w:t>
      </w:r>
      <w:r w:rsidR="005A1D54" w:rsidRPr="0023346B">
        <w:rPr>
          <w:rFonts w:ascii="GHEA Grapalat" w:hAnsi="GHEA Grapalat" w:cs="Sylfaen"/>
          <w:b/>
          <w:sz w:val="20"/>
          <w:szCs w:val="20"/>
          <w:lang w:val="hy-AM"/>
        </w:rPr>
        <w:t xml:space="preserve">себестоимость </w:t>
      </w:r>
      <w:r w:rsidR="00357C32" w:rsidRPr="0066372A">
        <w:rPr>
          <w:rFonts w:ascii="GHEA Grapalat" w:hAnsi="GHEA Grapalat" w:cs="Sylfaen"/>
          <w:sz w:val="20"/>
          <w:lang w:val="af-ZA"/>
        </w:rPr>
        <w:t xml:space="preserve">(сумма себестоимости и прогнозируемой прибыли) </w:t>
      </w:r>
      <w:r w:rsidR="00E67BA7" w:rsidRPr="0066372A">
        <w:rPr>
          <w:rFonts w:ascii="GHEA Grapalat" w:hAnsi="GHEA Grapalat" w:cs="Sylfaen"/>
          <w:sz w:val="20"/>
          <w:lang w:val="hy-AM"/>
        </w:rPr>
        <w:t>и</w:t>
      </w:r>
      <w:r w:rsidR="00E67BA7" w:rsidRPr="0066372A">
        <w:rPr>
          <w:rFonts w:ascii="GHEA Grapalat" w:hAnsi="GHEA Grapalat" w:cs="Sylfaen"/>
          <w:sz w:val="20"/>
          <w:lang w:val="af-ZA"/>
        </w:rPr>
        <w:t xml:space="preserve"> </w:t>
      </w:r>
      <w:r w:rsidR="00E67BA7" w:rsidRPr="0066372A">
        <w:rPr>
          <w:rFonts w:ascii="GHEA Grapalat" w:hAnsi="GHEA Grapalat" w:cs="Sylfaen"/>
          <w:sz w:val="20"/>
          <w:lang w:val="hy-AM"/>
        </w:rPr>
        <w:t>добавлен</w:t>
      </w:r>
      <w:r w:rsidR="00E67BA7" w:rsidRPr="0066372A">
        <w:rPr>
          <w:rFonts w:ascii="GHEA Grapalat" w:hAnsi="GHEA Grapalat" w:cs="Sylfaen"/>
          <w:sz w:val="20"/>
          <w:lang w:val="af-ZA"/>
        </w:rPr>
        <w:t xml:space="preserve"> </w:t>
      </w:r>
      <w:r w:rsidR="00E67BA7" w:rsidRPr="0066372A">
        <w:rPr>
          <w:rFonts w:ascii="GHEA Grapalat" w:hAnsi="GHEA Grapalat" w:cs="Sylfaen"/>
          <w:sz w:val="20"/>
          <w:lang w:val="hy-AM"/>
        </w:rPr>
        <w:t>ценить</w:t>
      </w:r>
      <w:r w:rsidR="00E67BA7" w:rsidRPr="0066372A">
        <w:rPr>
          <w:rFonts w:ascii="GHEA Grapalat" w:hAnsi="GHEA Grapalat" w:cs="Sylfaen"/>
          <w:sz w:val="20"/>
          <w:lang w:val="af-ZA"/>
        </w:rPr>
        <w:t xml:space="preserve"> </w:t>
      </w:r>
      <w:r w:rsidR="00E67BA7" w:rsidRPr="0066372A">
        <w:rPr>
          <w:rFonts w:ascii="GHEA Grapalat" w:hAnsi="GHEA Grapalat" w:cs="Sylfaen"/>
          <w:sz w:val="20"/>
          <w:lang w:val="hy-AM"/>
        </w:rPr>
        <w:t>налог</w:t>
      </w:r>
      <w:r w:rsidR="00E67BA7" w:rsidRPr="0066372A" w:rsidDel="001A1F55">
        <w:rPr>
          <w:rFonts w:ascii="GHEA Grapalat" w:hAnsi="GHEA Grapalat" w:cs="Sylfaen"/>
          <w:sz w:val="20"/>
          <w:lang w:val="af-ZA"/>
        </w:rPr>
        <w:t xml:space="preserve"> </w:t>
      </w:r>
      <w:r w:rsidR="00E67BA7" w:rsidRPr="0066372A">
        <w:rPr>
          <w:rFonts w:ascii="GHEA Grapalat" w:hAnsi="GHEA Grapalat" w:cs="Sylfaen"/>
          <w:sz w:val="20"/>
          <w:lang w:val="hy-AM"/>
        </w:rPr>
        <w:t>общий</w:t>
      </w:r>
      <w:r w:rsidR="00E67BA7" w:rsidRPr="0066372A">
        <w:rPr>
          <w:rFonts w:ascii="GHEA Grapalat" w:hAnsi="GHEA Grapalat" w:cs="Sylfaen"/>
          <w:sz w:val="20"/>
          <w:lang w:val="af-ZA"/>
        </w:rPr>
        <w:t xml:space="preserve"> </w:t>
      </w:r>
      <w:r w:rsidR="00E67BA7" w:rsidRPr="0066372A">
        <w:rPr>
          <w:rFonts w:ascii="GHEA Grapalat" w:hAnsi="GHEA Grapalat" w:cs="Sylfaen"/>
          <w:sz w:val="20"/>
          <w:lang w:val="hy-AM"/>
        </w:rPr>
        <w:t>ингредиентов</w:t>
      </w:r>
      <w:r w:rsidR="00E67BA7" w:rsidRPr="0066372A">
        <w:rPr>
          <w:rFonts w:ascii="GHEA Grapalat" w:hAnsi="GHEA Grapalat" w:cs="Sylfaen"/>
          <w:sz w:val="20"/>
          <w:lang w:val="af-ZA"/>
        </w:rPr>
        <w:t xml:space="preserve"> </w:t>
      </w:r>
      <w:r w:rsidR="00E67BA7" w:rsidRPr="0066372A">
        <w:rPr>
          <w:rFonts w:ascii="GHEA Grapalat" w:hAnsi="GHEA Grapalat" w:cs="Sylfaen"/>
          <w:sz w:val="20"/>
          <w:lang w:val="hy-AM"/>
        </w:rPr>
        <w:t>состоящий из</w:t>
      </w:r>
      <w:r w:rsidR="00E67BA7" w:rsidRPr="0066372A">
        <w:rPr>
          <w:rFonts w:ascii="GHEA Grapalat" w:hAnsi="GHEA Grapalat" w:cs="Sylfaen"/>
          <w:sz w:val="20"/>
          <w:lang w:val="af-ZA"/>
        </w:rPr>
        <w:t xml:space="preserve"> </w:t>
      </w:r>
      <w:r w:rsidR="00E67BA7" w:rsidRPr="0066372A">
        <w:rPr>
          <w:rFonts w:ascii="GHEA Grapalat" w:hAnsi="GHEA Grapalat" w:cs="Sylfaen"/>
          <w:sz w:val="20"/>
          <w:lang w:val="hy-AM"/>
        </w:rPr>
        <w:t>расчета</w:t>
      </w:r>
      <w:r w:rsidR="00E67BA7" w:rsidRPr="0066372A">
        <w:rPr>
          <w:rFonts w:ascii="GHEA Grapalat" w:hAnsi="GHEA Grapalat" w:cs="Sylfaen"/>
          <w:sz w:val="20"/>
          <w:lang w:val="af-ZA"/>
        </w:rPr>
        <w:t xml:space="preserve"> </w:t>
      </w:r>
      <w:r w:rsidR="00E67BA7" w:rsidRPr="0066372A">
        <w:rPr>
          <w:rFonts w:ascii="GHEA Grapalat" w:hAnsi="GHEA Grapalat" w:cs="Sylfaen"/>
          <w:sz w:val="20"/>
          <w:lang w:val="hy-AM"/>
        </w:rPr>
        <w:t>форма.</w:t>
      </w:r>
      <w:r w:rsidR="00E67BA7" w:rsidRPr="0066372A">
        <w:rPr>
          <w:rFonts w:ascii="GHEA Grapalat" w:hAnsi="GHEA Grapalat" w:cs="Sylfaen"/>
          <w:sz w:val="20"/>
          <w:lang w:val="af-ZA"/>
        </w:rPr>
        <w:t xml:space="preserve"> </w:t>
      </w:r>
      <w:r w:rsidR="00357C32" w:rsidRPr="0066372A">
        <w:rPr>
          <w:rFonts w:ascii="GHEA Grapalat" w:hAnsi="GHEA Grapalat" w:cs="Sylfaen"/>
          <w:sz w:val="20"/>
        </w:rPr>
        <w:t>Значение</w:t>
      </w:r>
      <w:r w:rsidR="005A1D54" w:rsidRPr="0066372A">
        <w:rPr>
          <w:rFonts w:ascii="GHEA Grapalat" w:hAnsi="GHEA Grapalat" w:cs="Sylfaen"/>
          <w:sz w:val="20"/>
          <w:lang w:val="hy-AM"/>
        </w:rPr>
        <w:t>​</w:t>
      </w:r>
      <w:r w:rsidR="005A1D54" w:rsidRPr="0066372A">
        <w:rPr>
          <w:rFonts w:ascii="GHEA Grapalat" w:hAnsi="GHEA Grapalat" w:cs="Sylfaen"/>
          <w:sz w:val="20"/>
          <w:lang w:val="af-ZA"/>
        </w:rPr>
        <w:t xml:space="preserve"> </w:t>
      </w:r>
      <w:r w:rsidR="00E67BA7" w:rsidRPr="0066372A">
        <w:rPr>
          <w:rFonts w:ascii="GHEA Grapalat" w:hAnsi="GHEA Grapalat" w:cs="Sylfaen"/>
          <w:sz w:val="20"/>
          <w:lang w:val="ru-RU"/>
        </w:rPr>
        <w:t>компоненты</w:t>
      </w:r>
      <w:r w:rsidR="00E67BA7" w:rsidRPr="0066372A">
        <w:rPr>
          <w:rFonts w:ascii="GHEA Grapalat" w:hAnsi="GHEA Grapalat" w:cs="Sylfaen"/>
          <w:sz w:val="20"/>
          <w:lang w:val="af-ZA"/>
        </w:rPr>
        <w:t xml:space="preserve"> </w:t>
      </w:r>
      <w:r w:rsidR="00E67BA7" w:rsidRPr="0066372A">
        <w:rPr>
          <w:rFonts w:ascii="GHEA Grapalat" w:hAnsi="GHEA Grapalat" w:cs="Sylfaen"/>
          <w:sz w:val="20"/>
          <w:lang w:val="ru-RU"/>
        </w:rPr>
        <w:t xml:space="preserve">расчет </w:t>
      </w:r>
      <w:r w:rsidR="00E67BA7" w:rsidRPr="0066372A">
        <w:rPr>
          <w:rFonts w:ascii="GHEA Grapalat" w:hAnsi="GHEA Grapalat" w:cs="Sylfaen"/>
          <w:sz w:val="20"/>
          <w:lang w:val="af-ZA"/>
        </w:rPr>
        <w:t xml:space="preserve">: </w:t>
      </w:r>
      <w:r w:rsidR="00E67BA7" w:rsidRPr="0066372A">
        <w:rPr>
          <w:rFonts w:ascii="GHEA Grapalat" w:hAnsi="GHEA Grapalat" w:cs="Sylfaen"/>
          <w:sz w:val="20"/>
          <w:lang w:val="ru-RU"/>
        </w:rPr>
        <w:t>разрыв</w:t>
      </w:r>
      <w:r w:rsidR="00E67BA7" w:rsidRPr="0066372A">
        <w:rPr>
          <w:rFonts w:ascii="GHEA Grapalat" w:hAnsi="GHEA Grapalat" w:cs="Sylfaen"/>
          <w:sz w:val="20"/>
          <w:lang w:val="af-ZA"/>
        </w:rPr>
        <w:t xml:space="preserve"> </w:t>
      </w:r>
      <w:r w:rsidR="00E67BA7" w:rsidRPr="0066372A">
        <w:rPr>
          <w:rFonts w:ascii="GHEA Grapalat" w:hAnsi="GHEA Grapalat" w:cs="Sylfaen"/>
          <w:sz w:val="20"/>
          <w:lang w:val="ru-RU"/>
        </w:rPr>
        <w:t>или</w:t>
      </w:r>
      <w:r w:rsidR="00E67BA7" w:rsidRPr="0066372A">
        <w:rPr>
          <w:rFonts w:ascii="GHEA Grapalat" w:hAnsi="GHEA Grapalat" w:cs="Sylfaen"/>
          <w:sz w:val="20"/>
          <w:lang w:val="af-ZA"/>
        </w:rPr>
        <w:t xml:space="preserve"> </w:t>
      </w:r>
      <w:r w:rsidR="00E67BA7" w:rsidRPr="0066372A">
        <w:rPr>
          <w:rFonts w:ascii="GHEA Grapalat" w:hAnsi="GHEA Grapalat" w:cs="Sylfaen"/>
          <w:sz w:val="20"/>
          <w:lang w:val="ru-RU"/>
        </w:rPr>
        <w:t>другой</w:t>
      </w:r>
      <w:r w:rsidR="00E67BA7" w:rsidRPr="0066372A">
        <w:rPr>
          <w:rFonts w:ascii="GHEA Grapalat" w:hAnsi="GHEA Grapalat" w:cs="Sylfaen"/>
          <w:sz w:val="20"/>
          <w:lang w:val="af-ZA"/>
        </w:rPr>
        <w:t xml:space="preserve"> </w:t>
      </w:r>
      <w:r w:rsidR="00E67BA7" w:rsidRPr="0066372A">
        <w:rPr>
          <w:rFonts w:ascii="GHEA Grapalat" w:hAnsi="GHEA Grapalat" w:cs="Sylfaen"/>
          <w:sz w:val="20"/>
          <w:lang w:val="ru-RU"/>
        </w:rPr>
        <w:t>подробности</w:t>
      </w:r>
      <w:r w:rsidR="00E67BA7" w:rsidRPr="0066372A">
        <w:rPr>
          <w:rFonts w:ascii="GHEA Grapalat" w:hAnsi="GHEA Grapalat" w:cs="Sylfaen"/>
          <w:sz w:val="20"/>
          <w:lang w:val="af-ZA"/>
        </w:rPr>
        <w:t xml:space="preserve"> </w:t>
      </w:r>
      <w:r w:rsidR="00E67BA7" w:rsidRPr="0066372A">
        <w:rPr>
          <w:rFonts w:ascii="GHEA Grapalat" w:hAnsi="GHEA Grapalat" w:cs="Sylfaen"/>
          <w:sz w:val="20"/>
          <w:lang w:val="ru-RU"/>
        </w:rPr>
        <w:t>они не</w:t>
      </w:r>
      <w:r w:rsidR="00E67BA7" w:rsidRPr="0066372A">
        <w:rPr>
          <w:rFonts w:ascii="GHEA Grapalat" w:hAnsi="GHEA Grapalat" w:cs="Sylfaen"/>
          <w:sz w:val="20"/>
          <w:lang w:val="af-ZA"/>
        </w:rPr>
        <w:t xml:space="preserve"> </w:t>
      </w:r>
      <w:r w:rsidR="00E67BA7" w:rsidRPr="0066372A">
        <w:rPr>
          <w:rFonts w:ascii="GHEA Grapalat" w:hAnsi="GHEA Grapalat" w:cs="Sylfaen"/>
          <w:sz w:val="20"/>
          <w:lang w:val="ru-RU"/>
        </w:rPr>
        <w:t>необходимый</w:t>
      </w:r>
      <w:r w:rsidR="00E67BA7" w:rsidRPr="0066372A">
        <w:rPr>
          <w:rFonts w:ascii="GHEA Grapalat" w:hAnsi="GHEA Grapalat" w:cs="Sylfaen"/>
          <w:sz w:val="20"/>
          <w:lang w:val="af-ZA"/>
        </w:rPr>
        <w:t xml:space="preserve"> </w:t>
      </w:r>
      <w:r w:rsidR="00E67BA7" w:rsidRPr="0066372A">
        <w:rPr>
          <w:rFonts w:ascii="GHEA Grapalat" w:hAnsi="GHEA Grapalat" w:cs="Sylfaen"/>
          <w:sz w:val="20"/>
          <w:lang w:val="ru-RU"/>
        </w:rPr>
        <w:t>и:</w:t>
      </w:r>
      <w:r w:rsidR="00E67BA7" w:rsidRPr="0066372A">
        <w:rPr>
          <w:rFonts w:ascii="GHEA Grapalat" w:hAnsi="GHEA Grapalat" w:cs="Sylfaen"/>
          <w:sz w:val="20"/>
          <w:lang w:val="af-ZA"/>
        </w:rPr>
        <w:t xml:space="preserve"> </w:t>
      </w:r>
      <w:r w:rsidR="00E67BA7" w:rsidRPr="0066372A">
        <w:rPr>
          <w:rFonts w:ascii="GHEA Grapalat" w:hAnsi="GHEA Grapalat" w:cs="Sylfaen"/>
          <w:sz w:val="20"/>
          <w:lang w:val="ru-RU"/>
        </w:rPr>
        <w:t xml:space="preserve">представлено </w:t>
      </w:r>
      <w:r w:rsidR="002E11D1" w:rsidRPr="0066372A">
        <w:rPr>
          <w:rFonts w:ascii="GHEA Grapalat" w:hAnsi="GHEA Grapalat" w:cs="Sylfaen"/>
          <w:sz w:val="20"/>
          <w:lang w:val="af-ZA"/>
        </w:rPr>
        <w:t>.</w:t>
      </w:r>
    </w:p>
    <w:p w14:paraId="3837C322" w14:textId="75D348D0" w:rsidR="002E11D1" w:rsidRPr="0023346B" w:rsidDel="00C20953" w:rsidRDefault="002E11D1" w:rsidP="00E55885">
      <w:pPr>
        <w:pStyle w:val="norm"/>
        <w:spacing w:line="240" w:lineRule="auto"/>
        <w:ind w:firstLine="567"/>
        <w:rPr>
          <w:del w:id="7" w:author="Sergey Shahnazaryan" w:date="2024-02-09T13:46:00Z"/>
          <w:rFonts w:ascii="GHEA Grapalat" w:hAnsi="GHEA Grapalat" w:cs="Sylfaen"/>
          <w:b/>
          <w:sz w:val="20"/>
          <w:szCs w:val="24"/>
          <w:lang w:val="af-ZA" w:eastAsia="en-US"/>
        </w:rPr>
      </w:pPr>
      <w:r w:rsidRPr="0023346B">
        <w:rPr>
          <w:rFonts w:ascii="GHEA Grapalat" w:hAnsi="GHEA Grapalat"/>
          <w:b/>
          <w:sz w:val="20"/>
          <w:lang w:val="af-ZA"/>
        </w:rPr>
        <w:t xml:space="preserve">2.6 </w:t>
      </w:r>
      <w:r w:rsidRPr="0023346B">
        <w:rPr>
          <w:rFonts w:ascii="GHEA Grapalat" w:hAnsi="GHEA Grapalat" w:cs="Sylfaen"/>
          <w:b/>
          <w:sz w:val="20"/>
          <w:szCs w:val="24"/>
          <w:lang w:eastAsia="en-US"/>
        </w:rPr>
        <w:t>строительство</w:t>
      </w:r>
      <w:r w:rsidRPr="0023346B">
        <w:rPr>
          <w:rFonts w:ascii="GHEA Grapalat" w:hAnsi="GHEA Grapalat" w:cs="Sylfaen"/>
          <w:b/>
          <w:sz w:val="20"/>
          <w:szCs w:val="24"/>
          <w:lang w:val="af-ZA" w:eastAsia="en-US"/>
        </w:rPr>
        <w:t xml:space="preserve"> </w:t>
      </w:r>
      <w:r w:rsidRPr="0023346B">
        <w:rPr>
          <w:rFonts w:ascii="GHEA Grapalat" w:hAnsi="GHEA Grapalat" w:cs="Sylfaen"/>
          <w:b/>
          <w:sz w:val="20"/>
          <w:szCs w:val="24"/>
          <w:lang w:eastAsia="en-US"/>
        </w:rPr>
        <w:t>работ</w:t>
      </w:r>
      <w:r w:rsidRPr="0023346B">
        <w:rPr>
          <w:rFonts w:ascii="GHEA Grapalat" w:hAnsi="GHEA Grapalat" w:cs="Sylfaen"/>
          <w:b/>
          <w:sz w:val="20"/>
          <w:szCs w:val="24"/>
          <w:lang w:val="af-ZA" w:eastAsia="en-US"/>
        </w:rPr>
        <w:t xml:space="preserve"> </w:t>
      </w:r>
      <w:r w:rsidRPr="0023346B">
        <w:rPr>
          <w:rFonts w:ascii="GHEA Grapalat" w:hAnsi="GHEA Grapalat" w:cs="Sylfaen"/>
          <w:b/>
          <w:sz w:val="20"/>
          <w:szCs w:val="24"/>
          <w:lang w:eastAsia="en-US"/>
        </w:rPr>
        <w:t>покупка</w:t>
      </w:r>
      <w:r w:rsidRPr="0023346B">
        <w:rPr>
          <w:rFonts w:ascii="GHEA Grapalat" w:hAnsi="GHEA Grapalat" w:cs="Sylfaen"/>
          <w:b/>
          <w:sz w:val="20"/>
          <w:szCs w:val="24"/>
          <w:lang w:val="af-ZA" w:eastAsia="en-US"/>
        </w:rPr>
        <w:t xml:space="preserve"> </w:t>
      </w:r>
      <w:r w:rsidRPr="0023346B">
        <w:rPr>
          <w:rFonts w:ascii="GHEA Grapalat" w:hAnsi="GHEA Grapalat" w:cs="Sylfaen"/>
          <w:b/>
          <w:sz w:val="20"/>
          <w:szCs w:val="24"/>
          <w:lang w:eastAsia="en-US"/>
        </w:rPr>
        <w:t>случай</w:t>
      </w:r>
      <w:r w:rsidR="00C20953" w:rsidRPr="0023346B">
        <w:rPr>
          <w:rFonts w:ascii="GHEA Grapalat" w:hAnsi="GHEA Grapalat" w:cs="Sylfaen"/>
          <w:b/>
          <w:sz w:val="20"/>
          <w:szCs w:val="24"/>
          <w:lang w:val="hy-AM" w:eastAsia="en-US"/>
        </w:rPr>
        <w:t xml:space="preserve"> </w:t>
      </w:r>
      <w:r w:rsidR="00C20953" w:rsidRPr="0023346B">
        <w:rPr>
          <w:rFonts w:ascii="GHEA Grapalat" w:hAnsi="GHEA Grapalat" w:cs="Sylfaen"/>
          <w:b/>
          <w:sz w:val="20"/>
          <w:szCs w:val="24"/>
          <w:lang w:eastAsia="en-US"/>
        </w:rPr>
        <w:t>ее</w:t>
      </w:r>
      <w:r w:rsidR="00C20953" w:rsidRPr="0023346B">
        <w:rPr>
          <w:rFonts w:ascii="GHEA Grapalat" w:hAnsi="GHEA Grapalat" w:cs="Sylfaen"/>
          <w:b/>
          <w:sz w:val="20"/>
          <w:szCs w:val="24"/>
          <w:lang w:val="af-ZA" w:eastAsia="en-US"/>
        </w:rPr>
        <w:t xml:space="preserve"> </w:t>
      </w:r>
      <w:r w:rsidR="00C20953" w:rsidRPr="0023346B">
        <w:rPr>
          <w:rFonts w:ascii="GHEA Grapalat" w:hAnsi="GHEA Grapalat" w:cs="Sylfaen"/>
          <w:b/>
          <w:sz w:val="20"/>
          <w:szCs w:val="24"/>
          <w:lang w:eastAsia="en-US"/>
        </w:rPr>
        <w:t>к</w:t>
      </w:r>
      <w:r w:rsidR="00C20953" w:rsidRPr="0023346B">
        <w:rPr>
          <w:rFonts w:ascii="GHEA Grapalat" w:hAnsi="GHEA Grapalat" w:cs="Sylfaen"/>
          <w:b/>
          <w:sz w:val="20"/>
          <w:szCs w:val="24"/>
          <w:lang w:val="af-ZA" w:eastAsia="en-US"/>
        </w:rPr>
        <w:t xml:space="preserve"> </w:t>
      </w:r>
      <w:r w:rsidR="00C20953" w:rsidRPr="0023346B">
        <w:rPr>
          <w:rFonts w:ascii="GHEA Grapalat" w:hAnsi="GHEA Grapalat" w:cs="Sylfaen"/>
          <w:b/>
          <w:sz w:val="20"/>
          <w:szCs w:val="24"/>
          <w:lang w:eastAsia="en-US"/>
        </w:rPr>
        <w:t>одобренный</w:t>
      </w:r>
      <w:r w:rsidR="00C20953" w:rsidRPr="0023346B">
        <w:rPr>
          <w:rFonts w:ascii="GHEA Grapalat" w:hAnsi="GHEA Grapalat" w:cs="Sylfaen"/>
          <w:b/>
          <w:sz w:val="20"/>
          <w:szCs w:val="24"/>
          <w:lang w:val="af-ZA" w:eastAsia="en-US"/>
        </w:rPr>
        <w:t xml:space="preserve"> </w:t>
      </w:r>
      <w:r w:rsidR="00C20953" w:rsidRPr="0023346B">
        <w:rPr>
          <w:rFonts w:ascii="GHEA Grapalat" w:hAnsi="GHEA Grapalat" w:cs="Sylfaen"/>
          <w:b/>
          <w:sz w:val="20"/>
          <w:szCs w:val="24"/>
          <w:lang w:eastAsia="en-US"/>
        </w:rPr>
        <w:t>сертификация</w:t>
      </w:r>
      <w:r w:rsidR="00C20953" w:rsidRPr="0023346B">
        <w:rPr>
          <w:rFonts w:ascii="GHEA Grapalat" w:hAnsi="GHEA Grapalat" w:cs="Sylfaen"/>
          <w:b/>
          <w:sz w:val="20"/>
          <w:szCs w:val="24"/>
          <w:lang w:val="af-ZA" w:eastAsia="en-US"/>
        </w:rPr>
        <w:t xml:space="preserve"> </w:t>
      </w:r>
      <w:r w:rsidR="00C20953" w:rsidRPr="0023346B">
        <w:rPr>
          <w:rFonts w:ascii="GHEA Grapalat" w:hAnsi="GHEA Grapalat" w:cs="Sylfaen"/>
          <w:b/>
          <w:sz w:val="20"/>
          <w:lang w:val="af-ZA"/>
        </w:rPr>
        <w:t xml:space="preserve">согласно </w:t>
      </w:r>
      <w:r w:rsidR="00C20953" w:rsidRPr="00EA739A">
        <w:rPr>
          <w:rFonts w:ascii="GHEA Grapalat" w:hAnsi="GHEA Grapalat" w:cs="Sylfaen"/>
          <w:sz w:val="20"/>
          <w:lang w:val="af-ZA"/>
        </w:rPr>
        <w:t xml:space="preserve">добавленному N </w:t>
      </w:r>
      <w:r w:rsidR="00C20953" w:rsidRPr="00EA739A">
        <w:rPr>
          <w:rFonts w:ascii="GHEA Grapalat" w:hAnsi="GHEA Grapalat" w:cs="Sylfaen"/>
          <w:sz w:val="20"/>
          <w:lang w:val="hy-AM"/>
        </w:rPr>
        <w:t>1.1 ,</w:t>
      </w:r>
      <w:r w:rsidR="00C20953" w:rsidRPr="00EA739A">
        <w:rPr>
          <w:rFonts w:ascii="GHEA Grapalat" w:hAnsi="GHEA Grapalat" w:cs="Sylfaen"/>
          <w:sz w:val="20"/>
          <w:lang w:val="ru-RU"/>
        </w:rPr>
        <w:t>​</w:t>
      </w:r>
      <w:r w:rsidR="00C20953" w:rsidRPr="00EA739A">
        <w:rPr>
          <w:rFonts w:ascii="GHEA Grapalat" w:hAnsi="GHEA Grapalat" w:cs="Sylfaen"/>
          <w:sz w:val="20"/>
          <w:lang w:val="af-ZA"/>
        </w:rPr>
        <w:t>​</w:t>
      </w:r>
      <w:r w:rsidR="0066372A" w:rsidRPr="00EA739A">
        <w:rPr>
          <w:rFonts w:ascii="GHEA Grapalat" w:hAnsi="GHEA Grapalat" w:cs="Sylfaen"/>
          <w:sz w:val="20"/>
          <w:szCs w:val="24"/>
          <w:lang w:val="hy-AM" w:eastAsia="en-US"/>
        </w:rPr>
        <w:t xml:space="preserve"> </w:t>
      </w:r>
      <w:r w:rsidR="00C20953" w:rsidRPr="00EA739A">
        <w:rPr>
          <w:rFonts w:ascii="GHEA Grapalat" w:hAnsi="GHEA Grapalat" w:cs="Sylfaen"/>
          <w:sz w:val="20"/>
          <w:szCs w:val="24"/>
          <w:lang w:eastAsia="en-US"/>
        </w:rPr>
        <w:t>настоящим</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на приглашение</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прикрепил</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дизайн</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 xml:space="preserve">с документами </w:t>
      </w:r>
      <w:r w:rsidR="00C20953" w:rsidRPr="00EA739A">
        <w:rPr>
          <w:rFonts w:ascii="GHEA Grapalat" w:hAnsi="GHEA Grapalat" w:cs="Sylfaen"/>
          <w:sz w:val="20"/>
          <w:szCs w:val="24"/>
          <w:lang w:val="af-ZA" w:eastAsia="en-US"/>
        </w:rPr>
        <w:t xml:space="preserve">, которые </w:t>
      </w:r>
      <w:r w:rsidR="00C20953" w:rsidRPr="00EA739A">
        <w:rPr>
          <w:rFonts w:ascii="GHEA Grapalat" w:hAnsi="GHEA Grapalat" w:cs="Sylfaen"/>
          <w:sz w:val="20"/>
          <w:szCs w:val="24"/>
          <w:lang w:eastAsia="en-US"/>
        </w:rPr>
        <w:t>является</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является</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также</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быть запечатанным</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контракта</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неотделимый</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часть</w:t>
      </w:r>
      <w:r w:rsidR="00EA739A" w:rsidRPr="00EA739A">
        <w:rPr>
          <w:rFonts w:ascii="GHEA Grapalat" w:hAnsi="GHEA Grapalat" w:cs="Sylfaen"/>
          <w:sz w:val="20"/>
          <w:szCs w:val="24"/>
          <w:lang w:val="af-ZA" w:eastAsia="en-US"/>
        </w:rPr>
        <w:t>​</w:t>
      </w:r>
      <w:r w:rsidR="00EA739A" w:rsidRPr="00EA739A">
        <w:rPr>
          <w:rFonts w:ascii="GHEA Grapalat" w:hAnsi="GHEA Grapalat" w:cs="Sylfaen"/>
          <w:sz w:val="20"/>
          <w:szCs w:val="24"/>
          <w:lang w:val="hy-AM" w:eastAsia="en-US"/>
        </w:rPr>
        <w:t xml:space="preserve"> </w:t>
      </w:r>
      <w:r w:rsidR="00C20953" w:rsidRPr="00EA739A">
        <w:rPr>
          <w:rFonts w:ascii="GHEA Grapalat" w:hAnsi="GHEA Grapalat" w:cs="Sylfaen"/>
          <w:sz w:val="20"/>
          <w:szCs w:val="24"/>
          <w:lang w:eastAsia="en-US"/>
        </w:rPr>
        <w:t>определенный</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технический</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характеристики</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и:</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гарантия</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услуга</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условия</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соответствие</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материалов</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 xml:space="preserve">и </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 xml:space="preserve">или </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устройства</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и</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оборудования</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 xml:space="preserve">установка </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val="hy-AM" w:eastAsia="en-US"/>
        </w:rPr>
        <w:t xml:space="preserve">использование </w:t>
      </w:r>
      <w:r w:rsidR="00C20953" w:rsidRPr="00EA739A">
        <w:rPr>
          <w:rFonts w:ascii="GHEA Grapalat" w:hAnsi="GHEA Grapalat" w:cs="Sylfaen"/>
          <w:sz w:val="20"/>
          <w:szCs w:val="24"/>
          <w:lang w:val="af-ZA" w:eastAsia="en-US"/>
        </w:rPr>
        <w:t>)</w:t>
      </w:r>
      <w:r w:rsidR="00C20953" w:rsidRPr="00EA739A">
        <w:rPr>
          <w:rFonts w:ascii="GHEA Grapalat" w:hAnsi="GHEA Grapalat" w:cs="Sylfaen"/>
          <w:sz w:val="20"/>
          <w:szCs w:val="24"/>
          <w:lang w:val="hy-AM" w:eastAsia="en-US"/>
        </w:rPr>
        <w:t xml:space="preserve"> </w:t>
      </w:r>
      <w:r w:rsidR="00C20953" w:rsidRPr="00EA739A">
        <w:rPr>
          <w:rFonts w:ascii="GHEA Grapalat" w:hAnsi="GHEA Grapalat" w:cs="Sylfaen"/>
          <w:sz w:val="20"/>
          <w:szCs w:val="24"/>
          <w:lang w:eastAsia="en-US"/>
        </w:rPr>
        <w:t>обязательство</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о:</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до</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установка</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val="hy-AM" w:eastAsia="en-US"/>
        </w:rPr>
        <w:t xml:space="preserve">(использование) </w:t>
      </w:r>
      <w:r w:rsidR="00C20953" w:rsidRPr="00EA739A">
        <w:rPr>
          <w:rFonts w:ascii="GHEA Grapalat" w:hAnsi="GHEA Grapalat" w:cs="Sylfaen"/>
          <w:sz w:val="20"/>
          <w:szCs w:val="24"/>
          <w:lang w:eastAsia="en-US"/>
        </w:rPr>
        <w:t>их</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технический</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характеристики продукта</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 xml:space="preserve">знаки </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бренд</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 xml:space="preserve">имена </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бренды</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и:</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гарантия</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сроки</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заранее</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val="hy-AM" w:eastAsia="en-US"/>
        </w:rPr>
        <w:t xml:space="preserve">по письменному </w:t>
      </w:r>
      <w:r w:rsidR="00C20953" w:rsidRPr="00EA739A">
        <w:rPr>
          <w:rFonts w:ascii="GHEA Grapalat" w:hAnsi="GHEA Grapalat" w:cs="Sylfaen"/>
          <w:sz w:val="20"/>
          <w:szCs w:val="24"/>
          <w:lang w:eastAsia="en-US"/>
        </w:rPr>
        <w:t>соглашению</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клиента</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с Подарок</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 xml:space="preserve">предусмотренный </w:t>
      </w:r>
      <w:r w:rsidR="00C20953" w:rsidRPr="00EA739A">
        <w:rPr>
          <w:rFonts w:ascii="GHEA Grapalat" w:hAnsi="GHEA Grapalat" w:cs="Sylfaen"/>
          <w:sz w:val="20"/>
          <w:szCs w:val="24"/>
          <w:lang w:val="hy-AM" w:eastAsia="en-US"/>
        </w:rPr>
        <w:t>пунктом</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сертификация</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отдельно</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с приложением</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подлежит подтверждению</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является</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также</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быть запечатанным</w:t>
      </w:r>
      <w:r w:rsidR="00C20953" w:rsidRPr="00EA739A">
        <w:rPr>
          <w:rFonts w:ascii="GHEA Grapalat" w:hAnsi="GHEA Grapalat" w:cs="Sylfaen"/>
          <w:sz w:val="20"/>
          <w:szCs w:val="24"/>
          <w:lang w:val="af-ZA" w:eastAsia="en-US"/>
        </w:rPr>
        <w:t xml:space="preserve"> </w:t>
      </w:r>
      <w:r w:rsidR="00C20953" w:rsidRPr="00EA739A">
        <w:rPr>
          <w:rFonts w:ascii="GHEA Grapalat" w:hAnsi="GHEA Grapalat" w:cs="Sylfaen"/>
          <w:sz w:val="20"/>
          <w:szCs w:val="24"/>
          <w:lang w:eastAsia="en-US"/>
        </w:rPr>
        <w:t xml:space="preserve">по контракту </w:t>
      </w:r>
      <w:r w:rsidR="00C20953" w:rsidRPr="00EA739A">
        <w:rPr>
          <w:rFonts w:ascii="GHEA Grapalat" w:hAnsi="GHEA Grapalat" w:cs="Sylfaen"/>
          <w:sz w:val="20"/>
          <w:szCs w:val="24"/>
          <w:lang w:val="hy-AM" w:eastAsia="en-US"/>
        </w:rPr>
        <w:t>.</w:t>
      </w:r>
    </w:p>
    <w:p w14:paraId="4E45C179" w14:textId="77777777" w:rsidR="002E11D1" w:rsidRPr="000E08D1" w:rsidRDefault="002E11D1" w:rsidP="002E11D1">
      <w:pPr>
        <w:ind w:firstLine="567"/>
        <w:jc w:val="both"/>
        <w:rPr>
          <w:rFonts w:ascii="GHEA Grapalat" w:hAnsi="GHEA Grapalat"/>
          <w:sz w:val="20"/>
          <w:lang w:val="af-ZA"/>
        </w:rPr>
      </w:pP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ЗАЯВЛЕНИЕ</w:t>
      </w:r>
      <w:r w:rsidRPr="000E08D1">
        <w:rPr>
          <w:rFonts w:ascii="GHEA Grapalat" w:hAnsi="GHEA Grapalat" w:cs="Arial"/>
          <w:b/>
          <w:sz w:val="20"/>
          <w:lang w:val="es-ES"/>
        </w:rPr>
        <w:t xml:space="preserve">  </w:t>
      </w:r>
      <w:r w:rsidRPr="000E08D1">
        <w:rPr>
          <w:rFonts w:ascii="GHEA Grapalat" w:hAnsi="GHEA Grapalat" w:cs="Sylfaen"/>
          <w:b/>
          <w:sz w:val="20"/>
          <w:lang w:val="es-ES"/>
        </w:rPr>
        <w:t>ПОДГОТОВИТЬ</w:t>
      </w:r>
      <w:r w:rsidRPr="000E08D1">
        <w:rPr>
          <w:rFonts w:ascii="GHEA Grapalat" w:hAnsi="GHEA Grapalat" w:cs="Arial"/>
          <w:b/>
          <w:sz w:val="20"/>
          <w:lang w:val="es-ES"/>
        </w:rPr>
        <w:t xml:space="preserve">  </w:t>
      </w:r>
      <w:r w:rsidRPr="000E08D1">
        <w:rPr>
          <w:rFonts w:ascii="GHEA Grapalat" w:hAnsi="GHEA Grapalat" w:cs="Sylfaen"/>
          <w:b/>
          <w:sz w:val="20"/>
          <w:lang w:val="es-ES"/>
        </w:rPr>
        <w:t>ПРОЦЕДУРА</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Участник</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приложение</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подарок</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является</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настоящим</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по приглашению</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определенный</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чтобы.</w:t>
      </w:r>
      <w:r w:rsidRPr="00E6597C">
        <w:rPr>
          <w:rFonts w:ascii="GHEA Grapalat" w:hAnsi="GHEA Grapalat" w:cs="Sylfaen"/>
          <w:sz w:val="20"/>
          <w:szCs w:val="20"/>
          <w:lang w:val="es-ES"/>
        </w:rPr>
        <w:t xml:space="preserve"> </w:t>
      </w:r>
    </w:p>
    <w:p w14:paraId="47299FB3" w14:textId="1EEF4539"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Участник</w:t>
      </w:r>
      <w:r w:rsidRPr="00E6597C">
        <w:rPr>
          <w:rFonts w:ascii="GHEA Grapalat" w:hAnsi="GHEA Grapalat"/>
          <w:sz w:val="20"/>
          <w:szCs w:val="20"/>
          <w:lang w:val="es-ES"/>
        </w:rPr>
        <w:t xml:space="preserve"> </w:t>
      </w:r>
      <w:r w:rsidRPr="00E6597C">
        <w:rPr>
          <w:rFonts w:ascii="GHEA Grapalat" w:hAnsi="GHEA Grapalat" w:cs="Sylfaen"/>
          <w:sz w:val="20"/>
          <w:szCs w:val="20"/>
        </w:rPr>
        <w:t xml:space="preserve">предложения </w:t>
      </w:r>
      <w:r w:rsidRPr="00E6597C">
        <w:rPr>
          <w:rFonts w:ascii="GHEA Grapalat" w:hAnsi="GHEA Grapalat"/>
          <w:sz w:val="20"/>
          <w:szCs w:val="20"/>
          <w:lang w:val="es-ES"/>
        </w:rPr>
        <w:t xml:space="preserve">, </w:t>
      </w:r>
      <w:r w:rsidRPr="00E6597C">
        <w:rPr>
          <w:rFonts w:ascii="GHEA Grapalat" w:hAnsi="GHEA Grapalat" w:cs="Sylfaen"/>
          <w:sz w:val="20"/>
          <w:szCs w:val="20"/>
        </w:rPr>
        <w:t>к ним</w:t>
      </w:r>
      <w:r w:rsidRPr="00E6597C">
        <w:rPr>
          <w:rFonts w:ascii="GHEA Grapalat" w:hAnsi="GHEA Grapalat"/>
          <w:sz w:val="20"/>
          <w:szCs w:val="20"/>
          <w:lang w:val="es-ES"/>
        </w:rPr>
        <w:t xml:space="preserve"> </w:t>
      </w:r>
      <w:r w:rsidRPr="00E6597C">
        <w:rPr>
          <w:rFonts w:ascii="GHEA Grapalat" w:hAnsi="GHEA Grapalat" w:cs="Sylfaen"/>
          <w:sz w:val="20"/>
          <w:szCs w:val="20"/>
        </w:rPr>
        <w:t>относящийся к</w:t>
      </w:r>
      <w:r w:rsidRPr="00E6597C">
        <w:rPr>
          <w:rFonts w:ascii="GHEA Grapalat" w:hAnsi="GHEA Grapalat"/>
          <w:sz w:val="20"/>
          <w:szCs w:val="20"/>
          <w:lang w:val="es-ES"/>
        </w:rPr>
        <w:t xml:space="preserve"> </w:t>
      </w:r>
      <w:r w:rsidRPr="00E6597C">
        <w:rPr>
          <w:rFonts w:ascii="GHEA Grapalat" w:hAnsi="GHEA Grapalat" w:cs="Sylfaen"/>
          <w:sz w:val="20"/>
          <w:szCs w:val="20"/>
        </w:rPr>
        <w:t>документы</w:t>
      </w:r>
      <w:r w:rsidRPr="00E6597C">
        <w:rPr>
          <w:rFonts w:ascii="GHEA Grapalat" w:hAnsi="GHEA Grapalat"/>
          <w:sz w:val="20"/>
          <w:szCs w:val="20"/>
          <w:lang w:val="es-ES"/>
        </w:rPr>
        <w:t xml:space="preserve"> </w:t>
      </w:r>
      <w:r w:rsidRPr="00E6597C">
        <w:rPr>
          <w:rFonts w:ascii="GHEA Grapalat" w:hAnsi="GHEA Grapalat" w:cs="Sylfaen"/>
          <w:sz w:val="20"/>
          <w:szCs w:val="20"/>
        </w:rPr>
        <w:t>помещать</w:t>
      </w:r>
      <w:r w:rsidRPr="00E6597C">
        <w:rPr>
          <w:rFonts w:ascii="GHEA Grapalat" w:hAnsi="GHEA Grapalat"/>
          <w:sz w:val="20"/>
          <w:szCs w:val="20"/>
          <w:lang w:val="es-ES"/>
        </w:rPr>
        <w:t xml:space="preserve"> </w:t>
      </w:r>
      <w:r w:rsidRPr="00E6597C">
        <w:rPr>
          <w:rFonts w:ascii="GHEA Grapalat" w:hAnsi="GHEA Grapalat" w:cs="Sylfaen"/>
          <w:sz w:val="20"/>
          <w:szCs w:val="20"/>
        </w:rPr>
        <w:t>являются</w:t>
      </w:r>
      <w:r w:rsidRPr="00E6597C">
        <w:rPr>
          <w:rFonts w:ascii="GHEA Grapalat" w:hAnsi="GHEA Grapalat"/>
          <w:sz w:val="20"/>
          <w:szCs w:val="20"/>
          <w:lang w:val="es-ES"/>
        </w:rPr>
        <w:t xml:space="preserve"> </w:t>
      </w:r>
      <w:r w:rsidRPr="00E6597C">
        <w:rPr>
          <w:rFonts w:ascii="GHEA Grapalat" w:hAnsi="GHEA Grapalat" w:cs="Sylfaen"/>
          <w:sz w:val="20"/>
          <w:szCs w:val="20"/>
        </w:rPr>
        <w:t>конверт</w:t>
      </w:r>
      <w:r w:rsidRPr="00E6597C">
        <w:rPr>
          <w:rFonts w:ascii="GHEA Grapalat" w:hAnsi="GHEA Grapalat"/>
          <w:sz w:val="20"/>
          <w:szCs w:val="20"/>
          <w:lang w:val="es-ES"/>
        </w:rPr>
        <w:t xml:space="preserve"> </w:t>
      </w:r>
      <w:r w:rsidRPr="00E6597C">
        <w:rPr>
          <w:rFonts w:ascii="GHEA Grapalat" w:hAnsi="GHEA Grapalat" w:cs="Sylfaen"/>
          <w:sz w:val="20"/>
          <w:szCs w:val="20"/>
        </w:rPr>
        <w:t xml:space="preserve">в </w:t>
      </w:r>
      <w:r w:rsidRPr="00E6597C">
        <w:rPr>
          <w:rFonts w:ascii="GHEA Grapalat" w:hAnsi="GHEA Grapalat"/>
          <w:sz w:val="20"/>
          <w:szCs w:val="20"/>
          <w:lang w:val="es-ES"/>
        </w:rPr>
        <w:t xml:space="preserve">котором </w:t>
      </w:r>
      <w:r w:rsidRPr="00E6597C">
        <w:rPr>
          <w:rFonts w:ascii="GHEA Grapalat" w:hAnsi="GHEA Grapalat" w:cs="Sylfaen"/>
          <w:sz w:val="20"/>
          <w:szCs w:val="20"/>
        </w:rPr>
        <w:t>склеивание</w:t>
      </w:r>
      <w:r w:rsidRPr="00E6597C">
        <w:rPr>
          <w:rFonts w:ascii="GHEA Grapalat" w:hAnsi="GHEA Grapalat"/>
          <w:sz w:val="20"/>
          <w:szCs w:val="20"/>
          <w:lang w:val="es-ES"/>
        </w:rPr>
        <w:t xml:space="preserve"> </w:t>
      </w:r>
      <w:r w:rsidRPr="00E6597C">
        <w:rPr>
          <w:rFonts w:ascii="GHEA Grapalat" w:hAnsi="GHEA Grapalat" w:cs="Sylfaen"/>
          <w:sz w:val="20"/>
          <w:szCs w:val="20"/>
        </w:rPr>
        <w:t>является</w:t>
      </w:r>
      <w:r w:rsidRPr="00E6597C">
        <w:rPr>
          <w:rFonts w:ascii="GHEA Grapalat" w:hAnsi="GHEA Grapalat"/>
          <w:sz w:val="20"/>
          <w:szCs w:val="20"/>
          <w:lang w:val="es-ES"/>
        </w:rPr>
        <w:t xml:space="preserve"> </w:t>
      </w:r>
      <w:r w:rsidRPr="00E6597C">
        <w:rPr>
          <w:rFonts w:ascii="GHEA Grapalat" w:hAnsi="GHEA Grapalat" w:cs="Sylfaen"/>
          <w:sz w:val="20"/>
          <w:szCs w:val="20"/>
        </w:rPr>
        <w:t>это</w:t>
      </w:r>
      <w:r w:rsidRPr="00E6597C">
        <w:rPr>
          <w:rFonts w:ascii="GHEA Grapalat" w:hAnsi="GHEA Grapalat"/>
          <w:sz w:val="20"/>
          <w:szCs w:val="20"/>
          <w:lang w:val="es-ES"/>
        </w:rPr>
        <w:t xml:space="preserve"> </w:t>
      </w:r>
      <w:r w:rsidRPr="00E6597C">
        <w:rPr>
          <w:rFonts w:ascii="GHEA Grapalat" w:hAnsi="GHEA Grapalat" w:cs="Sylfaen"/>
          <w:sz w:val="20"/>
          <w:szCs w:val="20"/>
        </w:rPr>
        <w:t>ведущий</w:t>
      </w:r>
      <w:r w:rsidRPr="00E6597C">
        <w:rPr>
          <w:rFonts w:ascii="GHEA Grapalat" w:hAnsi="GHEA Grapalat"/>
          <w:sz w:val="20"/>
          <w:szCs w:val="20"/>
          <w:lang w:val="es-ES"/>
        </w:rPr>
        <w:t xml:space="preserve">​ </w:t>
      </w:r>
      <w:r w:rsidRPr="00E6597C">
        <w:rPr>
          <w:rFonts w:ascii="GHEA Grapalat" w:hAnsi="GHEA Grapalat" w:cs="Sylfaen"/>
          <w:sz w:val="20"/>
          <w:szCs w:val="20"/>
        </w:rPr>
        <w:t>Конверт</w:t>
      </w:r>
      <w:r w:rsidRPr="00E6597C">
        <w:rPr>
          <w:rFonts w:ascii="GHEA Grapalat" w:hAnsi="GHEA Grapalat"/>
          <w:sz w:val="20"/>
          <w:szCs w:val="20"/>
          <w:lang w:val="es-ES"/>
        </w:rPr>
        <w:t xml:space="preserve"> </w:t>
      </w:r>
      <w:r w:rsidRPr="00E6597C">
        <w:rPr>
          <w:rFonts w:ascii="GHEA Grapalat" w:hAnsi="GHEA Grapalat" w:cs="Sylfaen"/>
          <w:sz w:val="20"/>
          <w:szCs w:val="20"/>
        </w:rPr>
        <w:t>включено</w:t>
      </w:r>
      <w:r w:rsidRPr="00E6597C">
        <w:rPr>
          <w:rFonts w:ascii="GHEA Grapalat" w:hAnsi="GHEA Grapalat"/>
          <w:sz w:val="20"/>
          <w:szCs w:val="20"/>
          <w:lang w:val="es-ES"/>
        </w:rPr>
        <w:t xml:space="preserve"> </w:t>
      </w:r>
      <w:r w:rsidRPr="00E6597C">
        <w:rPr>
          <w:rFonts w:ascii="GHEA Grapalat" w:hAnsi="GHEA Grapalat" w:cs="Sylfaen"/>
          <w:sz w:val="20"/>
          <w:szCs w:val="20"/>
        </w:rPr>
        <w:t xml:space="preserve">документы </w:t>
      </w:r>
      <w:r w:rsidRPr="00E6597C">
        <w:rPr>
          <w:rFonts w:ascii="GHEA Grapalat" w:hAnsi="GHEA Grapalat" w:cs="Sylfaen"/>
          <w:sz w:val="20"/>
          <w:szCs w:val="20"/>
          <w:lang w:val="es-ES"/>
        </w:rPr>
        <w:t>готовятся</w:t>
      </w:r>
      <w:r w:rsidRPr="00E6597C">
        <w:rPr>
          <w:rFonts w:ascii="GHEA Grapalat" w:hAnsi="GHEA Grapalat" w:cs="Sylfaen"/>
          <w:sz w:val="20"/>
          <w:szCs w:val="20"/>
        </w:rPr>
        <w:t>​</w:t>
      </w:r>
      <w:r w:rsidRPr="00E6597C">
        <w:rPr>
          <w:rFonts w:ascii="GHEA Grapalat" w:hAnsi="GHEA Grapalat"/>
          <w:sz w:val="20"/>
          <w:szCs w:val="20"/>
          <w:lang w:val="es-ES"/>
        </w:rPr>
        <w:t xml:space="preserve"> </w:t>
      </w:r>
      <w:r w:rsidRPr="00E6597C">
        <w:rPr>
          <w:rFonts w:ascii="GHEA Grapalat" w:hAnsi="GHEA Grapalat" w:cs="Sylfaen"/>
          <w:sz w:val="20"/>
          <w:szCs w:val="20"/>
        </w:rPr>
        <w:t>являются</w:t>
      </w:r>
      <w:r w:rsidRPr="00E6597C">
        <w:rPr>
          <w:rFonts w:ascii="GHEA Grapalat" w:hAnsi="GHEA Grapalat"/>
          <w:sz w:val="20"/>
          <w:szCs w:val="20"/>
          <w:lang w:val="es-ES"/>
        </w:rPr>
        <w:t xml:space="preserve"> </w:t>
      </w:r>
      <w:r w:rsidRPr="00E6597C">
        <w:rPr>
          <w:rFonts w:ascii="GHEA Grapalat" w:hAnsi="GHEA Grapalat" w:cs="Sylfaen"/>
          <w:sz w:val="20"/>
          <w:szCs w:val="20"/>
        </w:rPr>
        <w:t>из оригинала</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/за исключением документов, предоставленных или одобренных третьей стороной, в этом случае предоставляется версия, скопированная с оригинала/ </w:t>
      </w:r>
      <w:r w:rsidRPr="00E6597C">
        <w:rPr>
          <w:rFonts w:ascii="GHEA Grapalat" w:hAnsi="GHEA Grapalat" w:cs="Sylfaen"/>
          <w:sz w:val="20"/>
          <w:szCs w:val="20"/>
        </w:rPr>
        <w:t>и</w:t>
      </w:r>
      <w:r w:rsidRPr="00E6597C">
        <w:rPr>
          <w:rFonts w:ascii="GHEA Grapalat" w:hAnsi="GHEA Grapalat"/>
          <w:sz w:val="20"/>
          <w:szCs w:val="20"/>
          <w:lang w:val="es-ES"/>
        </w:rPr>
        <w:t xml:space="preserve"> </w:t>
      </w:r>
      <w:r w:rsidR="00EA739A">
        <w:rPr>
          <w:rFonts w:ascii="GHEA Grapalat" w:hAnsi="GHEA Grapalat"/>
          <w:sz w:val="20"/>
          <w:szCs w:val="20"/>
          <w:lang w:val="hy-AM"/>
        </w:rPr>
        <w:t xml:space="preserve">1 </w:t>
      </w:r>
      <w:r w:rsidRPr="00E6597C">
        <w:rPr>
          <w:rFonts w:ascii="GHEA Grapalat" w:hAnsi="GHEA Grapalat"/>
          <w:sz w:val="20"/>
          <w:szCs w:val="20"/>
        </w:rPr>
        <w:t>пример</w:t>
      </w:r>
      <w:r w:rsidRPr="00E6597C">
        <w:rPr>
          <w:rFonts w:ascii="GHEA Grapalat" w:hAnsi="GHEA Grapalat"/>
          <w:sz w:val="20"/>
          <w:szCs w:val="20"/>
          <w:lang w:val="es-ES"/>
        </w:rPr>
        <w:t xml:space="preserve"> </w:t>
      </w:r>
      <w:r w:rsidRPr="00E6597C">
        <w:rPr>
          <w:rFonts w:ascii="GHEA Grapalat" w:hAnsi="GHEA Grapalat" w:cs="Sylfaen"/>
          <w:sz w:val="20"/>
          <w:szCs w:val="20"/>
        </w:rPr>
        <w:t xml:space="preserve">из копий </w:t>
      </w:r>
      <w:r w:rsidRPr="00E6597C">
        <w:rPr>
          <w:rFonts w:ascii="GHEA Grapalat" w:hAnsi="GHEA Grapalat"/>
          <w:sz w:val="20"/>
          <w:szCs w:val="20"/>
          <w:lang w:val="es-ES"/>
        </w:rPr>
        <w:t xml:space="preserve">. </w:t>
      </w:r>
      <w:r w:rsidRPr="00E6597C">
        <w:rPr>
          <w:rFonts w:ascii="GHEA Grapalat" w:hAnsi="GHEA Grapalat" w:cs="Sylfaen"/>
          <w:sz w:val="20"/>
          <w:szCs w:val="20"/>
        </w:rPr>
        <w:t>документов</w:t>
      </w:r>
      <w:r w:rsidRPr="00E6597C">
        <w:rPr>
          <w:rFonts w:ascii="GHEA Grapalat" w:hAnsi="GHEA Grapalat"/>
          <w:sz w:val="20"/>
          <w:szCs w:val="20"/>
          <w:lang w:val="es-ES"/>
        </w:rPr>
        <w:t xml:space="preserve"> </w:t>
      </w:r>
      <w:r w:rsidRPr="00E6597C">
        <w:rPr>
          <w:rFonts w:ascii="GHEA Grapalat" w:hAnsi="GHEA Grapalat" w:cs="Sylfaen"/>
          <w:sz w:val="20"/>
          <w:szCs w:val="20"/>
        </w:rPr>
        <w:t>пакетов</w:t>
      </w:r>
      <w:r w:rsidRPr="00E6597C">
        <w:rPr>
          <w:rFonts w:ascii="GHEA Grapalat" w:hAnsi="GHEA Grapalat"/>
          <w:sz w:val="20"/>
          <w:szCs w:val="20"/>
          <w:lang w:val="es-ES"/>
        </w:rPr>
        <w:t xml:space="preserve"> </w:t>
      </w:r>
      <w:r w:rsidRPr="00E6597C">
        <w:rPr>
          <w:rFonts w:ascii="GHEA Grapalat" w:hAnsi="GHEA Grapalat" w:cs="Sylfaen"/>
          <w:sz w:val="20"/>
          <w:szCs w:val="20"/>
        </w:rPr>
        <w:t>на</w:t>
      </w:r>
      <w:r w:rsidRPr="00E6597C">
        <w:rPr>
          <w:rFonts w:ascii="GHEA Grapalat" w:hAnsi="GHEA Grapalat"/>
          <w:sz w:val="20"/>
          <w:szCs w:val="20"/>
          <w:lang w:val="es-ES"/>
        </w:rPr>
        <w:t xml:space="preserve"> </w:t>
      </w:r>
      <w:r w:rsidRPr="00E6597C">
        <w:rPr>
          <w:rFonts w:ascii="GHEA Grapalat" w:hAnsi="GHEA Grapalat" w:cs="Sylfaen"/>
          <w:sz w:val="20"/>
          <w:szCs w:val="20"/>
        </w:rPr>
        <w:t>соответственно</w:t>
      </w:r>
      <w:r w:rsidRPr="00E6597C">
        <w:rPr>
          <w:rFonts w:ascii="GHEA Grapalat" w:hAnsi="GHEA Grapalat"/>
          <w:sz w:val="20"/>
          <w:szCs w:val="20"/>
          <w:lang w:val="es-ES"/>
        </w:rPr>
        <w:t xml:space="preserve"> </w:t>
      </w:r>
      <w:r w:rsidRPr="00E6597C">
        <w:rPr>
          <w:rFonts w:ascii="GHEA Grapalat" w:hAnsi="GHEA Grapalat" w:cs="Sylfaen"/>
          <w:sz w:val="20"/>
          <w:szCs w:val="20"/>
        </w:rPr>
        <w:t>пишутся</w:t>
      </w:r>
      <w:r w:rsidRPr="00E6597C">
        <w:rPr>
          <w:rFonts w:ascii="GHEA Grapalat" w:hAnsi="GHEA Grapalat"/>
          <w:sz w:val="20"/>
          <w:szCs w:val="20"/>
          <w:lang w:val="es-ES"/>
        </w:rPr>
        <w:t xml:space="preserve"> </w:t>
      </w:r>
      <w:r w:rsidRPr="00E6597C">
        <w:rPr>
          <w:rFonts w:ascii="GHEA Grapalat" w:hAnsi="GHEA Grapalat" w:cs="Sylfaen"/>
          <w:sz w:val="20"/>
          <w:szCs w:val="20"/>
        </w:rPr>
        <w:t xml:space="preserve">это слова </w:t>
      </w:r>
      <w:r w:rsidRPr="00E6597C">
        <w:rPr>
          <w:rFonts w:ascii="GHEA Grapalat" w:hAnsi="GHEA Grapalat"/>
          <w:sz w:val="20"/>
          <w:szCs w:val="20"/>
          <w:lang w:val="es-ES"/>
        </w:rPr>
        <w:t xml:space="preserve">« </w:t>
      </w:r>
      <w:r w:rsidRPr="00E6597C">
        <w:rPr>
          <w:rFonts w:ascii="GHEA Grapalat" w:hAnsi="GHEA Grapalat" w:cs="Sylfaen"/>
          <w:sz w:val="20"/>
          <w:szCs w:val="20"/>
        </w:rPr>
        <w:t xml:space="preserve">оригинал </w:t>
      </w:r>
      <w:r w:rsidRPr="00E6597C">
        <w:rPr>
          <w:rFonts w:ascii="GHEA Grapalat" w:hAnsi="GHEA Grapalat"/>
          <w:sz w:val="20"/>
          <w:szCs w:val="20"/>
          <w:lang w:val="es-ES"/>
        </w:rPr>
        <w:t xml:space="preserve">» </w:t>
      </w:r>
      <w:r w:rsidRPr="00E6597C">
        <w:rPr>
          <w:rFonts w:ascii="GHEA Grapalat" w:hAnsi="GHEA Grapalat" w:cs="Sylfaen"/>
          <w:sz w:val="20"/>
          <w:szCs w:val="20"/>
        </w:rPr>
        <w:t xml:space="preserve">и </w:t>
      </w:r>
      <w:r w:rsidRPr="00E6597C">
        <w:rPr>
          <w:rFonts w:ascii="GHEA Grapalat" w:hAnsi="GHEA Grapalat"/>
          <w:sz w:val="20"/>
          <w:szCs w:val="20"/>
          <w:lang w:val="es-ES"/>
        </w:rPr>
        <w:t xml:space="preserve">« </w:t>
      </w:r>
      <w:r w:rsidRPr="00E6597C">
        <w:rPr>
          <w:rFonts w:ascii="GHEA Grapalat" w:hAnsi="GHEA Grapalat" w:cs="Sylfaen"/>
          <w:sz w:val="20"/>
          <w:szCs w:val="20"/>
        </w:rPr>
        <w:t xml:space="preserve">копия </w:t>
      </w:r>
      <w:r w:rsidRPr="00E6597C">
        <w:rPr>
          <w:rFonts w:ascii="GHEA Grapalat" w:hAnsi="GHEA Grapalat"/>
          <w:sz w:val="20"/>
          <w:szCs w:val="20"/>
          <w:lang w:val="es-ES"/>
        </w:rPr>
        <w:t xml:space="preserve">» . </w:t>
      </w:r>
      <w:r w:rsidRPr="00E6597C">
        <w:rPr>
          <w:rFonts w:ascii="GHEA Grapalat" w:hAnsi="GHEA Grapalat" w:cs="Sylfaen"/>
          <w:sz w:val="20"/>
          <w:lang w:val="ru-RU"/>
        </w:rPr>
        <w:t>В приложении</w:t>
      </w:r>
      <w:r w:rsidRPr="00E6597C">
        <w:rPr>
          <w:rFonts w:ascii="GHEA Grapalat" w:hAnsi="GHEA Grapalat" w:cs="Sylfaen"/>
          <w:sz w:val="20"/>
          <w:lang w:val="af-ZA"/>
        </w:rPr>
        <w:t xml:space="preserve"> </w:t>
      </w:r>
      <w:r w:rsidRPr="00E6597C">
        <w:rPr>
          <w:rFonts w:ascii="GHEA Grapalat" w:hAnsi="GHEA Grapalat" w:cs="Sylfaen"/>
          <w:sz w:val="20"/>
          <w:lang w:val="ru-RU"/>
        </w:rPr>
        <w:t>инклюзивный</w:t>
      </w:r>
      <w:r w:rsidRPr="00E6597C">
        <w:rPr>
          <w:rFonts w:ascii="GHEA Grapalat" w:hAnsi="GHEA Grapalat" w:cs="Sylfaen"/>
          <w:sz w:val="20"/>
          <w:lang w:val="af-ZA"/>
        </w:rPr>
        <w:t xml:space="preserve"> </w:t>
      </w:r>
      <w:r w:rsidRPr="00E6597C">
        <w:rPr>
          <w:rFonts w:ascii="GHEA Grapalat" w:hAnsi="GHEA Grapalat" w:cs="Sylfaen"/>
          <w:sz w:val="20"/>
          <w:lang w:val="ru-RU"/>
        </w:rPr>
        <w:t>оригинальный</w:t>
      </w:r>
      <w:r w:rsidRPr="00E6597C">
        <w:rPr>
          <w:rFonts w:ascii="GHEA Grapalat" w:hAnsi="GHEA Grapalat" w:cs="Sylfaen"/>
          <w:sz w:val="20"/>
          <w:lang w:val="af-ZA"/>
        </w:rPr>
        <w:t xml:space="preserve"> </w:t>
      </w:r>
      <w:r w:rsidRPr="00E6597C">
        <w:rPr>
          <w:rFonts w:ascii="GHEA Grapalat" w:hAnsi="GHEA Grapalat" w:cs="Sylfaen"/>
          <w:sz w:val="20"/>
          <w:lang w:val="ru-RU"/>
        </w:rPr>
        <w:t>документы</w:t>
      </w:r>
      <w:r w:rsidRPr="00E6597C">
        <w:rPr>
          <w:rFonts w:ascii="GHEA Grapalat" w:hAnsi="GHEA Grapalat" w:cs="Sylfaen"/>
          <w:sz w:val="20"/>
          <w:lang w:val="af-ZA"/>
        </w:rPr>
        <w:t xml:space="preserve"> </w:t>
      </w:r>
      <w:r w:rsidRPr="00E6597C">
        <w:rPr>
          <w:rFonts w:ascii="GHEA Grapalat" w:hAnsi="GHEA Grapalat" w:cs="Sylfaen"/>
          <w:sz w:val="20"/>
          <w:lang w:val="ru-RU"/>
        </w:rPr>
        <w:t>вместо</w:t>
      </w:r>
      <w:r w:rsidRPr="00E6597C">
        <w:rPr>
          <w:rFonts w:ascii="GHEA Grapalat" w:hAnsi="GHEA Grapalat" w:cs="Sylfaen"/>
          <w:sz w:val="20"/>
          <w:lang w:val="af-ZA"/>
        </w:rPr>
        <w:t xml:space="preserve"> </w:t>
      </w:r>
      <w:r w:rsidRPr="00E6597C">
        <w:rPr>
          <w:rFonts w:ascii="GHEA Grapalat" w:hAnsi="GHEA Grapalat" w:cs="Sylfaen"/>
          <w:sz w:val="20"/>
          <w:lang w:val="ru-RU"/>
        </w:rPr>
        <w:t>может</w:t>
      </w:r>
      <w:r w:rsidRPr="00E6597C">
        <w:rPr>
          <w:rFonts w:ascii="GHEA Grapalat" w:hAnsi="GHEA Grapalat" w:cs="Sylfaen"/>
          <w:sz w:val="20"/>
          <w:lang w:val="af-ZA"/>
        </w:rPr>
        <w:t xml:space="preserve"> </w:t>
      </w:r>
      <w:r w:rsidRPr="00E6597C">
        <w:rPr>
          <w:rFonts w:ascii="GHEA Grapalat" w:hAnsi="GHEA Grapalat" w:cs="Sylfaen"/>
          <w:sz w:val="20"/>
          <w:lang w:val="ru-RU"/>
        </w:rPr>
        <w:t>являются</w:t>
      </w:r>
      <w:r w:rsidRPr="00E6597C">
        <w:rPr>
          <w:rFonts w:ascii="GHEA Grapalat" w:hAnsi="GHEA Grapalat" w:cs="Sylfaen"/>
          <w:sz w:val="20"/>
          <w:lang w:val="af-ZA"/>
        </w:rPr>
        <w:t xml:space="preserve"> </w:t>
      </w:r>
      <w:r w:rsidRPr="00E6597C">
        <w:rPr>
          <w:rFonts w:ascii="GHEA Grapalat" w:hAnsi="GHEA Grapalat" w:cs="Sylfaen"/>
          <w:sz w:val="20"/>
          <w:lang w:val="ru-RU"/>
        </w:rPr>
        <w:t>представлен</w:t>
      </w:r>
      <w:r w:rsidRPr="00E6597C">
        <w:rPr>
          <w:rFonts w:ascii="GHEA Grapalat" w:hAnsi="GHEA Grapalat" w:cs="Sylfaen"/>
          <w:sz w:val="20"/>
          <w:lang w:val="af-ZA"/>
        </w:rPr>
        <w:t xml:space="preserve"> </w:t>
      </w:r>
      <w:r w:rsidRPr="00E6597C">
        <w:rPr>
          <w:rFonts w:ascii="GHEA Grapalat" w:hAnsi="GHEA Grapalat" w:cs="Sylfaen"/>
          <w:sz w:val="20"/>
          <w:lang w:val="ru-RU"/>
        </w:rPr>
        <w:t>им</w:t>
      </w:r>
      <w:r w:rsidRPr="00E6597C">
        <w:rPr>
          <w:rFonts w:ascii="GHEA Grapalat" w:hAnsi="GHEA Grapalat" w:cs="Sylfaen"/>
          <w:sz w:val="20"/>
          <w:lang w:val="af-ZA"/>
        </w:rPr>
        <w:t xml:space="preserve"> </w:t>
      </w:r>
      <w:r w:rsidRPr="00E6597C">
        <w:rPr>
          <w:rFonts w:ascii="GHEA Grapalat" w:hAnsi="GHEA Grapalat" w:cs="Sylfaen"/>
          <w:sz w:val="20"/>
          <w:lang w:val="ru-RU"/>
        </w:rPr>
        <w:t>нотариальный</w:t>
      </w:r>
      <w:r w:rsidRPr="00E6597C">
        <w:rPr>
          <w:rFonts w:ascii="GHEA Grapalat" w:hAnsi="GHEA Grapalat" w:cs="Sylfaen"/>
          <w:sz w:val="20"/>
          <w:lang w:val="af-ZA"/>
        </w:rPr>
        <w:t xml:space="preserve"> </w:t>
      </w:r>
      <w:r w:rsidRPr="00E6597C">
        <w:rPr>
          <w:rFonts w:ascii="GHEA Grapalat" w:hAnsi="GHEA Grapalat" w:cs="Sylfaen"/>
          <w:sz w:val="20"/>
          <w:lang w:val="ru-RU"/>
        </w:rPr>
        <w:t>чтобы</w:t>
      </w:r>
      <w:r w:rsidRPr="00E6597C">
        <w:rPr>
          <w:rFonts w:ascii="GHEA Grapalat" w:hAnsi="GHEA Grapalat" w:cs="Sylfaen"/>
          <w:sz w:val="20"/>
          <w:lang w:val="af-ZA"/>
        </w:rPr>
        <w:t xml:space="preserve"> </w:t>
      </w:r>
      <w:r w:rsidRPr="00E6597C">
        <w:rPr>
          <w:rFonts w:ascii="GHEA Grapalat" w:hAnsi="GHEA Grapalat" w:cs="Sylfaen"/>
          <w:sz w:val="20"/>
          <w:lang w:val="ru-RU"/>
        </w:rPr>
        <w:t>аутентифицированный</w:t>
      </w:r>
      <w:r w:rsidRPr="00E6597C">
        <w:rPr>
          <w:rFonts w:ascii="GHEA Grapalat" w:hAnsi="GHEA Grapalat" w:cs="Sylfaen"/>
          <w:sz w:val="20"/>
          <w:lang w:val="af-ZA"/>
        </w:rPr>
        <w:t xml:space="preserve"> </w:t>
      </w:r>
      <w:r w:rsidRPr="00E6597C">
        <w:rPr>
          <w:rFonts w:ascii="GHEA Grapalat" w:hAnsi="GHEA Grapalat" w:cs="Sylfaen"/>
          <w:sz w:val="20"/>
          <w:lang w:val="ru-RU"/>
        </w:rPr>
        <w:t>примеры.</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Конверт</w:t>
      </w:r>
      <w:r w:rsidRPr="00E6597C">
        <w:rPr>
          <w:rFonts w:ascii="GHEA Grapalat" w:hAnsi="GHEA Grapalat"/>
          <w:sz w:val="20"/>
          <w:szCs w:val="20"/>
          <w:lang w:val="af-ZA"/>
        </w:rPr>
        <w:t xml:space="preserve"> </w:t>
      </w:r>
      <w:r w:rsidRPr="00E6597C">
        <w:rPr>
          <w:rFonts w:ascii="GHEA Grapalat" w:hAnsi="GHEA Grapalat" w:cs="Sylfaen"/>
          <w:sz w:val="20"/>
          <w:szCs w:val="20"/>
        </w:rPr>
        <w:t>и:</w:t>
      </w:r>
      <w:r w:rsidRPr="00E6597C">
        <w:rPr>
          <w:rFonts w:ascii="GHEA Grapalat" w:hAnsi="GHEA Grapalat"/>
          <w:sz w:val="20"/>
          <w:szCs w:val="20"/>
          <w:lang w:val="af-ZA"/>
        </w:rPr>
        <w:t xml:space="preserve"> </w:t>
      </w:r>
      <w:r w:rsidRPr="00E6597C">
        <w:rPr>
          <w:rFonts w:ascii="GHEA Grapalat" w:hAnsi="GHEA Grapalat"/>
          <w:sz w:val="20"/>
          <w:szCs w:val="20"/>
        </w:rPr>
        <w:t>настоящим</w:t>
      </w:r>
      <w:r w:rsidRPr="00E6597C">
        <w:rPr>
          <w:rFonts w:ascii="GHEA Grapalat" w:hAnsi="GHEA Grapalat"/>
          <w:sz w:val="20"/>
          <w:szCs w:val="20"/>
          <w:lang w:val="af-ZA"/>
        </w:rPr>
        <w:t xml:space="preserve"> </w:t>
      </w:r>
      <w:r w:rsidRPr="00E6597C">
        <w:rPr>
          <w:rFonts w:ascii="GHEA Grapalat" w:hAnsi="GHEA Grapalat" w:cs="Sylfaen"/>
          <w:sz w:val="20"/>
          <w:szCs w:val="20"/>
        </w:rPr>
        <w:t>по приглашению</w:t>
      </w:r>
      <w:r w:rsidRPr="00E6597C">
        <w:rPr>
          <w:rFonts w:ascii="GHEA Grapalat" w:hAnsi="GHEA Grapalat"/>
          <w:sz w:val="20"/>
          <w:szCs w:val="20"/>
          <w:lang w:val="af-ZA"/>
        </w:rPr>
        <w:t xml:space="preserve"> </w:t>
      </w:r>
      <w:r w:rsidRPr="00E6597C">
        <w:rPr>
          <w:rFonts w:ascii="GHEA Grapalat" w:hAnsi="GHEA Grapalat" w:cs="Sylfaen"/>
          <w:sz w:val="20"/>
          <w:szCs w:val="20"/>
        </w:rPr>
        <w:t xml:space="preserve">предназначено для </w:t>
      </w:r>
      <w:r w:rsidRPr="00E6597C">
        <w:rPr>
          <w:rFonts w:ascii="GHEA Grapalat" w:hAnsi="GHEA Grapalat"/>
          <w:sz w:val="20"/>
          <w:szCs w:val="20"/>
          <w:lang w:val="af-ZA"/>
        </w:rPr>
        <w:t xml:space="preserve">: </w:t>
      </w:r>
      <w:r w:rsidRPr="00E6597C">
        <w:rPr>
          <w:rFonts w:ascii="GHEA Grapalat" w:hAnsi="GHEA Grapalat"/>
          <w:sz w:val="20"/>
          <w:szCs w:val="20"/>
        </w:rPr>
        <w:t>участника</w:t>
      </w:r>
      <w:r w:rsidRPr="00E6597C">
        <w:rPr>
          <w:rFonts w:ascii="GHEA Grapalat" w:hAnsi="GHEA Grapalat"/>
          <w:sz w:val="20"/>
          <w:szCs w:val="20"/>
          <w:lang w:val="af-ZA"/>
        </w:rPr>
        <w:t xml:space="preserve"> </w:t>
      </w:r>
      <w:r w:rsidRPr="00E6597C">
        <w:rPr>
          <w:rFonts w:ascii="GHEA Grapalat" w:hAnsi="GHEA Grapalat" w:cs="Sylfaen"/>
          <w:sz w:val="20"/>
          <w:szCs w:val="20"/>
        </w:rPr>
        <w:t>составленный</w:t>
      </w:r>
      <w:r w:rsidRPr="00E6597C">
        <w:rPr>
          <w:rFonts w:ascii="GHEA Grapalat" w:hAnsi="GHEA Grapalat"/>
          <w:sz w:val="20"/>
          <w:szCs w:val="20"/>
          <w:lang w:val="af-ZA"/>
        </w:rPr>
        <w:t xml:space="preserve"> </w:t>
      </w:r>
      <w:r w:rsidRPr="00E6597C">
        <w:rPr>
          <w:rFonts w:ascii="GHEA Grapalat" w:hAnsi="GHEA Grapalat" w:cs="Sylfaen"/>
          <w:sz w:val="20"/>
          <w:szCs w:val="20"/>
        </w:rPr>
        <w:t>документы</w:t>
      </w:r>
      <w:r w:rsidRPr="00E6597C">
        <w:rPr>
          <w:rFonts w:ascii="GHEA Grapalat" w:hAnsi="GHEA Grapalat"/>
          <w:sz w:val="20"/>
          <w:szCs w:val="20"/>
          <w:lang w:val="af-ZA"/>
        </w:rPr>
        <w:t xml:space="preserve"> </w:t>
      </w:r>
      <w:r w:rsidRPr="00E6597C">
        <w:rPr>
          <w:rFonts w:ascii="GHEA Grapalat" w:hAnsi="GHEA Grapalat" w:cs="Sylfaen"/>
          <w:sz w:val="20"/>
          <w:szCs w:val="20"/>
        </w:rPr>
        <w:t>подписание</w:t>
      </w:r>
      <w:r w:rsidRPr="00E6597C">
        <w:rPr>
          <w:rFonts w:ascii="GHEA Grapalat" w:hAnsi="GHEA Grapalat"/>
          <w:sz w:val="20"/>
          <w:szCs w:val="20"/>
          <w:lang w:val="af-ZA"/>
        </w:rPr>
        <w:t xml:space="preserve"> </w:t>
      </w:r>
      <w:r w:rsidRPr="00E6597C">
        <w:rPr>
          <w:rFonts w:ascii="GHEA Grapalat" w:hAnsi="GHEA Grapalat" w:cs="Sylfaen"/>
          <w:sz w:val="20"/>
          <w:szCs w:val="20"/>
        </w:rPr>
        <w:t>является</w:t>
      </w:r>
      <w:r w:rsidRPr="00E6597C">
        <w:rPr>
          <w:rFonts w:ascii="GHEA Grapalat" w:hAnsi="GHEA Grapalat"/>
          <w:sz w:val="20"/>
          <w:szCs w:val="20"/>
          <w:lang w:val="af-ZA"/>
        </w:rPr>
        <w:t xml:space="preserve"> </w:t>
      </w:r>
      <w:r w:rsidRPr="00E6597C">
        <w:rPr>
          <w:rFonts w:ascii="GHEA Grapalat" w:hAnsi="GHEA Grapalat" w:cs="Sylfaen"/>
          <w:sz w:val="20"/>
          <w:szCs w:val="20"/>
        </w:rPr>
        <w:t>их</w:t>
      </w:r>
      <w:r w:rsidRPr="00E6597C">
        <w:rPr>
          <w:rFonts w:ascii="GHEA Grapalat" w:hAnsi="GHEA Grapalat"/>
          <w:sz w:val="20"/>
          <w:szCs w:val="20"/>
          <w:lang w:val="af-ZA"/>
        </w:rPr>
        <w:t xml:space="preserve"> </w:t>
      </w:r>
      <w:r w:rsidRPr="00E6597C">
        <w:rPr>
          <w:rFonts w:ascii="GHEA Grapalat" w:hAnsi="GHEA Grapalat" w:cs="Sylfaen"/>
          <w:sz w:val="20"/>
          <w:szCs w:val="20"/>
        </w:rPr>
        <w:t>представитель</w:t>
      </w:r>
      <w:r w:rsidRPr="00E6597C">
        <w:rPr>
          <w:rFonts w:ascii="GHEA Grapalat" w:hAnsi="GHEA Grapalat"/>
          <w:sz w:val="20"/>
          <w:szCs w:val="20"/>
          <w:lang w:val="af-ZA"/>
        </w:rPr>
        <w:t xml:space="preserve"> </w:t>
      </w:r>
      <w:r w:rsidRPr="00E6597C">
        <w:rPr>
          <w:rFonts w:ascii="GHEA Grapalat" w:hAnsi="GHEA Grapalat" w:cs="Sylfaen"/>
          <w:sz w:val="20"/>
          <w:szCs w:val="20"/>
        </w:rPr>
        <w:t>человек</w:t>
      </w:r>
      <w:r w:rsidRPr="00E6597C">
        <w:rPr>
          <w:rFonts w:ascii="GHEA Grapalat" w:hAnsi="GHEA Grapalat"/>
          <w:sz w:val="20"/>
          <w:szCs w:val="20"/>
          <w:lang w:val="af-ZA"/>
        </w:rPr>
        <w:t xml:space="preserve"> </w:t>
      </w:r>
      <w:r w:rsidRPr="00E6597C">
        <w:rPr>
          <w:rFonts w:ascii="GHEA Grapalat" w:hAnsi="GHEA Grapalat" w:cs="Sylfaen"/>
          <w:sz w:val="20"/>
          <w:szCs w:val="20"/>
        </w:rPr>
        <w:t>или</w:t>
      </w:r>
      <w:r w:rsidRPr="00E6597C">
        <w:rPr>
          <w:rFonts w:ascii="GHEA Grapalat" w:hAnsi="GHEA Grapalat"/>
          <w:sz w:val="20"/>
          <w:szCs w:val="20"/>
          <w:lang w:val="af-ZA"/>
        </w:rPr>
        <w:t xml:space="preserve"> </w:t>
      </w:r>
      <w:r w:rsidRPr="00E6597C">
        <w:rPr>
          <w:rFonts w:ascii="GHEA Grapalat" w:hAnsi="GHEA Grapalat" w:cs="Sylfaen"/>
          <w:sz w:val="20"/>
          <w:szCs w:val="20"/>
        </w:rPr>
        <w:t>последний</w:t>
      </w:r>
      <w:r w:rsidRPr="00E6597C">
        <w:rPr>
          <w:rFonts w:ascii="GHEA Grapalat" w:hAnsi="GHEA Grapalat"/>
          <w:sz w:val="20"/>
          <w:szCs w:val="20"/>
          <w:lang w:val="af-ZA"/>
        </w:rPr>
        <w:t xml:space="preserve"> </w:t>
      </w:r>
      <w:r w:rsidRPr="00E6597C">
        <w:rPr>
          <w:rFonts w:ascii="GHEA Grapalat" w:hAnsi="GHEA Grapalat" w:cs="Sylfaen"/>
          <w:sz w:val="20"/>
          <w:szCs w:val="20"/>
        </w:rPr>
        <w:t>уполномоченный</w:t>
      </w:r>
      <w:r w:rsidRPr="00E6597C">
        <w:rPr>
          <w:rFonts w:ascii="GHEA Grapalat" w:hAnsi="GHEA Grapalat"/>
          <w:sz w:val="20"/>
          <w:szCs w:val="20"/>
          <w:lang w:val="af-ZA"/>
        </w:rPr>
        <w:t xml:space="preserve"> </w:t>
      </w:r>
      <w:r w:rsidRPr="00E6597C">
        <w:rPr>
          <w:rFonts w:ascii="GHEA Grapalat" w:hAnsi="GHEA Grapalat" w:cs="Sylfaen"/>
          <w:sz w:val="20"/>
          <w:szCs w:val="20"/>
        </w:rPr>
        <w:t xml:space="preserve">лицо </w:t>
      </w:r>
      <w:r w:rsidRPr="00E6597C">
        <w:rPr>
          <w:rFonts w:ascii="GHEA Grapalat" w:hAnsi="GHEA Grapalat"/>
          <w:sz w:val="20"/>
          <w:szCs w:val="20"/>
          <w:lang w:val="af-ZA"/>
        </w:rPr>
        <w:t xml:space="preserve">( </w:t>
      </w:r>
      <w:r w:rsidRPr="00E6597C">
        <w:rPr>
          <w:rFonts w:ascii="GHEA Grapalat" w:hAnsi="GHEA Grapalat" w:cs="Sylfaen"/>
          <w:sz w:val="20"/>
          <w:szCs w:val="20"/>
        </w:rPr>
        <w:t xml:space="preserve">далее </w:t>
      </w:r>
      <w:r w:rsidRPr="00E6597C">
        <w:rPr>
          <w:rFonts w:ascii="GHEA Grapalat" w:hAnsi="GHEA Grapalat"/>
          <w:sz w:val="20"/>
          <w:szCs w:val="20"/>
          <w:lang w:val="af-ZA"/>
        </w:rPr>
        <w:t xml:space="preserve">: </w:t>
      </w:r>
      <w:r w:rsidRPr="00E6597C">
        <w:rPr>
          <w:rFonts w:ascii="GHEA Grapalat" w:hAnsi="GHEA Grapalat" w:cs="Sylfaen"/>
          <w:sz w:val="20"/>
          <w:szCs w:val="20"/>
        </w:rPr>
        <w:t xml:space="preserve">агент </w:t>
      </w:r>
      <w:r w:rsidRPr="00E6597C">
        <w:rPr>
          <w:rFonts w:ascii="GHEA Grapalat" w:hAnsi="GHEA Grapalat"/>
          <w:sz w:val="20"/>
          <w:szCs w:val="20"/>
          <w:lang w:val="af-ZA"/>
        </w:rPr>
        <w:t xml:space="preserve">). </w:t>
      </w:r>
      <w:r w:rsidRPr="00E6597C">
        <w:rPr>
          <w:rFonts w:ascii="GHEA Grapalat" w:hAnsi="GHEA Grapalat" w:cs="Sylfaen"/>
          <w:sz w:val="20"/>
          <w:szCs w:val="20"/>
        </w:rPr>
        <w:t>Если:</w:t>
      </w:r>
      <w:r w:rsidRPr="00E6597C">
        <w:rPr>
          <w:rFonts w:ascii="GHEA Grapalat" w:hAnsi="GHEA Grapalat"/>
          <w:sz w:val="20"/>
          <w:szCs w:val="20"/>
          <w:lang w:val="af-ZA"/>
        </w:rPr>
        <w:t xml:space="preserve"> </w:t>
      </w:r>
      <w:r w:rsidRPr="00E6597C">
        <w:rPr>
          <w:rFonts w:ascii="GHEA Grapalat" w:hAnsi="GHEA Grapalat" w:cs="Sylfaen"/>
          <w:sz w:val="20"/>
          <w:szCs w:val="20"/>
        </w:rPr>
        <w:t>приложение</w:t>
      </w:r>
      <w:r w:rsidRPr="00E6597C">
        <w:rPr>
          <w:rFonts w:ascii="GHEA Grapalat" w:hAnsi="GHEA Grapalat"/>
          <w:sz w:val="20"/>
          <w:szCs w:val="20"/>
          <w:lang w:val="af-ZA"/>
        </w:rPr>
        <w:t xml:space="preserve"> </w:t>
      </w:r>
      <w:r w:rsidRPr="00E6597C">
        <w:rPr>
          <w:rFonts w:ascii="GHEA Grapalat" w:hAnsi="GHEA Grapalat" w:cs="Sylfaen"/>
          <w:sz w:val="20"/>
          <w:szCs w:val="20"/>
        </w:rPr>
        <w:t>подарок</w:t>
      </w:r>
      <w:r w:rsidRPr="00E6597C">
        <w:rPr>
          <w:rFonts w:ascii="GHEA Grapalat" w:hAnsi="GHEA Grapalat"/>
          <w:sz w:val="20"/>
          <w:szCs w:val="20"/>
          <w:lang w:val="af-ZA"/>
        </w:rPr>
        <w:t xml:space="preserve"> </w:t>
      </w:r>
      <w:r w:rsidRPr="00E6597C">
        <w:rPr>
          <w:rFonts w:ascii="GHEA Grapalat" w:hAnsi="GHEA Grapalat" w:cs="Sylfaen"/>
          <w:sz w:val="20"/>
          <w:szCs w:val="20"/>
        </w:rPr>
        <w:t>является</w:t>
      </w:r>
      <w:r w:rsidRPr="00E6597C">
        <w:rPr>
          <w:rFonts w:ascii="GHEA Grapalat" w:hAnsi="GHEA Grapalat"/>
          <w:sz w:val="20"/>
          <w:szCs w:val="20"/>
          <w:lang w:val="af-ZA"/>
        </w:rPr>
        <w:t xml:space="preserve"> </w:t>
      </w:r>
      <w:r w:rsidRPr="00E6597C">
        <w:rPr>
          <w:rFonts w:ascii="GHEA Grapalat" w:hAnsi="GHEA Grapalat" w:cs="Sylfaen"/>
          <w:sz w:val="20"/>
          <w:szCs w:val="20"/>
        </w:rPr>
        <w:t xml:space="preserve">агент </w:t>
      </w:r>
      <w:r w:rsidRPr="00E6597C">
        <w:rPr>
          <w:rFonts w:ascii="GHEA Grapalat" w:hAnsi="GHEA Grapalat"/>
          <w:sz w:val="20"/>
          <w:szCs w:val="20"/>
          <w:lang w:val="af-ZA"/>
        </w:rPr>
        <w:t xml:space="preserve">тогда </w:t>
      </w:r>
      <w:r w:rsidRPr="00E6597C">
        <w:rPr>
          <w:rFonts w:ascii="GHEA Grapalat" w:hAnsi="GHEA Grapalat" w:cs="Sylfaen"/>
          <w:sz w:val="20"/>
          <w:szCs w:val="20"/>
        </w:rPr>
        <w:t>по заявке</w:t>
      </w:r>
      <w:r w:rsidRPr="00E6597C">
        <w:rPr>
          <w:rFonts w:ascii="GHEA Grapalat" w:hAnsi="GHEA Grapalat"/>
          <w:sz w:val="20"/>
          <w:szCs w:val="20"/>
          <w:lang w:val="af-ZA"/>
        </w:rPr>
        <w:t xml:space="preserve"> </w:t>
      </w:r>
      <w:r w:rsidRPr="00E6597C">
        <w:rPr>
          <w:rFonts w:ascii="GHEA Grapalat" w:hAnsi="GHEA Grapalat" w:cs="Sylfaen"/>
          <w:sz w:val="20"/>
          <w:szCs w:val="20"/>
        </w:rPr>
        <w:t>представлен</w:t>
      </w:r>
      <w:r w:rsidRPr="00E6597C">
        <w:rPr>
          <w:rFonts w:ascii="GHEA Grapalat" w:hAnsi="GHEA Grapalat"/>
          <w:sz w:val="20"/>
          <w:szCs w:val="20"/>
          <w:lang w:val="af-ZA"/>
        </w:rPr>
        <w:t xml:space="preserve"> </w:t>
      </w:r>
      <w:r w:rsidRPr="00E6597C">
        <w:rPr>
          <w:rFonts w:ascii="GHEA Grapalat" w:hAnsi="GHEA Grapalat" w:cs="Sylfaen"/>
          <w:sz w:val="20"/>
          <w:szCs w:val="20"/>
        </w:rPr>
        <w:t>является</w:t>
      </w:r>
      <w:r w:rsidRPr="00E6597C">
        <w:rPr>
          <w:rFonts w:ascii="GHEA Grapalat" w:hAnsi="GHEA Grapalat"/>
          <w:sz w:val="20"/>
          <w:szCs w:val="20"/>
          <w:lang w:val="af-ZA"/>
        </w:rPr>
        <w:t xml:space="preserve"> </w:t>
      </w:r>
      <w:r w:rsidRPr="00E6597C">
        <w:rPr>
          <w:rFonts w:ascii="GHEA Grapalat" w:hAnsi="GHEA Grapalat" w:cs="Sylfaen"/>
          <w:sz w:val="20"/>
          <w:szCs w:val="20"/>
        </w:rPr>
        <w:t>последний</w:t>
      </w:r>
      <w:r w:rsidRPr="00E6597C">
        <w:rPr>
          <w:rFonts w:ascii="GHEA Grapalat" w:hAnsi="GHEA Grapalat"/>
          <w:sz w:val="20"/>
          <w:szCs w:val="20"/>
          <w:lang w:val="af-ZA"/>
        </w:rPr>
        <w:t xml:space="preserve"> </w:t>
      </w:r>
      <w:r w:rsidRPr="00E6597C">
        <w:rPr>
          <w:rFonts w:ascii="GHEA Grapalat" w:hAnsi="GHEA Grapalat" w:cs="Sylfaen"/>
          <w:sz w:val="20"/>
          <w:szCs w:val="20"/>
        </w:rPr>
        <w:t>что</w:t>
      </w:r>
      <w:r w:rsidRPr="00E6597C">
        <w:rPr>
          <w:rFonts w:ascii="GHEA Grapalat" w:hAnsi="GHEA Grapalat"/>
          <w:sz w:val="20"/>
          <w:szCs w:val="20"/>
          <w:lang w:val="af-ZA"/>
        </w:rPr>
        <w:t xml:space="preserve"> </w:t>
      </w:r>
      <w:r w:rsidRPr="00E6597C">
        <w:rPr>
          <w:rFonts w:ascii="GHEA Grapalat" w:hAnsi="GHEA Grapalat" w:cs="Sylfaen"/>
          <w:sz w:val="20"/>
          <w:szCs w:val="20"/>
        </w:rPr>
        <w:t>власть</w:t>
      </w:r>
      <w:r w:rsidRPr="00E6597C">
        <w:rPr>
          <w:rFonts w:ascii="GHEA Grapalat" w:hAnsi="GHEA Grapalat"/>
          <w:sz w:val="20"/>
          <w:szCs w:val="20"/>
          <w:lang w:val="af-ZA"/>
        </w:rPr>
        <w:t xml:space="preserve"> </w:t>
      </w:r>
      <w:r w:rsidRPr="00E6597C">
        <w:rPr>
          <w:rFonts w:ascii="GHEA Grapalat" w:hAnsi="GHEA Grapalat" w:cs="Sylfaen"/>
          <w:sz w:val="20"/>
          <w:szCs w:val="20"/>
        </w:rPr>
        <w:t>сдержанный</w:t>
      </w:r>
      <w:r w:rsidRPr="00E6597C">
        <w:rPr>
          <w:rFonts w:ascii="GHEA Grapalat" w:hAnsi="GHEA Grapalat"/>
          <w:sz w:val="20"/>
          <w:szCs w:val="20"/>
          <w:lang w:val="af-ZA"/>
        </w:rPr>
        <w:t xml:space="preserve"> </w:t>
      </w:r>
      <w:r w:rsidRPr="00E6597C">
        <w:rPr>
          <w:rFonts w:ascii="GHEA Grapalat" w:hAnsi="GHEA Grapalat" w:cs="Sylfaen"/>
          <w:sz w:val="20"/>
          <w:szCs w:val="20"/>
        </w:rPr>
        <w:t>быть</w:t>
      </w:r>
      <w:r w:rsidRPr="00E6597C">
        <w:rPr>
          <w:rFonts w:ascii="GHEA Grapalat" w:hAnsi="GHEA Grapalat"/>
          <w:sz w:val="20"/>
          <w:szCs w:val="20"/>
          <w:lang w:val="af-ZA"/>
        </w:rPr>
        <w:t xml:space="preserve"> </w:t>
      </w:r>
      <w:r w:rsidRPr="00E6597C">
        <w:rPr>
          <w:rFonts w:ascii="GHEA Grapalat" w:hAnsi="GHEA Grapalat" w:cs="Sylfaen"/>
          <w:sz w:val="20"/>
          <w:szCs w:val="20"/>
        </w:rPr>
        <w:t>о</w:t>
      </w:r>
      <w:r w:rsidRPr="00E6597C">
        <w:rPr>
          <w:rFonts w:ascii="GHEA Grapalat" w:hAnsi="GHEA Grapalat" w:cs="Sylfaen"/>
          <w:sz w:val="20"/>
          <w:szCs w:val="20"/>
          <w:lang w:val="af-ZA"/>
        </w:rPr>
        <w:t xml:space="preserve"> </w:t>
      </w:r>
      <w:r w:rsidRPr="00E6597C">
        <w:rPr>
          <w:rFonts w:ascii="GHEA Grapalat" w:hAnsi="GHEA Grapalat" w:cs="Sylfaen"/>
          <w:sz w:val="20"/>
          <w:szCs w:val="20"/>
        </w:rPr>
        <w:t>документ</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Здесь</w:t>
      </w:r>
      <w:r w:rsidRPr="00E6597C">
        <w:rPr>
          <w:rFonts w:ascii="GHEA Grapalat" w:hAnsi="GHEA Grapalat"/>
          <w:sz w:val="20"/>
          <w:szCs w:val="20"/>
          <w:lang w:val="af-ZA"/>
        </w:rPr>
        <w:t xml:space="preserve"> </w:t>
      </w:r>
      <w:r w:rsidRPr="00E6597C">
        <w:rPr>
          <w:rFonts w:ascii="GHEA Grapalat" w:hAnsi="GHEA Grapalat"/>
          <w:sz w:val="20"/>
          <w:szCs w:val="20"/>
        </w:rPr>
        <w:t xml:space="preserve">в пункте </w:t>
      </w:r>
      <w:r w:rsidRPr="00E6597C">
        <w:rPr>
          <w:rFonts w:ascii="GHEA Grapalat" w:hAnsi="GHEA Grapalat"/>
          <w:sz w:val="20"/>
          <w:szCs w:val="20"/>
          <w:lang w:val="af-ZA"/>
        </w:rPr>
        <w:t xml:space="preserve">3.1 </w:t>
      </w:r>
      <w:r w:rsidRPr="00E6597C">
        <w:rPr>
          <w:rFonts w:ascii="GHEA Grapalat" w:hAnsi="GHEA Grapalat"/>
          <w:sz w:val="20"/>
          <w:szCs w:val="20"/>
        </w:rPr>
        <w:t>инструкции</w:t>
      </w:r>
      <w:r w:rsidRPr="00E6597C">
        <w:rPr>
          <w:rFonts w:ascii="GHEA Grapalat" w:hAnsi="GHEA Grapalat"/>
          <w:sz w:val="20"/>
          <w:szCs w:val="20"/>
          <w:lang w:val="af-ZA"/>
        </w:rPr>
        <w:t xml:space="preserve"> </w:t>
      </w:r>
      <w:r w:rsidRPr="00E6597C">
        <w:rPr>
          <w:rFonts w:ascii="GHEA Grapalat" w:hAnsi="GHEA Grapalat" w:cs="Sylfaen"/>
          <w:sz w:val="20"/>
          <w:szCs w:val="20"/>
        </w:rPr>
        <w:t>указанный</w:t>
      </w:r>
      <w:r w:rsidRPr="00E6597C">
        <w:rPr>
          <w:rFonts w:ascii="GHEA Grapalat" w:hAnsi="GHEA Grapalat"/>
          <w:sz w:val="20"/>
          <w:szCs w:val="20"/>
          <w:lang w:val="af-ZA"/>
        </w:rPr>
        <w:t xml:space="preserve"> </w:t>
      </w:r>
      <w:r w:rsidRPr="00E6597C">
        <w:rPr>
          <w:rFonts w:ascii="GHEA Grapalat" w:hAnsi="GHEA Grapalat" w:cs="Sylfaen"/>
          <w:sz w:val="20"/>
          <w:szCs w:val="20"/>
        </w:rPr>
        <w:t>конверт</w:t>
      </w:r>
      <w:r w:rsidRPr="00E6597C">
        <w:rPr>
          <w:rFonts w:ascii="GHEA Grapalat" w:hAnsi="GHEA Grapalat"/>
          <w:sz w:val="20"/>
          <w:szCs w:val="20"/>
          <w:lang w:val="af-ZA"/>
        </w:rPr>
        <w:t xml:space="preserve"> </w:t>
      </w:r>
      <w:r w:rsidRPr="00E6597C">
        <w:rPr>
          <w:rFonts w:ascii="GHEA Grapalat" w:hAnsi="GHEA Grapalat" w:cs="Sylfaen"/>
          <w:sz w:val="20"/>
          <w:szCs w:val="20"/>
        </w:rPr>
        <w:t>на</w:t>
      </w:r>
      <w:r w:rsidRPr="00E6597C">
        <w:rPr>
          <w:rFonts w:ascii="GHEA Grapalat" w:hAnsi="GHEA Grapalat"/>
          <w:sz w:val="20"/>
          <w:szCs w:val="20"/>
          <w:lang w:val="af-ZA"/>
        </w:rPr>
        <w:t xml:space="preserve"> </w:t>
      </w:r>
      <w:r w:rsidRPr="00E6597C">
        <w:rPr>
          <w:rFonts w:ascii="GHEA Grapalat" w:hAnsi="GHEA Grapalat" w:cs="Sylfaen"/>
          <w:sz w:val="20"/>
          <w:szCs w:val="20"/>
        </w:rPr>
        <w:t>приложение</w:t>
      </w:r>
      <w:r w:rsidRPr="00E6597C">
        <w:rPr>
          <w:rFonts w:ascii="GHEA Grapalat" w:hAnsi="GHEA Grapalat"/>
          <w:sz w:val="20"/>
          <w:szCs w:val="20"/>
          <w:lang w:val="af-ZA"/>
        </w:rPr>
        <w:t xml:space="preserve"> </w:t>
      </w:r>
      <w:r w:rsidRPr="00E6597C">
        <w:rPr>
          <w:rFonts w:ascii="GHEA Grapalat" w:hAnsi="GHEA Grapalat" w:cs="Sylfaen"/>
          <w:sz w:val="20"/>
          <w:szCs w:val="20"/>
        </w:rPr>
        <w:t>сделать</w:t>
      </w:r>
      <w:r w:rsidRPr="00E6597C">
        <w:rPr>
          <w:rFonts w:ascii="GHEA Grapalat" w:hAnsi="GHEA Grapalat"/>
          <w:sz w:val="20"/>
          <w:szCs w:val="20"/>
          <w:lang w:val="af-ZA"/>
        </w:rPr>
        <w:t xml:space="preserve"> </w:t>
      </w:r>
      <w:r w:rsidRPr="00E6597C">
        <w:rPr>
          <w:rFonts w:ascii="GHEA Grapalat" w:hAnsi="GHEA Grapalat" w:cs="Sylfaen"/>
          <w:sz w:val="20"/>
          <w:szCs w:val="20"/>
        </w:rPr>
        <w:t>на языке</w:t>
      </w:r>
      <w:r w:rsidRPr="00E6597C">
        <w:rPr>
          <w:rFonts w:ascii="GHEA Grapalat" w:hAnsi="GHEA Grapalat"/>
          <w:sz w:val="20"/>
          <w:szCs w:val="20"/>
          <w:lang w:val="af-ZA"/>
        </w:rPr>
        <w:t xml:space="preserve"> </w:t>
      </w:r>
      <w:r w:rsidRPr="00E6597C">
        <w:rPr>
          <w:rFonts w:ascii="GHEA Grapalat" w:hAnsi="GHEA Grapalat" w:cs="Sylfaen"/>
          <w:sz w:val="20"/>
          <w:szCs w:val="20"/>
        </w:rPr>
        <w:t>отмеченный</w:t>
      </w:r>
      <w:r w:rsidRPr="00E6597C">
        <w:rPr>
          <w:rFonts w:ascii="GHEA Grapalat" w:hAnsi="GHEA Grapalat"/>
          <w:sz w:val="20"/>
          <w:szCs w:val="20"/>
          <w:lang w:val="af-ZA"/>
        </w:rPr>
        <w:t xml:space="preserve"> </w:t>
      </w:r>
      <w:r w:rsidRPr="00E6597C">
        <w:rPr>
          <w:rFonts w:ascii="GHEA Grapalat" w:hAnsi="GHEA Grapalat" w:cs="Sylfaen"/>
          <w:sz w:val="20"/>
          <w:szCs w:val="20"/>
        </w:rPr>
        <w:t xml:space="preserve">являются </w:t>
      </w:r>
      <w:r w:rsidRPr="00E6597C">
        <w:rPr>
          <w:rFonts w:ascii="GHEA Grapalat" w:hAnsi="GHEA Grapalat"/>
          <w:sz w:val="20"/>
          <w:szCs w:val="20"/>
          <w:lang w:val="af-ZA"/>
        </w:rPr>
        <w:t>:</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cs="Sylfaen"/>
          <w:sz w:val="20"/>
          <w:szCs w:val="20"/>
        </w:rPr>
        <w:t xml:space="preserve">1 </w:t>
      </w:r>
      <w:r w:rsidRPr="00E6597C">
        <w:rPr>
          <w:rFonts w:ascii="GHEA Grapalat" w:hAnsi="GHEA Grapalat"/>
          <w:sz w:val="20"/>
          <w:szCs w:val="20"/>
          <w:lang w:val="af-ZA"/>
        </w:rPr>
        <w:t xml:space="preserve">) </w:t>
      </w:r>
      <w:r w:rsidRPr="00E6597C">
        <w:rPr>
          <w:rFonts w:ascii="GHEA Grapalat" w:hAnsi="GHEA Grapalat"/>
          <w:sz w:val="20"/>
          <w:szCs w:val="20"/>
        </w:rPr>
        <w:t>работодателю</w:t>
      </w:r>
      <w:r w:rsidRPr="00E6597C">
        <w:rPr>
          <w:rFonts w:ascii="GHEA Grapalat" w:hAnsi="GHEA Grapalat"/>
          <w:sz w:val="20"/>
          <w:szCs w:val="20"/>
          <w:lang w:val="af-ZA"/>
        </w:rPr>
        <w:t xml:space="preserve"> </w:t>
      </w:r>
      <w:r w:rsidRPr="00E6597C">
        <w:rPr>
          <w:rFonts w:ascii="GHEA Grapalat" w:hAnsi="GHEA Grapalat" w:cs="Sylfaen"/>
          <w:sz w:val="20"/>
          <w:szCs w:val="20"/>
        </w:rPr>
        <w:t>имя:</w:t>
      </w:r>
      <w:r w:rsidRPr="00E6597C">
        <w:rPr>
          <w:rFonts w:ascii="GHEA Grapalat" w:hAnsi="GHEA Grapalat"/>
          <w:sz w:val="20"/>
          <w:szCs w:val="20"/>
          <w:lang w:val="af-ZA"/>
        </w:rPr>
        <w:t xml:space="preserve"> </w:t>
      </w:r>
      <w:r w:rsidRPr="00E6597C">
        <w:rPr>
          <w:rFonts w:ascii="GHEA Grapalat" w:hAnsi="GHEA Grapalat" w:cs="Sylfaen"/>
          <w:sz w:val="20"/>
          <w:szCs w:val="20"/>
        </w:rPr>
        <w:t>и:</w:t>
      </w:r>
      <w:r w:rsidRPr="00E6597C">
        <w:rPr>
          <w:rFonts w:ascii="GHEA Grapalat" w:hAnsi="GHEA Grapalat"/>
          <w:sz w:val="20"/>
          <w:szCs w:val="20"/>
          <w:lang w:val="af-ZA"/>
        </w:rPr>
        <w:t xml:space="preserve"> </w:t>
      </w:r>
      <w:r w:rsidRPr="00E6597C">
        <w:rPr>
          <w:rFonts w:ascii="GHEA Grapalat" w:hAnsi="GHEA Grapalat" w:cs="Sylfaen"/>
          <w:sz w:val="20"/>
          <w:szCs w:val="20"/>
        </w:rPr>
        <w:t>приложения</w:t>
      </w:r>
      <w:r w:rsidRPr="00E6597C">
        <w:rPr>
          <w:rFonts w:ascii="GHEA Grapalat" w:hAnsi="GHEA Grapalat"/>
          <w:sz w:val="20"/>
          <w:szCs w:val="20"/>
          <w:lang w:val="af-ZA"/>
        </w:rPr>
        <w:t xml:space="preserve"> </w:t>
      </w:r>
      <w:r w:rsidRPr="00E6597C">
        <w:rPr>
          <w:rFonts w:ascii="GHEA Grapalat" w:hAnsi="GHEA Grapalat" w:cs="Sylfaen"/>
          <w:sz w:val="20"/>
          <w:szCs w:val="20"/>
        </w:rPr>
        <w:t>презентация</w:t>
      </w:r>
      <w:r w:rsidRPr="00E6597C">
        <w:rPr>
          <w:rFonts w:ascii="GHEA Grapalat" w:hAnsi="GHEA Grapalat"/>
          <w:sz w:val="20"/>
          <w:szCs w:val="20"/>
          <w:lang w:val="af-ZA"/>
        </w:rPr>
        <w:t xml:space="preserve"> </w:t>
      </w:r>
      <w:r w:rsidRPr="00E6597C">
        <w:rPr>
          <w:rFonts w:ascii="GHEA Grapalat" w:hAnsi="GHEA Grapalat" w:cs="Sylfaen"/>
          <w:sz w:val="20"/>
          <w:szCs w:val="20"/>
        </w:rPr>
        <w:t xml:space="preserve">место </w:t>
      </w:r>
      <w:r w:rsidRPr="00E6597C">
        <w:rPr>
          <w:rFonts w:ascii="GHEA Grapalat" w:hAnsi="GHEA Grapalat"/>
          <w:sz w:val="20"/>
          <w:szCs w:val="20"/>
          <w:lang w:val="af-ZA"/>
        </w:rPr>
        <w:t xml:space="preserve">( </w:t>
      </w:r>
      <w:r w:rsidRPr="00E6597C">
        <w:rPr>
          <w:rFonts w:ascii="GHEA Grapalat" w:hAnsi="GHEA Grapalat" w:cs="Sylfaen"/>
          <w:sz w:val="20"/>
          <w:szCs w:val="20"/>
        </w:rPr>
        <w:t xml:space="preserve">адрес </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процедуры</w:t>
      </w:r>
      <w:r w:rsidRPr="00E6597C">
        <w:rPr>
          <w:rFonts w:ascii="GHEA Grapalat" w:hAnsi="GHEA Grapalat" w:cs="Sylfaen"/>
          <w:sz w:val="20"/>
          <w:szCs w:val="20"/>
          <w:lang w:val="af-ZA"/>
        </w:rPr>
        <w:t xml:space="preserve"> </w:t>
      </w:r>
      <w:r w:rsidRPr="00E6597C">
        <w:rPr>
          <w:rFonts w:ascii="GHEA Grapalat" w:hAnsi="GHEA Grapalat" w:cs="Sylfaen"/>
          <w:sz w:val="20"/>
          <w:szCs w:val="20"/>
        </w:rPr>
        <w:t xml:space="preserve">код </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lastRenderedPageBreak/>
        <w:t xml:space="preserve">3) « </w:t>
      </w:r>
      <w:r w:rsidRPr="00E6597C">
        <w:rPr>
          <w:rFonts w:ascii="GHEA Grapalat" w:hAnsi="GHEA Grapalat" w:cs="Sylfaen"/>
          <w:sz w:val="20"/>
          <w:szCs w:val="20"/>
        </w:rPr>
        <w:t>Не открывать.</w:t>
      </w:r>
      <w:r w:rsidRPr="00E6597C">
        <w:rPr>
          <w:rFonts w:ascii="GHEA Grapalat" w:hAnsi="GHEA Grapalat"/>
          <w:sz w:val="20"/>
          <w:szCs w:val="20"/>
          <w:lang w:val="af-ZA"/>
        </w:rPr>
        <w:t xml:space="preserve"> </w:t>
      </w:r>
      <w:r w:rsidRPr="00E6597C">
        <w:rPr>
          <w:rFonts w:ascii="GHEA Grapalat" w:hAnsi="GHEA Grapalat" w:cs="Sylfaen"/>
          <w:sz w:val="20"/>
          <w:szCs w:val="20"/>
        </w:rPr>
        <w:t>до</w:t>
      </w:r>
      <w:r w:rsidRPr="00E6597C">
        <w:rPr>
          <w:rFonts w:ascii="GHEA Grapalat" w:hAnsi="GHEA Grapalat"/>
          <w:sz w:val="20"/>
          <w:szCs w:val="20"/>
          <w:lang w:val="af-ZA"/>
        </w:rPr>
        <w:t xml:space="preserve"> </w:t>
      </w:r>
      <w:r w:rsidRPr="00E6597C">
        <w:rPr>
          <w:rFonts w:ascii="GHEA Grapalat" w:hAnsi="GHEA Grapalat" w:cs="Sylfaen"/>
          <w:sz w:val="20"/>
          <w:szCs w:val="20"/>
        </w:rPr>
        <w:t>приложения</w:t>
      </w:r>
      <w:r w:rsidRPr="00E6597C">
        <w:rPr>
          <w:rFonts w:ascii="GHEA Grapalat" w:hAnsi="GHEA Grapalat"/>
          <w:sz w:val="20"/>
          <w:szCs w:val="20"/>
          <w:lang w:val="af-ZA"/>
        </w:rPr>
        <w:t xml:space="preserve"> </w:t>
      </w:r>
      <w:r w:rsidRPr="00E6597C">
        <w:rPr>
          <w:rFonts w:ascii="GHEA Grapalat" w:hAnsi="GHEA Grapalat" w:cs="Sylfaen"/>
          <w:sz w:val="20"/>
          <w:szCs w:val="20"/>
        </w:rPr>
        <w:t>открытие</w:t>
      </w:r>
      <w:r w:rsidRPr="00E6597C">
        <w:rPr>
          <w:rFonts w:ascii="GHEA Grapalat" w:hAnsi="GHEA Grapalat"/>
          <w:sz w:val="20"/>
          <w:szCs w:val="20"/>
          <w:lang w:val="af-ZA"/>
        </w:rPr>
        <w:t xml:space="preserve"> </w:t>
      </w:r>
      <w:r w:rsidRPr="00E6597C">
        <w:rPr>
          <w:rFonts w:ascii="GHEA Grapalat" w:hAnsi="GHEA Grapalat" w:cs="Sylfaen"/>
          <w:sz w:val="20"/>
          <w:szCs w:val="20"/>
        </w:rPr>
        <w:t xml:space="preserve">слова « сессия </w:t>
      </w:r>
      <w:r w:rsidRPr="00E6597C">
        <w:rPr>
          <w:rFonts w:ascii="GHEA Grapalat" w:hAnsi="GHEA Grapalat"/>
          <w:sz w:val="20"/>
          <w:szCs w:val="20"/>
          <w:lang w:val="af-ZA"/>
        </w:rPr>
        <w:t>» .</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cs="Sylfaen"/>
          <w:sz w:val="20"/>
          <w:szCs w:val="20"/>
        </w:rPr>
        <w:t xml:space="preserve">4 </w:t>
      </w:r>
      <w:r w:rsidRPr="00E6597C">
        <w:rPr>
          <w:rFonts w:ascii="GHEA Grapalat" w:hAnsi="GHEA Grapalat"/>
          <w:sz w:val="20"/>
          <w:szCs w:val="20"/>
          <w:lang w:val="af-ZA"/>
        </w:rPr>
        <w:t xml:space="preserve">) </w:t>
      </w:r>
      <w:r w:rsidRPr="00E6597C">
        <w:rPr>
          <w:rFonts w:ascii="GHEA Grapalat" w:hAnsi="GHEA Grapalat"/>
          <w:sz w:val="20"/>
          <w:szCs w:val="20"/>
        </w:rPr>
        <w:t>участник</w:t>
      </w:r>
      <w:r w:rsidRPr="00E6597C">
        <w:rPr>
          <w:rFonts w:ascii="GHEA Grapalat" w:hAnsi="GHEA Grapalat"/>
          <w:sz w:val="20"/>
          <w:szCs w:val="20"/>
          <w:lang w:val="af-ZA"/>
        </w:rPr>
        <w:t xml:space="preserve"> </w:t>
      </w:r>
      <w:r w:rsidRPr="00E6597C">
        <w:rPr>
          <w:rFonts w:ascii="GHEA Grapalat" w:hAnsi="GHEA Grapalat" w:cs="Sylfaen"/>
          <w:sz w:val="20"/>
          <w:szCs w:val="20"/>
        </w:rPr>
        <w:t xml:space="preserve">имя </w:t>
      </w:r>
      <w:r w:rsidRPr="00E6597C">
        <w:rPr>
          <w:rFonts w:ascii="GHEA Grapalat" w:hAnsi="GHEA Grapalat"/>
          <w:sz w:val="20"/>
          <w:szCs w:val="20"/>
          <w:lang w:val="af-ZA"/>
        </w:rPr>
        <w:t xml:space="preserve">( </w:t>
      </w:r>
      <w:r w:rsidRPr="00E6597C">
        <w:rPr>
          <w:rFonts w:ascii="GHEA Grapalat" w:hAnsi="GHEA Grapalat" w:cs="Sylfaen"/>
          <w:sz w:val="20"/>
          <w:szCs w:val="20"/>
        </w:rPr>
        <w:t xml:space="preserve">имя </w:t>
      </w:r>
      <w:r w:rsidRPr="00E6597C">
        <w:rPr>
          <w:rFonts w:ascii="GHEA Grapalat" w:hAnsi="GHEA Grapalat"/>
          <w:sz w:val="20"/>
          <w:szCs w:val="20"/>
          <w:lang w:val="af-ZA"/>
        </w:rPr>
        <w:t xml:space="preserve">), </w:t>
      </w:r>
      <w:r w:rsidRPr="00E6597C">
        <w:rPr>
          <w:rFonts w:ascii="GHEA Grapalat" w:hAnsi="GHEA Grapalat" w:cs="Sylfaen"/>
          <w:sz w:val="20"/>
          <w:szCs w:val="20"/>
        </w:rPr>
        <w:t>местонахождение</w:t>
      </w:r>
      <w:r w:rsidRPr="00E6597C">
        <w:rPr>
          <w:rFonts w:ascii="GHEA Grapalat" w:hAnsi="GHEA Grapalat"/>
          <w:sz w:val="20"/>
          <w:szCs w:val="20"/>
          <w:lang w:val="af-ZA"/>
        </w:rPr>
        <w:t xml:space="preserve"> </w:t>
      </w:r>
      <w:r w:rsidRPr="00E6597C">
        <w:rPr>
          <w:rFonts w:ascii="GHEA Grapalat" w:hAnsi="GHEA Grapalat" w:cs="Sylfaen"/>
          <w:sz w:val="20"/>
          <w:szCs w:val="20"/>
        </w:rPr>
        <w:t>место</w:t>
      </w:r>
      <w:r w:rsidRPr="00E6597C">
        <w:rPr>
          <w:rFonts w:ascii="GHEA Grapalat" w:hAnsi="GHEA Grapalat"/>
          <w:sz w:val="20"/>
          <w:szCs w:val="20"/>
          <w:lang w:val="af-ZA"/>
        </w:rPr>
        <w:t xml:space="preserve"> </w:t>
      </w:r>
      <w:r w:rsidRPr="00E6597C">
        <w:rPr>
          <w:rFonts w:ascii="GHEA Grapalat" w:hAnsi="GHEA Grapalat" w:cs="Sylfaen"/>
          <w:sz w:val="20"/>
          <w:szCs w:val="20"/>
        </w:rPr>
        <w:t>и:</w:t>
      </w:r>
      <w:r w:rsidRPr="00E6597C">
        <w:rPr>
          <w:rFonts w:ascii="GHEA Grapalat" w:hAnsi="GHEA Grapalat"/>
          <w:sz w:val="20"/>
          <w:szCs w:val="20"/>
          <w:lang w:val="af-ZA"/>
        </w:rPr>
        <w:t xml:space="preserve"> </w:t>
      </w:r>
      <w:r w:rsidRPr="00E6597C">
        <w:rPr>
          <w:rFonts w:ascii="GHEA Grapalat" w:hAnsi="GHEA Grapalat" w:cs="Sylfaen"/>
          <w:sz w:val="20"/>
          <w:szCs w:val="20"/>
        </w:rPr>
        <w:t xml:space="preserve">номер телефона </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Здесь</w:t>
      </w:r>
      <w:r w:rsidRPr="00E6597C">
        <w:rPr>
          <w:rFonts w:ascii="GHEA Grapalat" w:hAnsi="GHEA Grapalat" w:cs="Sylfaen"/>
          <w:sz w:val="20"/>
          <w:szCs w:val="20"/>
          <w:lang w:val="af-ZA"/>
        </w:rPr>
        <w:t xml:space="preserve"> </w:t>
      </w:r>
      <w:r w:rsidRPr="00E6597C">
        <w:rPr>
          <w:rFonts w:ascii="GHEA Grapalat" w:hAnsi="GHEA Grapalat" w:cs="Sylfaen"/>
          <w:sz w:val="20"/>
          <w:szCs w:val="20"/>
        </w:rPr>
        <w:t xml:space="preserve">пункты </w:t>
      </w:r>
      <w:r w:rsidRPr="00E6597C">
        <w:rPr>
          <w:rFonts w:ascii="GHEA Grapalat" w:hAnsi="GHEA Grapalat" w:cs="Sylfaen"/>
          <w:sz w:val="20"/>
          <w:szCs w:val="20"/>
          <w:lang w:val="af-ZA"/>
        </w:rPr>
        <w:t xml:space="preserve">3.1 </w:t>
      </w:r>
      <w:r w:rsidRPr="00E6597C">
        <w:rPr>
          <w:rFonts w:ascii="GHEA Grapalat" w:hAnsi="GHEA Grapalat" w:cs="Sylfaen"/>
          <w:sz w:val="20"/>
          <w:szCs w:val="20"/>
        </w:rPr>
        <w:t xml:space="preserve">и </w:t>
      </w:r>
      <w:r w:rsidRPr="00E6597C">
        <w:rPr>
          <w:rFonts w:ascii="GHEA Grapalat" w:hAnsi="GHEA Grapalat" w:cs="Sylfaen"/>
          <w:sz w:val="20"/>
          <w:szCs w:val="20"/>
          <w:lang w:val="af-ZA"/>
        </w:rPr>
        <w:t xml:space="preserve">3.2 </w:t>
      </w:r>
      <w:r w:rsidRPr="00E6597C">
        <w:rPr>
          <w:rFonts w:ascii="GHEA Grapalat" w:hAnsi="GHEA Grapalat" w:cs="Sylfaen"/>
          <w:sz w:val="20"/>
          <w:szCs w:val="20"/>
        </w:rPr>
        <w:t>инструкции</w:t>
      </w:r>
      <w:r w:rsidRPr="00E6597C">
        <w:rPr>
          <w:rFonts w:ascii="GHEA Grapalat" w:hAnsi="GHEA Grapalat" w:cs="Sylfaen"/>
          <w:sz w:val="20"/>
          <w:szCs w:val="20"/>
          <w:lang w:val="af-ZA"/>
        </w:rPr>
        <w:t xml:space="preserve"> </w:t>
      </w:r>
      <w:r w:rsidRPr="00E6597C">
        <w:rPr>
          <w:rFonts w:ascii="GHEA Grapalat" w:hAnsi="GHEA Grapalat" w:cs="Sylfaen"/>
          <w:sz w:val="20"/>
          <w:szCs w:val="20"/>
        </w:rPr>
        <w:t>требования</w:t>
      </w:r>
      <w:r w:rsidRPr="00E6597C">
        <w:rPr>
          <w:rFonts w:ascii="GHEA Grapalat" w:hAnsi="GHEA Grapalat" w:cs="Sylfaen"/>
          <w:sz w:val="20"/>
          <w:szCs w:val="20"/>
          <w:lang w:val="af-ZA"/>
        </w:rPr>
        <w:t xml:space="preserve"> </w:t>
      </w:r>
      <w:r w:rsidRPr="00E6597C">
        <w:rPr>
          <w:rFonts w:ascii="GHEA Grapalat" w:hAnsi="GHEA Grapalat" w:cs="Sylfaen"/>
          <w:sz w:val="20"/>
          <w:szCs w:val="20"/>
        </w:rPr>
        <w:t>несоответствующий</w:t>
      </w:r>
      <w:r w:rsidRPr="00E6597C">
        <w:rPr>
          <w:rFonts w:ascii="GHEA Grapalat" w:hAnsi="GHEA Grapalat" w:cs="Sylfaen"/>
          <w:sz w:val="20"/>
          <w:szCs w:val="20"/>
          <w:lang w:val="af-ZA"/>
        </w:rPr>
        <w:t xml:space="preserve"> </w:t>
      </w:r>
      <w:r w:rsidRPr="00E6597C">
        <w:rPr>
          <w:rFonts w:ascii="GHEA Grapalat" w:hAnsi="GHEA Grapalat" w:cs="Sylfaen"/>
          <w:sz w:val="20"/>
          <w:szCs w:val="20"/>
        </w:rPr>
        <w:t>приложения</w:t>
      </w:r>
      <w:r w:rsidRPr="00E6597C">
        <w:rPr>
          <w:rFonts w:ascii="GHEA Grapalat" w:hAnsi="GHEA Grapalat" w:cs="Sylfaen"/>
          <w:sz w:val="20"/>
          <w:szCs w:val="20"/>
          <w:lang w:val="af-ZA"/>
        </w:rPr>
        <w:t xml:space="preserve">  </w:t>
      </w:r>
      <w:r w:rsidRPr="00E6597C">
        <w:rPr>
          <w:rFonts w:ascii="GHEA Grapalat" w:hAnsi="GHEA Grapalat" w:cs="Sylfaen"/>
          <w:sz w:val="20"/>
          <w:szCs w:val="20"/>
        </w:rPr>
        <w:t>комиссия</w:t>
      </w:r>
      <w:r w:rsidRPr="00E6597C">
        <w:rPr>
          <w:rFonts w:ascii="GHEA Grapalat" w:hAnsi="GHEA Grapalat" w:cs="Sylfaen"/>
          <w:sz w:val="20"/>
          <w:szCs w:val="20"/>
          <w:lang w:val="af-ZA"/>
        </w:rPr>
        <w:t xml:space="preserve"> </w:t>
      </w:r>
      <w:r w:rsidRPr="00E6597C">
        <w:rPr>
          <w:rFonts w:ascii="GHEA Grapalat" w:hAnsi="GHEA Grapalat" w:cs="Sylfaen"/>
          <w:sz w:val="20"/>
          <w:szCs w:val="20"/>
        </w:rPr>
        <w:t>приложения</w:t>
      </w:r>
      <w:r w:rsidRPr="00E6597C">
        <w:rPr>
          <w:rFonts w:ascii="GHEA Grapalat" w:hAnsi="GHEA Grapalat" w:cs="Sylfaen"/>
          <w:sz w:val="20"/>
          <w:szCs w:val="20"/>
          <w:lang w:val="af-ZA"/>
        </w:rPr>
        <w:t xml:space="preserve"> </w:t>
      </w:r>
      <w:r w:rsidRPr="00E6597C">
        <w:rPr>
          <w:rFonts w:ascii="GHEA Grapalat" w:hAnsi="GHEA Grapalat" w:cs="Sylfaen"/>
          <w:sz w:val="20"/>
          <w:szCs w:val="20"/>
        </w:rPr>
        <w:t>открытие</w:t>
      </w:r>
      <w:r w:rsidRPr="00E6597C">
        <w:rPr>
          <w:rFonts w:ascii="GHEA Grapalat" w:hAnsi="GHEA Grapalat" w:cs="Sylfaen"/>
          <w:sz w:val="20"/>
          <w:szCs w:val="20"/>
          <w:lang w:val="af-ZA"/>
        </w:rPr>
        <w:t xml:space="preserve"> </w:t>
      </w:r>
      <w:r w:rsidRPr="00E6597C">
        <w:rPr>
          <w:rFonts w:ascii="GHEA Grapalat" w:hAnsi="GHEA Grapalat" w:cs="Sylfaen"/>
          <w:sz w:val="20"/>
          <w:szCs w:val="20"/>
        </w:rPr>
        <w:t>на сессии</w:t>
      </w:r>
      <w:r w:rsidRPr="00E6597C">
        <w:rPr>
          <w:rFonts w:ascii="GHEA Grapalat" w:hAnsi="GHEA Grapalat" w:cs="Sylfaen"/>
          <w:sz w:val="20"/>
          <w:szCs w:val="20"/>
          <w:lang w:val="af-ZA"/>
        </w:rPr>
        <w:t xml:space="preserve"> </w:t>
      </w:r>
      <w:r w:rsidRPr="00E6597C">
        <w:rPr>
          <w:rFonts w:ascii="GHEA Grapalat" w:hAnsi="GHEA Grapalat" w:cs="Sylfaen"/>
          <w:sz w:val="20"/>
          <w:szCs w:val="20"/>
        </w:rPr>
        <w:t>отказ</w:t>
      </w:r>
      <w:r w:rsidRPr="00E6597C">
        <w:rPr>
          <w:rFonts w:ascii="GHEA Grapalat" w:hAnsi="GHEA Grapalat" w:cs="Sylfaen"/>
          <w:sz w:val="20"/>
          <w:szCs w:val="20"/>
          <w:lang w:val="af-ZA"/>
        </w:rPr>
        <w:t xml:space="preserve"> </w:t>
      </w:r>
      <w:r w:rsidRPr="00E6597C">
        <w:rPr>
          <w:rFonts w:ascii="GHEA Grapalat" w:hAnsi="GHEA Grapalat" w:cs="Sylfaen"/>
          <w:sz w:val="20"/>
          <w:szCs w:val="20"/>
        </w:rPr>
        <w:t>является</w:t>
      </w:r>
      <w:r w:rsidRPr="00E6597C">
        <w:rPr>
          <w:rFonts w:ascii="GHEA Grapalat" w:hAnsi="GHEA Grapalat" w:cs="Sylfaen"/>
          <w:sz w:val="20"/>
          <w:szCs w:val="20"/>
          <w:lang w:val="af-ZA"/>
        </w:rPr>
        <w:t xml:space="preserve"> </w:t>
      </w:r>
      <w:r w:rsidRPr="00E6597C">
        <w:rPr>
          <w:rFonts w:ascii="GHEA Grapalat" w:hAnsi="GHEA Grapalat" w:cs="Sylfaen"/>
          <w:sz w:val="20"/>
          <w:szCs w:val="20"/>
        </w:rPr>
        <w:t>и:</w:t>
      </w:r>
      <w:r w:rsidRPr="00E6597C">
        <w:rPr>
          <w:rFonts w:ascii="GHEA Grapalat" w:hAnsi="GHEA Grapalat" w:cs="Sylfaen"/>
          <w:sz w:val="20"/>
          <w:szCs w:val="20"/>
          <w:lang w:val="af-ZA"/>
        </w:rPr>
        <w:t xml:space="preserve"> </w:t>
      </w:r>
      <w:r w:rsidRPr="00E6597C">
        <w:rPr>
          <w:rFonts w:ascii="GHEA Grapalat" w:hAnsi="GHEA Grapalat" w:cs="Sylfaen"/>
          <w:sz w:val="20"/>
          <w:szCs w:val="20"/>
        </w:rPr>
        <w:t>по идентичности</w:t>
      </w:r>
      <w:r w:rsidRPr="00E6597C">
        <w:rPr>
          <w:rFonts w:ascii="GHEA Grapalat" w:hAnsi="GHEA Grapalat" w:cs="Sylfaen"/>
          <w:sz w:val="20"/>
          <w:szCs w:val="20"/>
          <w:lang w:val="af-ZA"/>
        </w:rPr>
        <w:t xml:space="preserve"> </w:t>
      </w:r>
      <w:r w:rsidRPr="00E6597C">
        <w:rPr>
          <w:rFonts w:ascii="GHEA Grapalat" w:hAnsi="GHEA Grapalat" w:cs="Sylfaen"/>
          <w:sz w:val="20"/>
          <w:szCs w:val="20"/>
        </w:rPr>
        <w:t>возвращаться</w:t>
      </w:r>
      <w:r w:rsidRPr="00E6597C">
        <w:rPr>
          <w:rFonts w:ascii="GHEA Grapalat" w:hAnsi="GHEA Grapalat" w:cs="Sylfaen"/>
          <w:sz w:val="20"/>
          <w:szCs w:val="20"/>
          <w:lang w:val="af-ZA"/>
        </w:rPr>
        <w:t xml:space="preserve"> </w:t>
      </w:r>
      <w:r w:rsidRPr="00E6597C">
        <w:rPr>
          <w:rFonts w:ascii="GHEA Grapalat" w:hAnsi="GHEA Grapalat" w:cs="Sylfaen"/>
          <w:sz w:val="20"/>
          <w:szCs w:val="20"/>
        </w:rPr>
        <w:t xml:space="preserve">ведущему </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1BFCFE5" w14:textId="77777777" w:rsidR="000D7AAF" w:rsidRDefault="000D7AAF" w:rsidP="00EF3662">
      <w:pPr>
        <w:pStyle w:val="norm"/>
        <w:spacing w:line="240" w:lineRule="auto"/>
        <w:ind w:firstLine="284"/>
        <w:jc w:val="right"/>
        <w:rPr>
          <w:rFonts w:ascii="GHEA Grapalat" w:hAnsi="GHEA Grapalat" w:cs="Sylfaen"/>
          <w:b/>
          <w:sz w:val="20"/>
          <w:lang w:val="es-ES"/>
        </w:rPr>
      </w:pPr>
    </w:p>
    <w:p w14:paraId="669789B6" w14:textId="77777777" w:rsidR="000D7AAF" w:rsidRDefault="000D7AAF" w:rsidP="00EF3662">
      <w:pPr>
        <w:pStyle w:val="norm"/>
        <w:spacing w:line="240" w:lineRule="auto"/>
        <w:ind w:firstLine="284"/>
        <w:jc w:val="right"/>
        <w:rPr>
          <w:rFonts w:ascii="GHEA Grapalat" w:hAnsi="GHEA Grapalat" w:cs="Sylfaen"/>
          <w:b/>
          <w:sz w:val="20"/>
          <w:lang w:val="es-ES"/>
        </w:rPr>
      </w:pPr>
    </w:p>
    <w:p w14:paraId="5E8AFF54" w14:textId="77777777" w:rsidR="000D7AAF" w:rsidRDefault="000D7AAF" w:rsidP="00EF3662">
      <w:pPr>
        <w:pStyle w:val="norm"/>
        <w:spacing w:line="240" w:lineRule="auto"/>
        <w:ind w:firstLine="284"/>
        <w:jc w:val="right"/>
        <w:rPr>
          <w:rFonts w:ascii="GHEA Grapalat" w:hAnsi="GHEA Grapalat" w:cs="Sylfaen"/>
          <w:b/>
          <w:sz w:val="20"/>
          <w:lang w:val="es-ES"/>
        </w:rPr>
      </w:pPr>
    </w:p>
    <w:p w14:paraId="15722F28" w14:textId="77777777" w:rsidR="000D7AAF" w:rsidRDefault="000D7AAF" w:rsidP="00EF3662">
      <w:pPr>
        <w:pStyle w:val="norm"/>
        <w:spacing w:line="240" w:lineRule="auto"/>
        <w:ind w:firstLine="284"/>
        <w:jc w:val="right"/>
        <w:rPr>
          <w:rFonts w:ascii="GHEA Grapalat" w:hAnsi="GHEA Grapalat" w:cs="Sylfaen"/>
          <w:b/>
          <w:sz w:val="20"/>
          <w:lang w:val="es-ES"/>
        </w:rPr>
      </w:pPr>
    </w:p>
    <w:p w14:paraId="5887CBC0" w14:textId="77777777" w:rsidR="000D7AAF" w:rsidRDefault="000D7AAF" w:rsidP="00EF3662">
      <w:pPr>
        <w:pStyle w:val="norm"/>
        <w:spacing w:line="240" w:lineRule="auto"/>
        <w:ind w:firstLine="284"/>
        <w:jc w:val="right"/>
        <w:rPr>
          <w:rFonts w:ascii="GHEA Grapalat" w:hAnsi="GHEA Grapalat" w:cs="Sylfaen"/>
          <w:b/>
          <w:sz w:val="20"/>
          <w:lang w:val="es-ES"/>
        </w:rPr>
      </w:pPr>
    </w:p>
    <w:p w14:paraId="6CA063C2" w14:textId="77777777" w:rsidR="000D7AAF" w:rsidRDefault="000D7AAF" w:rsidP="00EF3662">
      <w:pPr>
        <w:pStyle w:val="norm"/>
        <w:spacing w:line="240" w:lineRule="auto"/>
        <w:ind w:firstLine="284"/>
        <w:jc w:val="right"/>
        <w:rPr>
          <w:rFonts w:ascii="GHEA Grapalat" w:hAnsi="GHEA Grapalat" w:cs="Sylfaen"/>
          <w:b/>
          <w:sz w:val="20"/>
          <w:lang w:val="es-ES"/>
        </w:rPr>
      </w:pPr>
    </w:p>
    <w:p w14:paraId="601FEF9A" w14:textId="77777777" w:rsidR="000D7AAF" w:rsidRDefault="000D7AAF" w:rsidP="00EF3662">
      <w:pPr>
        <w:pStyle w:val="norm"/>
        <w:spacing w:line="240" w:lineRule="auto"/>
        <w:ind w:firstLine="284"/>
        <w:jc w:val="right"/>
        <w:rPr>
          <w:rFonts w:ascii="GHEA Grapalat" w:hAnsi="GHEA Grapalat" w:cs="Sylfaen"/>
          <w:b/>
          <w:sz w:val="20"/>
          <w:lang w:val="es-ES"/>
        </w:rPr>
      </w:pPr>
    </w:p>
    <w:p w14:paraId="4437D6F7" w14:textId="77777777" w:rsidR="000D7AAF" w:rsidRDefault="000D7AAF" w:rsidP="00EF3662">
      <w:pPr>
        <w:pStyle w:val="norm"/>
        <w:spacing w:line="240" w:lineRule="auto"/>
        <w:ind w:firstLine="284"/>
        <w:jc w:val="right"/>
        <w:rPr>
          <w:rFonts w:ascii="GHEA Grapalat" w:hAnsi="GHEA Grapalat" w:cs="Sylfaen"/>
          <w:b/>
          <w:sz w:val="20"/>
          <w:lang w:val="es-ES"/>
        </w:rPr>
      </w:pPr>
    </w:p>
    <w:p w14:paraId="2D3E8A6A" w14:textId="77777777" w:rsidR="000D7AAF" w:rsidRDefault="000D7AAF" w:rsidP="00EF3662">
      <w:pPr>
        <w:pStyle w:val="norm"/>
        <w:spacing w:line="240" w:lineRule="auto"/>
        <w:ind w:firstLine="284"/>
        <w:jc w:val="right"/>
        <w:rPr>
          <w:rFonts w:ascii="GHEA Grapalat" w:hAnsi="GHEA Grapalat" w:cs="Sylfaen"/>
          <w:b/>
          <w:sz w:val="20"/>
          <w:lang w:val="es-ES"/>
        </w:rPr>
      </w:pPr>
    </w:p>
    <w:p w14:paraId="5350BF53" w14:textId="77777777" w:rsidR="000D7AAF" w:rsidRDefault="000D7AAF" w:rsidP="00EF3662">
      <w:pPr>
        <w:pStyle w:val="norm"/>
        <w:spacing w:line="240" w:lineRule="auto"/>
        <w:ind w:firstLine="284"/>
        <w:jc w:val="right"/>
        <w:rPr>
          <w:rFonts w:ascii="GHEA Grapalat" w:hAnsi="GHEA Grapalat" w:cs="Sylfaen"/>
          <w:b/>
          <w:sz w:val="20"/>
          <w:lang w:val="es-ES"/>
        </w:rPr>
      </w:pPr>
    </w:p>
    <w:p w14:paraId="5BC8C38B" w14:textId="77777777" w:rsidR="000D7AAF" w:rsidRDefault="000D7AAF" w:rsidP="00EF3662">
      <w:pPr>
        <w:pStyle w:val="norm"/>
        <w:spacing w:line="240" w:lineRule="auto"/>
        <w:ind w:firstLine="284"/>
        <w:jc w:val="right"/>
        <w:rPr>
          <w:rFonts w:ascii="GHEA Grapalat" w:hAnsi="GHEA Grapalat" w:cs="Sylfaen"/>
          <w:b/>
          <w:sz w:val="20"/>
          <w:lang w:val="es-ES"/>
        </w:rPr>
      </w:pPr>
    </w:p>
    <w:p w14:paraId="40029705" w14:textId="77777777" w:rsidR="000D7AAF" w:rsidRDefault="000D7AAF" w:rsidP="00EF3662">
      <w:pPr>
        <w:pStyle w:val="norm"/>
        <w:spacing w:line="240" w:lineRule="auto"/>
        <w:ind w:firstLine="284"/>
        <w:jc w:val="right"/>
        <w:rPr>
          <w:rFonts w:ascii="GHEA Grapalat" w:hAnsi="GHEA Grapalat" w:cs="Sylfaen"/>
          <w:b/>
          <w:sz w:val="20"/>
          <w:lang w:val="es-ES"/>
        </w:rPr>
      </w:pPr>
    </w:p>
    <w:p w14:paraId="3E686765" w14:textId="77777777" w:rsidR="000D7AAF" w:rsidRDefault="000D7AAF" w:rsidP="00EF3662">
      <w:pPr>
        <w:pStyle w:val="norm"/>
        <w:spacing w:line="240" w:lineRule="auto"/>
        <w:ind w:firstLine="284"/>
        <w:jc w:val="right"/>
        <w:rPr>
          <w:rFonts w:ascii="GHEA Grapalat" w:hAnsi="GHEA Grapalat" w:cs="Sylfaen"/>
          <w:b/>
          <w:sz w:val="20"/>
          <w:lang w:val="es-ES"/>
        </w:rPr>
      </w:pPr>
    </w:p>
    <w:p w14:paraId="46535998" w14:textId="77777777" w:rsidR="000D7AAF" w:rsidRDefault="000D7AAF" w:rsidP="00EF3662">
      <w:pPr>
        <w:pStyle w:val="norm"/>
        <w:spacing w:line="240" w:lineRule="auto"/>
        <w:ind w:firstLine="284"/>
        <w:jc w:val="right"/>
        <w:rPr>
          <w:rFonts w:ascii="GHEA Grapalat" w:hAnsi="GHEA Grapalat" w:cs="Sylfaen"/>
          <w:b/>
          <w:sz w:val="20"/>
          <w:lang w:val="es-ES"/>
        </w:rPr>
      </w:pPr>
    </w:p>
    <w:p w14:paraId="06A0F623" w14:textId="77777777" w:rsidR="000D7AAF" w:rsidRDefault="000D7AAF" w:rsidP="00EF3662">
      <w:pPr>
        <w:pStyle w:val="norm"/>
        <w:spacing w:line="240" w:lineRule="auto"/>
        <w:ind w:firstLine="284"/>
        <w:jc w:val="right"/>
        <w:rPr>
          <w:rFonts w:ascii="GHEA Grapalat" w:hAnsi="GHEA Grapalat" w:cs="Sylfaen"/>
          <w:b/>
          <w:sz w:val="20"/>
          <w:lang w:val="es-ES"/>
        </w:rPr>
      </w:pPr>
    </w:p>
    <w:p w14:paraId="680F4EFD" w14:textId="77777777" w:rsidR="000D7AAF" w:rsidRDefault="000D7AAF" w:rsidP="00EF3662">
      <w:pPr>
        <w:pStyle w:val="norm"/>
        <w:spacing w:line="240" w:lineRule="auto"/>
        <w:ind w:firstLine="284"/>
        <w:jc w:val="right"/>
        <w:rPr>
          <w:rFonts w:ascii="GHEA Grapalat" w:hAnsi="GHEA Grapalat" w:cs="Sylfaen"/>
          <w:b/>
          <w:sz w:val="20"/>
          <w:lang w:val="es-ES"/>
        </w:rPr>
      </w:pPr>
    </w:p>
    <w:p w14:paraId="2E563B8B" w14:textId="77777777" w:rsidR="000D7AAF" w:rsidRDefault="000D7AAF" w:rsidP="00EF3662">
      <w:pPr>
        <w:pStyle w:val="norm"/>
        <w:spacing w:line="240" w:lineRule="auto"/>
        <w:ind w:firstLine="284"/>
        <w:jc w:val="right"/>
        <w:rPr>
          <w:rFonts w:ascii="GHEA Grapalat" w:hAnsi="GHEA Grapalat" w:cs="Sylfaen"/>
          <w:b/>
          <w:sz w:val="20"/>
          <w:lang w:val="es-ES"/>
        </w:rPr>
      </w:pPr>
    </w:p>
    <w:p w14:paraId="3D371219" w14:textId="77777777" w:rsidR="000D7AAF" w:rsidRDefault="000D7AAF" w:rsidP="00EF3662">
      <w:pPr>
        <w:pStyle w:val="norm"/>
        <w:spacing w:line="240" w:lineRule="auto"/>
        <w:ind w:firstLine="284"/>
        <w:jc w:val="right"/>
        <w:rPr>
          <w:rFonts w:ascii="GHEA Grapalat" w:hAnsi="GHEA Grapalat" w:cs="Sylfaen"/>
          <w:b/>
          <w:sz w:val="20"/>
          <w:lang w:val="es-ES"/>
        </w:rPr>
      </w:pPr>
    </w:p>
    <w:p w14:paraId="04BE1151" w14:textId="77777777" w:rsidR="000D7AAF" w:rsidRDefault="000D7AAF" w:rsidP="00EF3662">
      <w:pPr>
        <w:pStyle w:val="norm"/>
        <w:spacing w:line="240" w:lineRule="auto"/>
        <w:ind w:firstLine="284"/>
        <w:jc w:val="right"/>
        <w:rPr>
          <w:rFonts w:ascii="GHEA Grapalat" w:hAnsi="GHEA Grapalat" w:cs="Sylfaen"/>
          <w:b/>
          <w:sz w:val="20"/>
          <w:lang w:val="es-ES"/>
        </w:rPr>
      </w:pPr>
    </w:p>
    <w:p w14:paraId="0AAB07CD" w14:textId="77777777" w:rsidR="000D7AAF" w:rsidRDefault="000D7AAF" w:rsidP="00EF3662">
      <w:pPr>
        <w:pStyle w:val="norm"/>
        <w:spacing w:line="240" w:lineRule="auto"/>
        <w:ind w:firstLine="284"/>
        <w:jc w:val="right"/>
        <w:rPr>
          <w:rFonts w:ascii="GHEA Grapalat" w:hAnsi="GHEA Grapalat" w:cs="Sylfaen"/>
          <w:b/>
          <w:sz w:val="20"/>
          <w:lang w:val="es-ES"/>
        </w:rPr>
      </w:pPr>
    </w:p>
    <w:p w14:paraId="5E56FFDD" w14:textId="77777777" w:rsidR="000D7AAF" w:rsidRDefault="000D7AAF" w:rsidP="00EF3662">
      <w:pPr>
        <w:pStyle w:val="norm"/>
        <w:spacing w:line="240" w:lineRule="auto"/>
        <w:ind w:firstLine="284"/>
        <w:jc w:val="right"/>
        <w:rPr>
          <w:rFonts w:ascii="GHEA Grapalat" w:hAnsi="GHEA Grapalat" w:cs="Sylfaen"/>
          <w:b/>
          <w:sz w:val="20"/>
          <w:lang w:val="es-ES"/>
        </w:rPr>
      </w:pPr>
    </w:p>
    <w:p w14:paraId="4AA2AA8F" w14:textId="77777777" w:rsidR="000D7AAF" w:rsidRDefault="000D7AAF" w:rsidP="00EF3662">
      <w:pPr>
        <w:pStyle w:val="norm"/>
        <w:spacing w:line="240" w:lineRule="auto"/>
        <w:ind w:firstLine="284"/>
        <w:jc w:val="right"/>
        <w:rPr>
          <w:rFonts w:ascii="GHEA Grapalat" w:hAnsi="GHEA Grapalat" w:cs="Sylfaen"/>
          <w:b/>
          <w:sz w:val="20"/>
          <w:lang w:val="es-ES"/>
        </w:rPr>
      </w:pPr>
    </w:p>
    <w:p w14:paraId="5D7611A7" w14:textId="77777777" w:rsidR="000D7AAF" w:rsidRDefault="000D7AAF" w:rsidP="00EF3662">
      <w:pPr>
        <w:pStyle w:val="norm"/>
        <w:spacing w:line="240" w:lineRule="auto"/>
        <w:ind w:firstLine="284"/>
        <w:jc w:val="right"/>
        <w:rPr>
          <w:rFonts w:ascii="GHEA Grapalat" w:hAnsi="GHEA Grapalat" w:cs="Sylfaen"/>
          <w:b/>
          <w:sz w:val="20"/>
          <w:lang w:val="es-ES"/>
        </w:rPr>
      </w:pPr>
    </w:p>
    <w:p w14:paraId="15902E7A" w14:textId="77777777" w:rsidR="000D7AAF" w:rsidRDefault="000D7AAF" w:rsidP="00EF3662">
      <w:pPr>
        <w:pStyle w:val="norm"/>
        <w:spacing w:line="240" w:lineRule="auto"/>
        <w:ind w:firstLine="284"/>
        <w:jc w:val="right"/>
        <w:rPr>
          <w:rFonts w:ascii="GHEA Grapalat" w:hAnsi="GHEA Grapalat" w:cs="Sylfaen"/>
          <w:b/>
          <w:sz w:val="20"/>
          <w:lang w:val="es-ES"/>
        </w:rPr>
      </w:pPr>
    </w:p>
    <w:p w14:paraId="5753CCFE" w14:textId="77777777" w:rsidR="000D7AAF" w:rsidRDefault="000D7AAF" w:rsidP="00EF3662">
      <w:pPr>
        <w:pStyle w:val="norm"/>
        <w:spacing w:line="240" w:lineRule="auto"/>
        <w:ind w:firstLine="284"/>
        <w:jc w:val="right"/>
        <w:rPr>
          <w:rFonts w:ascii="GHEA Grapalat" w:hAnsi="GHEA Grapalat" w:cs="Sylfaen"/>
          <w:b/>
          <w:sz w:val="20"/>
          <w:lang w:val="es-ES"/>
        </w:rPr>
      </w:pPr>
    </w:p>
    <w:p w14:paraId="44EC21D6" w14:textId="77777777" w:rsidR="000D7AAF" w:rsidRDefault="000D7AAF" w:rsidP="00EF3662">
      <w:pPr>
        <w:pStyle w:val="norm"/>
        <w:spacing w:line="240" w:lineRule="auto"/>
        <w:ind w:firstLine="284"/>
        <w:jc w:val="right"/>
        <w:rPr>
          <w:rFonts w:ascii="GHEA Grapalat" w:hAnsi="GHEA Grapalat" w:cs="Sylfaen"/>
          <w:b/>
          <w:sz w:val="20"/>
          <w:lang w:val="es-ES"/>
        </w:rPr>
      </w:pPr>
    </w:p>
    <w:p w14:paraId="31DAE85C" w14:textId="77777777" w:rsidR="000D7AAF" w:rsidRDefault="000D7AAF" w:rsidP="00EF3662">
      <w:pPr>
        <w:pStyle w:val="norm"/>
        <w:spacing w:line="240" w:lineRule="auto"/>
        <w:ind w:firstLine="284"/>
        <w:jc w:val="right"/>
        <w:rPr>
          <w:rFonts w:ascii="GHEA Grapalat" w:hAnsi="GHEA Grapalat" w:cs="Sylfaen"/>
          <w:b/>
          <w:sz w:val="20"/>
          <w:lang w:val="es-ES"/>
        </w:rPr>
      </w:pPr>
    </w:p>
    <w:p w14:paraId="3610CE31" w14:textId="77777777" w:rsidR="000D7AAF" w:rsidRDefault="000D7AAF" w:rsidP="00EF3662">
      <w:pPr>
        <w:pStyle w:val="norm"/>
        <w:spacing w:line="240" w:lineRule="auto"/>
        <w:ind w:firstLine="284"/>
        <w:jc w:val="right"/>
        <w:rPr>
          <w:rFonts w:ascii="GHEA Grapalat" w:hAnsi="GHEA Grapalat" w:cs="Sylfaen"/>
          <w:b/>
          <w:sz w:val="20"/>
          <w:lang w:val="es-ES"/>
        </w:rPr>
      </w:pPr>
    </w:p>
    <w:p w14:paraId="3DC2ED31" w14:textId="77777777" w:rsidR="000D7AAF" w:rsidRDefault="000D7AAF" w:rsidP="00EF3662">
      <w:pPr>
        <w:pStyle w:val="norm"/>
        <w:spacing w:line="240" w:lineRule="auto"/>
        <w:ind w:firstLine="284"/>
        <w:jc w:val="right"/>
        <w:rPr>
          <w:rFonts w:ascii="GHEA Grapalat" w:hAnsi="GHEA Grapalat" w:cs="Sylfaen"/>
          <w:b/>
          <w:sz w:val="20"/>
          <w:lang w:val="es-ES"/>
        </w:rPr>
      </w:pPr>
    </w:p>
    <w:p w14:paraId="7A123DE6" w14:textId="77777777" w:rsidR="000D7AAF" w:rsidRDefault="000D7AAF" w:rsidP="00EF3662">
      <w:pPr>
        <w:pStyle w:val="norm"/>
        <w:spacing w:line="240" w:lineRule="auto"/>
        <w:ind w:firstLine="284"/>
        <w:jc w:val="right"/>
        <w:rPr>
          <w:rFonts w:ascii="GHEA Grapalat" w:hAnsi="GHEA Grapalat" w:cs="Sylfaen"/>
          <w:b/>
          <w:sz w:val="20"/>
          <w:lang w:val="es-ES"/>
        </w:rPr>
      </w:pPr>
    </w:p>
    <w:p w14:paraId="28DD9D3D" w14:textId="77777777" w:rsidR="000D7AAF" w:rsidRDefault="000D7AAF" w:rsidP="00EF3662">
      <w:pPr>
        <w:pStyle w:val="norm"/>
        <w:spacing w:line="240" w:lineRule="auto"/>
        <w:ind w:firstLine="284"/>
        <w:jc w:val="right"/>
        <w:rPr>
          <w:rFonts w:ascii="GHEA Grapalat" w:hAnsi="GHEA Grapalat" w:cs="Sylfaen"/>
          <w:b/>
          <w:sz w:val="20"/>
          <w:lang w:val="es-ES"/>
        </w:rPr>
      </w:pPr>
    </w:p>
    <w:p w14:paraId="58E5EA3A" w14:textId="77777777" w:rsidR="000D7AAF" w:rsidRDefault="000D7AAF" w:rsidP="00EF3662">
      <w:pPr>
        <w:pStyle w:val="norm"/>
        <w:spacing w:line="240" w:lineRule="auto"/>
        <w:ind w:firstLine="284"/>
        <w:jc w:val="right"/>
        <w:rPr>
          <w:rFonts w:ascii="GHEA Grapalat" w:hAnsi="GHEA Grapalat" w:cs="Sylfaen"/>
          <w:b/>
          <w:sz w:val="20"/>
          <w:lang w:val="es-ES"/>
        </w:rPr>
      </w:pPr>
    </w:p>
    <w:p w14:paraId="07578E56" w14:textId="77777777" w:rsidR="000D7AAF" w:rsidRDefault="000D7AAF" w:rsidP="00EF3662">
      <w:pPr>
        <w:pStyle w:val="norm"/>
        <w:spacing w:line="240" w:lineRule="auto"/>
        <w:ind w:firstLine="284"/>
        <w:jc w:val="right"/>
        <w:rPr>
          <w:rFonts w:ascii="GHEA Grapalat" w:hAnsi="GHEA Grapalat" w:cs="Sylfaen"/>
          <w:b/>
          <w:sz w:val="20"/>
          <w:lang w:val="es-ES"/>
        </w:rPr>
      </w:pPr>
    </w:p>
    <w:p w14:paraId="44FC35DC" w14:textId="77777777" w:rsidR="000D7AAF" w:rsidRDefault="000D7AAF" w:rsidP="00EF3662">
      <w:pPr>
        <w:pStyle w:val="norm"/>
        <w:spacing w:line="240" w:lineRule="auto"/>
        <w:ind w:firstLine="284"/>
        <w:jc w:val="right"/>
        <w:rPr>
          <w:rFonts w:ascii="GHEA Grapalat" w:hAnsi="GHEA Grapalat" w:cs="Sylfaen"/>
          <w:b/>
          <w:sz w:val="20"/>
          <w:lang w:val="es-ES"/>
        </w:rPr>
      </w:pPr>
    </w:p>
    <w:p w14:paraId="1AAB10BE" w14:textId="77777777" w:rsidR="000D7AAF" w:rsidRDefault="000D7AAF" w:rsidP="00EF3662">
      <w:pPr>
        <w:pStyle w:val="norm"/>
        <w:spacing w:line="240" w:lineRule="auto"/>
        <w:ind w:firstLine="284"/>
        <w:jc w:val="right"/>
        <w:rPr>
          <w:rFonts w:ascii="GHEA Grapalat" w:hAnsi="GHEA Grapalat" w:cs="Sylfaen"/>
          <w:b/>
          <w:sz w:val="20"/>
          <w:lang w:val="es-ES"/>
        </w:rPr>
      </w:pPr>
    </w:p>
    <w:p w14:paraId="2FADF801" w14:textId="77777777" w:rsidR="000D7AAF" w:rsidRDefault="000D7AAF" w:rsidP="00EF3662">
      <w:pPr>
        <w:pStyle w:val="norm"/>
        <w:spacing w:line="240" w:lineRule="auto"/>
        <w:ind w:firstLine="284"/>
        <w:jc w:val="right"/>
        <w:rPr>
          <w:rFonts w:ascii="GHEA Grapalat" w:hAnsi="GHEA Grapalat" w:cs="Sylfaen"/>
          <w:b/>
          <w:sz w:val="20"/>
          <w:lang w:val="es-ES"/>
        </w:rPr>
      </w:pPr>
    </w:p>
    <w:p w14:paraId="401013EF" w14:textId="77777777" w:rsidR="000D7AAF" w:rsidRDefault="000D7AAF" w:rsidP="00EF3662">
      <w:pPr>
        <w:pStyle w:val="norm"/>
        <w:spacing w:line="240" w:lineRule="auto"/>
        <w:ind w:firstLine="284"/>
        <w:jc w:val="right"/>
        <w:rPr>
          <w:rFonts w:ascii="GHEA Grapalat" w:hAnsi="GHEA Grapalat" w:cs="Sylfaen"/>
          <w:b/>
          <w:sz w:val="20"/>
          <w:lang w:val="es-ES"/>
        </w:rPr>
      </w:pPr>
    </w:p>
    <w:p w14:paraId="43D97BEF" w14:textId="77777777" w:rsidR="000D7AAF" w:rsidRDefault="000D7AAF" w:rsidP="00EF3662">
      <w:pPr>
        <w:pStyle w:val="norm"/>
        <w:spacing w:line="240" w:lineRule="auto"/>
        <w:ind w:firstLine="284"/>
        <w:jc w:val="right"/>
        <w:rPr>
          <w:rFonts w:ascii="GHEA Grapalat" w:hAnsi="GHEA Grapalat" w:cs="Sylfaen"/>
          <w:b/>
          <w:sz w:val="20"/>
          <w:lang w:val="es-ES"/>
        </w:rPr>
      </w:pPr>
    </w:p>
    <w:p w14:paraId="09745DF0" w14:textId="77777777" w:rsidR="000D7AAF" w:rsidRDefault="000D7AAF" w:rsidP="00EF3662">
      <w:pPr>
        <w:pStyle w:val="norm"/>
        <w:spacing w:line="240" w:lineRule="auto"/>
        <w:ind w:firstLine="284"/>
        <w:jc w:val="right"/>
        <w:rPr>
          <w:rFonts w:ascii="GHEA Grapalat" w:hAnsi="GHEA Grapalat" w:cs="Sylfaen"/>
          <w:b/>
          <w:sz w:val="20"/>
          <w:lang w:val="es-ES"/>
        </w:rPr>
      </w:pPr>
    </w:p>
    <w:p w14:paraId="5044790F" w14:textId="77777777" w:rsidR="000D7AAF" w:rsidRDefault="000D7AAF" w:rsidP="00EF3662">
      <w:pPr>
        <w:pStyle w:val="norm"/>
        <w:spacing w:line="240" w:lineRule="auto"/>
        <w:ind w:firstLine="284"/>
        <w:jc w:val="right"/>
        <w:rPr>
          <w:rFonts w:ascii="GHEA Grapalat" w:hAnsi="GHEA Grapalat" w:cs="Sylfaen"/>
          <w:b/>
          <w:sz w:val="20"/>
          <w:lang w:val="es-ES"/>
        </w:rPr>
      </w:pPr>
    </w:p>
    <w:p w14:paraId="6DE5091E" w14:textId="77777777" w:rsidR="000D7AAF" w:rsidRDefault="000D7AAF" w:rsidP="00EF3662">
      <w:pPr>
        <w:pStyle w:val="norm"/>
        <w:spacing w:line="240" w:lineRule="auto"/>
        <w:ind w:firstLine="284"/>
        <w:jc w:val="right"/>
        <w:rPr>
          <w:rFonts w:ascii="GHEA Grapalat" w:hAnsi="GHEA Grapalat" w:cs="Sylfaen"/>
          <w:b/>
          <w:sz w:val="20"/>
          <w:lang w:val="es-ES"/>
        </w:rPr>
      </w:pPr>
    </w:p>
    <w:p w14:paraId="069BA77B" w14:textId="77777777" w:rsidR="000D7AAF" w:rsidRDefault="000D7AAF" w:rsidP="00EF3662">
      <w:pPr>
        <w:pStyle w:val="norm"/>
        <w:spacing w:line="240" w:lineRule="auto"/>
        <w:ind w:firstLine="284"/>
        <w:jc w:val="right"/>
        <w:rPr>
          <w:rFonts w:ascii="GHEA Grapalat" w:hAnsi="GHEA Grapalat" w:cs="Sylfaen"/>
          <w:b/>
          <w:sz w:val="20"/>
          <w:lang w:val="es-ES"/>
        </w:rPr>
      </w:pPr>
    </w:p>
    <w:p w14:paraId="1C74DC99" w14:textId="77777777" w:rsidR="000D7AAF" w:rsidRDefault="000D7AAF" w:rsidP="00EF3662">
      <w:pPr>
        <w:pStyle w:val="norm"/>
        <w:spacing w:line="240" w:lineRule="auto"/>
        <w:ind w:firstLine="284"/>
        <w:jc w:val="right"/>
        <w:rPr>
          <w:rFonts w:ascii="GHEA Grapalat" w:hAnsi="GHEA Grapalat" w:cs="Sylfaen"/>
          <w:b/>
          <w:sz w:val="20"/>
          <w:lang w:val="es-ES"/>
        </w:rPr>
      </w:pPr>
    </w:p>
    <w:p w14:paraId="4A3F94ED" w14:textId="77777777" w:rsidR="000D7AAF" w:rsidRDefault="000D7AAF" w:rsidP="00EF3662">
      <w:pPr>
        <w:pStyle w:val="norm"/>
        <w:spacing w:line="240" w:lineRule="auto"/>
        <w:ind w:firstLine="284"/>
        <w:jc w:val="right"/>
        <w:rPr>
          <w:rFonts w:ascii="GHEA Grapalat" w:hAnsi="GHEA Grapalat" w:cs="Sylfaen"/>
          <w:b/>
          <w:sz w:val="20"/>
          <w:lang w:val="es-ES"/>
        </w:rPr>
      </w:pPr>
    </w:p>
    <w:p w14:paraId="04411C8C" w14:textId="77777777" w:rsidR="000D7AAF" w:rsidRDefault="000D7AAF" w:rsidP="00EF3662">
      <w:pPr>
        <w:pStyle w:val="norm"/>
        <w:spacing w:line="240" w:lineRule="auto"/>
        <w:ind w:firstLine="284"/>
        <w:jc w:val="right"/>
        <w:rPr>
          <w:rFonts w:ascii="GHEA Grapalat" w:hAnsi="GHEA Grapalat" w:cs="Sylfaen"/>
          <w:b/>
          <w:sz w:val="20"/>
          <w:lang w:val="es-ES"/>
        </w:rPr>
      </w:pPr>
    </w:p>
    <w:p w14:paraId="50F0CF2C" w14:textId="77777777" w:rsidR="000D7AAF" w:rsidRDefault="000D7AAF" w:rsidP="00EF3662">
      <w:pPr>
        <w:pStyle w:val="norm"/>
        <w:spacing w:line="240" w:lineRule="auto"/>
        <w:ind w:firstLine="284"/>
        <w:jc w:val="right"/>
        <w:rPr>
          <w:rFonts w:ascii="GHEA Grapalat" w:hAnsi="GHEA Grapalat" w:cs="Sylfaen"/>
          <w:b/>
          <w:sz w:val="20"/>
          <w:lang w:val="es-ES"/>
        </w:rPr>
      </w:pPr>
    </w:p>
    <w:p w14:paraId="41489A2F" w14:textId="77777777" w:rsidR="000D7AAF" w:rsidRDefault="000D7AAF" w:rsidP="00EF3662">
      <w:pPr>
        <w:pStyle w:val="norm"/>
        <w:spacing w:line="240" w:lineRule="auto"/>
        <w:ind w:firstLine="284"/>
        <w:jc w:val="right"/>
        <w:rPr>
          <w:rFonts w:ascii="GHEA Grapalat" w:hAnsi="GHEA Grapalat" w:cs="Sylfaen"/>
          <w:b/>
          <w:sz w:val="20"/>
          <w:lang w:val="es-ES"/>
        </w:rPr>
      </w:pPr>
    </w:p>
    <w:p w14:paraId="194FD6B1" w14:textId="77777777" w:rsidR="000D7AAF" w:rsidRDefault="000D7AAF" w:rsidP="00EF3662">
      <w:pPr>
        <w:pStyle w:val="norm"/>
        <w:spacing w:line="240" w:lineRule="auto"/>
        <w:ind w:firstLine="284"/>
        <w:jc w:val="right"/>
        <w:rPr>
          <w:rFonts w:ascii="GHEA Grapalat" w:hAnsi="GHEA Grapalat" w:cs="Sylfaen"/>
          <w:b/>
          <w:sz w:val="20"/>
          <w:lang w:val="es-ES"/>
        </w:rPr>
      </w:pPr>
    </w:p>
    <w:p w14:paraId="26EC0112" w14:textId="77777777" w:rsidR="000D7AAF" w:rsidRDefault="000D7AAF" w:rsidP="00EF3662">
      <w:pPr>
        <w:pStyle w:val="norm"/>
        <w:spacing w:line="240" w:lineRule="auto"/>
        <w:ind w:firstLine="284"/>
        <w:jc w:val="right"/>
        <w:rPr>
          <w:rFonts w:ascii="GHEA Grapalat" w:hAnsi="GHEA Grapalat" w:cs="Sylfaen"/>
          <w:b/>
          <w:sz w:val="20"/>
          <w:lang w:val="es-ES"/>
        </w:rPr>
      </w:pPr>
    </w:p>
    <w:p w14:paraId="46F1CEEE" w14:textId="77777777" w:rsidR="000D7AAF" w:rsidRDefault="000D7AAF" w:rsidP="00EF3662">
      <w:pPr>
        <w:pStyle w:val="norm"/>
        <w:spacing w:line="240" w:lineRule="auto"/>
        <w:ind w:firstLine="284"/>
        <w:jc w:val="right"/>
        <w:rPr>
          <w:rFonts w:ascii="GHEA Grapalat" w:hAnsi="GHEA Grapalat" w:cs="Sylfaen"/>
          <w:b/>
          <w:sz w:val="20"/>
          <w:lang w:val="es-ES"/>
        </w:rPr>
      </w:pP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t xml:space="preserve">Приложение </w:t>
      </w:r>
      <w:r w:rsidRPr="00E6597C">
        <w:rPr>
          <w:rFonts w:ascii="GHEA Grapalat" w:hAnsi="GHEA Grapalat" w:cs="Arial"/>
          <w:b/>
          <w:sz w:val="20"/>
          <w:lang w:val="es-ES"/>
        </w:rPr>
        <w:t>№ 1</w:t>
      </w:r>
    </w:p>
    <w:p w14:paraId="23BA768F" w14:textId="091198B4" w:rsidR="00B2572B" w:rsidRPr="00E6597C" w:rsidRDefault="007770CA" w:rsidP="00EF3662">
      <w:pPr>
        <w:pStyle w:val="BodyTextIndent3"/>
        <w:spacing w:line="240" w:lineRule="auto"/>
        <w:jc w:val="right"/>
        <w:rPr>
          <w:rFonts w:ascii="GHEA Grapalat" w:hAnsi="GHEA Grapalat" w:cs="Arial"/>
          <w:b/>
          <w:lang w:val="es-ES"/>
        </w:rPr>
      </w:pPr>
      <w:r>
        <w:rPr>
          <w:rFonts w:ascii="GHEA Grapalat" w:hAnsi="GHEA Grapalat"/>
          <w:b/>
          <w:szCs w:val="24"/>
          <w:lang w:val="hy-AM"/>
        </w:rPr>
        <w:t xml:space="preserve">« </w:t>
      </w:r>
      <w:r w:rsidR="00F97F13" w:rsidRPr="00F97F13">
        <w:rPr>
          <w:rFonts w:ascii="GHEA Grapalat" w:hAnsi="GHEA Grapalat"/>
          <w:b/>
          <w:szCs w:val="24"/>
          <w:lang w:val="af-ZA"/>
        </w:rPr>
        <w:t xml:space="preserve">МСК-ГАШЗБ-24/06 </w:t>
      </w:r>
      <w:r>
        <w:rPr>
          <w:rFonts w:ascii="GHEA Grapalat" w:hAnsi="GHEA Grapalat"/>
          <w:b/>
          <w:szCs w:val="24"/>
          <w:lang w:val="hy-AM"/>
        </w:rPr>
        <w:t>»</w:t>
      </w:r>
      <w:r w:rsidR="00B2572B" w:rsidRPr="00E6597C">
        <w:rPr>
          <w:rFonts w:ascii="GHEA Grapalat" w:hAnsi="GHEA Grapalat"/>
          <w:b/>
          <w:lang w:val="es-ES"/>
        </w:rPr>
        <w:t xml:space="preserve"> </w:t>
      </w:r>
      <w:r w:rsidR="00B2572B" w:rsidRPr="00E6597C">
        <w:rPr>
          <w:rFonts w:ascii="GHEA Grapalat" w:hAnsi="GHEA Grapalat" w:cs="Sylfaen"/>
          <w:b/>
          <w:lang w:val="es-ES"/>
        </w:rPr>
        <w:t>с кодом</w:t>
      </w:r>
    </w:p>
    <w:p w14:paraId="436306C5" w14:textId="13B7F2B3" w:rsidR="00B2572B" w:rsidRPr="00E6597C" w:rsidRDefault="000D7AAF" w:rsidP="00EF3662">
      <w:pPr>
        <w:pStyle w:val="BodyTextIndent3"/>
        <w:spacing w:line="240" w:lineRule="auto"/>
        <w:jc w:val="right"/>
        <w:rPr>
          <w:rFonts w:ascii="GHEA Grapalat" w:hAnsi="GHEA Grapalat" w:cs="Arial"/>
          <w:b/>
          <w:lang w:val="es-ES"/>
        </w:rPr>
      </w:pPr>
      <w:r>
        <w:rPr>
          <w:rFonts w:ascii="GHEA Grapalat" w:hAnsi="GHEA Grapalat" w:cs="Sylfaen"/>
          <w:b/>
          <w:lang w:val="es-ES"/>
        </w:rPr>
        <w:t>Запросить ценовое предложение</w:t>
      </w:r>
      <w:r w:rsidR="00B2572B" w:rsidRPr="00E6597C">
        <w:rPr>
          <w:rFonts w:ascii="GHEA Grapalat" w:hAnsi="GHEA Grapalat" w:cs="Arial"/>
          <w:b/>
          <w:lang w:val="es-ES"/>
        </w:rPr>
        <w:t xml:space="preserve"> </w:t>
      </w:r>
      <w:r w:rsidR="00B2572B" w:rsidRPr="00E6597C">
        <w:rPr>
          <w:rFonts w:ascii="GHEA Grapalat" w:hAnsi="GHEA Grapalat" w:cs="Sylfaen"/>
          <w:b/>
          <w:lang w:val="es-ES"/>
        </w:rPr>
        <w:t>приглашения</w:t>
      </w:r>
    </w:p>
    <w:p w14:paraId="49077D98" w14:textId="77777777" w:rsidR="00B2572B" w:rsidRPr="00E6597C" w:rsidRDefault="00B2572B" w:rsidP="00EF3662">
      <w:pPr>
        <w:jc w:val="center"/>
        <w:rPr>
          <w:rFonts w:ascii="GHEA Grapalat" w:hAnsi="GHEA Grapalat" w:cs="Sylfaen"/>
          <w:b/>
          <w:lang w:val="es-ES"/>
        </w:rPr>
      </w:pPr>
    </w:p>
    <w:p w14:paraId="3F6A1BBE" w14:textId="36A99A6F"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ПРИЛОЖЕНИЕ</w:t>
      </w:r>
    </w:p>
    <w:p w14:paraId="64B71499" w14:textId="36295392" w:rsidR="00B2572B" w:rsidRPr="00E6597C" w:rsidRDefault="000D7AAF"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Для участия в запросе цен</w:t>
      </w:r>
      <w:r w:rsidR="00B2572B"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A739A" w:rsidRDefault="00B2572B" w:rsidP="00EF3662">
      <w:pPr>
        <w:jc w:val="both"/>
        <w:rPr>
          <w:rFonts w:ascii="GHEA Grapalat" w:hAnsi="GHEA Grapalat" w:cs="Arial"/>
          <w:sz w:val="22"/>
          <w:szCs w:val="22"/>
          <w:lang w:val="es-ES"/>
        </w:rPr>
      </w:pPr>
      <w:r w:rsidRPr="00EA739A">
        <w:rPr>
          <w:rFonts w:ascii="GHEA Grapalat" w:hAnsi="GHEA Grapalat"/>
          <w:sz w:val="22"/>
          <w:szCs w:val="22"/>
          <w:u w:val="single"/>
          <w:lang w:val="es-ES"/>
        </w:rPr>
        <w:t xml:space="preserve">                                                             </w:t>
      </w:r>
      <w:r w:rsidRPr="00EA739A">
        <w:rPr>
          <w:rFonts w:ascii="GHEA Grapalat" w:hAnsi="GHEA Grapalat"/>
          <w:sz w:val="22"/>
          <w:szCs w:val="22"/>
          <w:u w:val="single"/>
          <w:lang w:val="es-ES"/>
        </w:rPr>
        <w:tab/>
      </w:r>
      <w:r w:rsidRPr="00EA739A">
        <w:rPr>
          <w:rFonts w:ascii="GHEA Grapalat" w:hAnsi="GHEA Grapalat"/>
          <w:sz w:val="22"/>
          <w:szCs w:val="22"/>
          <w:u w:val="single"/>
          <w:lang w:val="es-ES"/>
        </w:rPr>
        <w:tab/>
        <w:t xml:space="preserve">       </w:t>
      </w:r>
      <w:r w:rsidRPr="00EA739A">
        <w:rPr>
          <w:rFonts w:ascii="GHEA Grapalat" w:hAnsi="GHEA Grapalat"/>
          <w:sz w:val="22"/>
          <w:szCs w:val="22"/>
          <w:lang w:val="es-ES"/>
        </w:rPr>
        <w:t xml:space="preserve"> </w:t>
      </w:r>
      <w:proofErr w:type="gramStart"/>
      <w:r w:rsidRPr="00EA739A">
        <w:rPr>
          <w:rFonts w:ascii="GHEA Grapalat" w:hAnsi="GHEA Grapalat" w:cs="Sylfaen"/>
          <w:sz w:val="22"/>
          <w:szCs w:val="22"/>
          <w:lang w:val="es-ES"/>
        </w:rPr>
        <w:t>отчеты</w:t>
      </w:r>
      <w:proofErr w:type="gramEnd"/>
      <w:r w:rsidRPr="00EA739A">
        <w:rPr>
          <w:rFonts w:ascii="GHEA Grapalat" w:hAnsi="GHEA Grapalat" w:cs="Arial"/>
          <w:sz w:val="22"/>
          <w:szCs w:val="22"/>
          <w:lang w:val="es-ES"/>
        </w:rPr>
        <w:t xml:space="preserve"> </w:t>
      </w:r>
      <w:r w:rsidRPr="00EA739A">
        <w:rPr>
          <w:rFonts w:ascii="GHEA Grapalat" w:hAnsi="GHEA Grapalat" w:cs="Sylfaen"/>
          <w:sz w:val="22"/>
          <w:szCs w:val="22"/>
          <w:lang w:val="es-ES"/>
        </w:rPr>
        <w:t>это</w:t>
      </w:r>
      <w:r w:rsidRPr="00EA739A">
        <w:rPr>
          <w:rFonts w:ascii="GHEA Grapalat" w:hAnsi="GHEA Grapalat" w:cs="Arial"/>
          <w:sz w:val="22"/>
          <w:szCs w:val="22"/>
          <w:lang w:val="es-ES"/>
        </w:rPr>
        <w:t xml:space="preserve">​ </w:t>
      </w:r>
      <w:r w:rsidRPr="00EA739A">
        <w:rPr>
          <w:rFonts w:ascii="GHEA Grapalat" w:hAnsi="GHEA Grapalat" w:cs="Sylfaen"/>
          <w:sz w:val="22"/>
          <w:szCs w:val="22"/>
          <w:lang w:val="es-ES"/>
        </w:rPr>
        <w:t>желание</w:t>
      </w:r>
      <w:r w:rsidRPr="00EA739A">
        <w:rPr>
          <w:rFonts w:ascii="GHEA Grapalat" w:hAnsi="GHEA Grapalat" w:cs="Arial"/>
          <w:sz w:val="22"/>
          <w:szCs w:val="22"/>
          <w:lang w:val="es-ES"/>
        </w:rPr>
        <w:t xml:space="preserve"> </w:t>
      </w:r>
      <w:r w:rsidRPr="00EA739A">
        <w:rPr>
          <w:rFonts w:ascii="GHEA Grapalat" w:hAnsi="GHEA Grapalat" w:cs="Sylfaen"/>
          <w:sz w:val="22"/>
          <w:szCs w:val="22"/>
          <w:lang w:val="es-ES"/>
        </w:rPr>
        <w:t>имеет</w:t>
      </w:r>
      <w:r w:rsidRPr="00EA739A">
        <w:rPr>
          <w:rFonts w:ascii="GHEA Grapalat" w:hAnsi="GHEA Grapalat" w:cs="Arial"/>
          <w:sz w:val="22"/>
          <w:szCs w:val="22"/>
          <w:lang w:val="es-ES"/>
        </w:rPr>
        <w:t xml:space="preserve"> </w:t>
      </w:r>
      <w:r w:rsidRPr="00EA739A">
        <w:rPr>
          <w:rFonts w:ascii="GHEA Grapalat" w:hAnsi="GHEA Grapalat" w:cs="Sylfaen"/>
          <w:sz w:val="22"/>
          <w:szCs w:val="22"/>
          <w:lang w:val="es-ES"/>
        </w:rPr>
        <w:t>участвовать</w:t>
      </w:r>
    </w:p>
    <w:p w14:paraId="5D991907" w14:textId="77777777" w:rsidR="00B2572B" w:rsidRPr="00EA739A" w:rsidRDefault="00B2572B" w:rsidP="00EF3662">
      <w:pPr>
        <w:jc w:val="both"/>
        <w:rPr>
          <w:rFonts w:ascii="GHEA Grapalat" w:hAnsi="GHEA Grapalat"/>
          <w:sz w:val="22"/>
          <w:szCs w:val="22"/>
          <w:vertAlign w:val="superscript"/>
          <w:lang w:val="es-ES"/>
        </w:rPr>
      </w:pPr>
      <w:r w:rsidRPr="00EA739A">
        <w:rPr>
          <w:rFonts w:ascii="GHEA Grapalat" w:hAnsi="GHEA Grapalat"/>
          <w:sz w:val="22"/>
          <w:szCs w:val="22"/>
          <w:vertAlign w:val="superscript"/>
          <w:lang w:val="es-ES"/>
        </w:rPr>
        <w:t xml:space="preserve">               </w:t>
      </w:r>
      <w:r w:rsidRPr="00EA739A">
        <w:rPr>
          <w:rFonts w:ascii="GHEA Grapalat" w:hAnsi="GHEA Grapalat"/>
          <w:sz w:val="22"/>
          <w:szCs w:val="22"/>
          <w:lang w:val="es-ES"/>
        </w:rPr>
        <w:t xml:space="preserve">            </w:t>
      </w:r>
      <w:proofErr w:type="gramStart"/>
      <w:r w:rsidRPr="00EA739A">
        <w:rPr>
          <w:rFonts w:ascii="GHEA Grapalat" w:hAnsi="GHEA Grapalat" w:cs="Sylfaen"/>
          <w:sz w:val="22"/>
          <w:szCs w:val="22"/>
          <w:vertAlign w:val="superscript"/>
          <w:lang w:val="es-ES"/>
        </w:rPr>
        <w:t>участвовать</w:t>
      </w:r>
      <w:proofErr w:type="gramEnd"/>
      <w:r w:rsidRPr="00EA739A">
        <w:rPr>
          <w:rFonts w:ascii="GHEA Grapalat" w:hAnsi="GHEA Grapalat" w:cs="Arial"/>
          <w:sz w:val="22"/>
          <w:szCs w:val="22"/>
          <w:vertAlign w:val="superscript"/>
          <w:lang w:val="es-ES"/>
        </w:rPr>
        <w:t xml:space="preserve"> </w:t>
      </w:r>
      <w:r w:rsidRPr="00EA739A">
        <w:rPr>
          <w:rFonts w:ascii="GHEA Grapalat" w:hAnsi="GHEA Grapalat" w:cs="Sylfaen"/>
          <w:sz w:val="22"/>
          <w:szCs w:val="22"/>
          <w:vertAlign w:val="superscript"/>
          <w:lang w:val="es-ES"/>
        </w:rPr>
        <w:t>имя:</w:t>
      </w:r>
      <w:r w:rsidRPr="00EA739A">
        <w:rPr>
          <w:rFonts w:ascii="GHEA Grapalat" w:hAnsi="GHEA Grapalat" w:cs="Arial"/>
          <w:sz w:val="22"/>
          <w:szCs w:val="22"/>
          <w:vertAlign w:val="superscript"/>
          <w:lang w:val="es-ES"/>
        </w:rPr>
        <w:t xml:space="preserve"> </w:t>
      </w:r>
    </w:p>
    <w:p w14:paraId="55F77561" w14:textId="3C699DFC" w:rsidR="00B2572B" w:rsidRPr="00EA739A" w:rsidRDefault="000D7AAF" w:rsidP="00EF3662">
      <w:pPr>
        <w:jc w:val="both"/>
        <w:rPr>
          <w:rFonts w:ascii="GHEA Grapalat" w:hAnsi="GHEA Grapalat"/>
          <w:sz w:val="22"/>
          <w:szCs w:val="22"/>
          <w:u w:val="single"/>
          <w:lang w:val="es-ES"/>
        </w:rPr>
      </w:pPr>
      <w:r w:rsidRPr="00EA739A">
        <w:rPr>
          <w:rFonts w:ascii="GHEA Grapalat" w:hAnsi="GHEA Grapalat"/>
          <w:b/>
          <w:sz w:val="22"/>
          <w:szCs w:val="22"/>
          <w:lang w:val="es-ES"/>
        </w:rPr>
        <w:t xml:space="preserve">&lt;&lt; </w:t>
      </w:r>
      <w:r w:rsidRPr="00EA739A">
        <w:rPr>
          <w:rFonts w:ascii="GHEA Grapalat" w:hAnsi="GHEA Grapalat"/>
          <w:b/>
          <w:sz w:val="22"/>
          <w:szCs w:val="22"/>
        </w:rPr>
        <w:t>Раздани</w:t>
      </w:r>
      <w:r w:rsidRPr="00EA739A">
        <w:rPr>
          <w:rFonts w:ascii="GHEA Grapalat" w:hAnsi="GHEA Grapalat"/>
          <w:b/>
          <w:sz w:val="22"/>
          <w:szCs w:val="22"/>
          <w:lang w:val="es-ES"/>
        </w:rPr>
        <w:t xml:space="preserve"> </w:t>
      </w:r>
      <w:r w:rsidRPr="00EA739A">
        <w:rPr>
          <w:rFonts w:ascii="GHEA Grapalat" w:hAnsi="GHEA Grapalat"/>
          <w:b/>
          <w:sz w:val="22"/>
          <w:szCs w:val="22"/>
        </w:rPr>
        <w:t>Ервант</w:t>
      </w:r>
      <w:r w:rsidRPr="00EA739A">
        <w:rPr>
          <w:rFonts w:ascii="GHEA Grapalat" w:hAnsi="GHEA Grapalat"/>
          <w:b/>
          <w:sz w:val="22"/>
          <w:szCs w:val="22"/>
          <w:lang w:val="es-ES"/>
        </w:rPr>
        <w:t xml:space="preserve"> </w:t>
      </w:r>
      <w:r w:rsidRPr="00EA739A">
        <w:rPr>
          <w:rFonts w:ascii="GHEA Grapalat" w:hAnsi="GHEA Grapalat"/>
          <w:b/>
          <w:sz w:val="22"/>
          <w:szCs w:val="22"/>
        </w:rPr>
        <w:t>Кочари</w:t>
      </w:r>
      <w:r w:rsidRPr="00EA739A">
        <w:rPr>
          <w:rFonts w:ascii="GHEA Grapalat" w:hAnsi="GHEA Grapalat"/>
          <w:b/>
          <w:sz w:val="22"/>
          <w:szCs w:val="22"/>
          <w:lang w:val="es-ES"/>
        </w:rPr>
        <w:t xml:space="preserve"> </w:t>
      </w:r>
      <w:r w:rsidRPr="00EA739A">
        <w:rPr>
          <w:rFonts w:ascii="GHEA Grapalat" w:hAnsi="GHEA Grapalat"/>
          <w:b/>
          <w:sz w:val="22"/>
          <w:szCs w:val="22"/>
        </w:rPr>
        <w:t>имя</w:t>
      </w:r>
      <w:r w:rsidRPr="00EA739A">
        <w:rPr>
          <w:rFonts w:ascii="GHEA Grapalat" w:hAnsi="GHEA Grapalat"/>
          <w:b/>
          <w:sz w:val="22"/>
          <w:szCs w:val="22"/>
          <w:lang w:val="es-ES"/>
        </w:rPr>
        <w:t xml:space="preserve"> </w:t>
      </w:r>
      <w:r w:rsidRPr="00EA739A">
        <w:rPr>
          <w:rFonts w:ascii="GHEA Grapalat" w:hAnsi="GHEA Grapalat"/>
          <w:b/>
          <w:sz w:val="22"/>
          <w:szCs w:val="22"/>
        </w:rPr>
        <w:t>детский</w:t>
      </w:r>
      <w:r w:rsidRPr="00EA739A">
        <w:rPr>
          <w:rFonts w:ascii="GHEA Grapalat" w:hAnsi="GHEA Grapalat"/>
          <w:b/>
          <w:sz w:val="22"/>
          <w:szCs w:val="22"/>
          <w:lang w:val="es-ES"/>
        </w:rPr>
        <w:t xml:space="preserve"> </w:t>
      </w:r>
      <w:r w:rsidRPr="00EA739A">
        <w:rPr>
          <w:rFonts w:ascii="GHEA Grapalat" w:hAnsi="GHEA Grapalat"/>
          <w:b/>
          <w:sz w:val="22"/>
          <w:szCs w:val="22"/>
        </w:rPr>
        <w:t>искусства</w:t>
      </w:r>
      <w:r w:rsidRPr="00EA739A">
        <w:rPr>
          <w:rFonts w:ascii="GHEA Grapalat" w:hAnsi="GHEA Grapalat"/>
          <w:b/>
          <w:sz w:val="22"/>
          <w:szCs w:val="22"/>
          <w:lang w:val="es-ES"/>
        </w:rPr>
        <w:t xml:space="preserve"> </w:t>
      </w:r>
      <w:r w:rsidRPr="00EA739A">
        <w:rPr>
          <w:rFonts w:ascii="GHEA Grapalat" w:hAnsi="GHEA Grapalat"/>
          <w:b/>
          <w:sz w:val="22"/>
          <w:szCs w:val="22"/>
        </w:rPr>
        <w:t xml:space="preserve">школа </w:t>
      </w:r>
      <w:r w:rsidRPr="00EA739A">
        <w:rPr>
          <w:rFonts w:ascii="GHEA Grapalat" w:hAnsi="GHEA Grapalat"/>
          <w:b/>
          <w:sz w:val="22"/>
          <w:szCs w:val="22"/>
          <w:lang w:val="es-ES"/>
        </w:rPr>
        <w:t xml:space="preserve">&gt;&gt; </w:t>
      </w:r>
      <w:r w:rsidR="00B2572B" w:rsidRPr="00EA739A">
        <w:rPr>
          <w:rFonts w:ascii="GHEA Grapalat" w:hAnsi="GHEA Grapalat" w:cs="Sylfaen"/>
          <w:sz w:val="22"/>
          <w:szCs w:val="22"/>
          <w:lang w:val="es-ES"/>
        </w:rPr>
        <w:t xml:space="preserve">от </w:t>
      </w:r>
      <w:r w:rsidRPr="00EA739A">
        <w:rPr>
          <w:rFonts w:ascii="GHEA Grapalat" w:hAnsi="GHEA Grapalat"/>
          <w:b/>
          <w:sz w:val="22"/>
          <w:szCs w:val="22"/>
        </w:rPr>
        <w:t>НАОК</w:t>
      </w:r>
      <w:r w:rsidRPr="00EA739A">
        <w:rPr>
          <w:rFonts w:ascii="GHEA Grapalat" w:hAnsi="GHEA Grapalat"/>
          <w:sz w:val="22"/>
          <w:szCs w:val="22"/>
          <w:lang w:val="es-ES"/>
        </w:rPr>
        <w:t xml:space="preserve"> </w:t>
      </w:r>
      <w:r w:rsidR="007770CA" w:rsidRPr="00EA739A">
        <w:rPr>
          <w:rFonts w:ascii="GHEA Grapalat" w:hAnsi="GHEA Grapalat"/>
          <w:sz w:val="22"/>
          <w:szCs w:val="22"/>
          <w:lang w:val="hy-AM"/>
        </w:rPr>
        <w:t xml:space="preserve">« </w:t>
      </w:r>
      <w:r w:rsidR="00F97F13" w:rsidRPr="00F97F13">
        <w:rPr>
          <w:rFonts w:ascii="GHEA Grapalat" w:hAnsi="GHEA Grapalat"/>
          <w:b/>
          <w:lang w:val="af-ZA"/>
        </w:rPr>
        <w:t xml:space="preserve">МСК-ГАШЗБ-24/06 </w:t>
      </w:r>
      <w:r w:rsidR="007770CA" w:rsidRPr="00EA739A">
        <w:rPr>
          <w:rFonts w:ascii="GHEA Grapalat" w:hAnsi="GHEA Grapalat"/>
          <w:b/>
          <w:sz w:val="22"/>
          <w:szCs w:val="22"/>
          <w:lang w:val="hy-AM"/>
        </w:rPr>
        <w:t>»</w:t>
      </w:r>
      <w:r w:rsidRPr="00EA739A">
        <w:rPr>
          <w:rFonts w:ascii="GHEA Grapalat" w:hAnsi="GHEA Grapalat"/>
          <w:b/>
          <w:sz w:val="22"/>
          <w:szCs w:val="22"/>
          <w:lang w:val="es-ES"/>
        </w:rPr>
        <w:t xml:space="preserve"> </w:t>
      </w:r>
      <w:r w:rsidR="00B2572B" w:rsidRPr="00EA739A">
        <w:rPr>
          <w:rFonts w:ascii="GHEA Grapalat" w:hAnsi="GHEA Grapalat" w:cs="Sylfaen"/>
          <w:sz w:val="22"/>
          <w:szCs w:val="22"/>
          <w:lang w:val="es-ES"/>
        </w:rPr>
        <w:t>объявлено в коде</w:t>
      </w:r>
      <w:r w:rsidRPr="00EA739A">
        <w:rPr>
          <w:rFonts w:ascii="GHEA Grapalat" w:hAnsi="GHEA Grapalat"/>
          <w:sz w:val="22"/>
          <w:szCs w:val="22"/>
          <w:lang w:val="es-ES"/>
        </w:rPr>
        <w:t xml:space="preserve"> </w:t>
      </w:r>
      <w:r w:rsidRPr="00EA739A">
        <w:rPr>
          <w:rFonts w:ascii="GHEA Grapalat" w:hAnsi="GHEA Grapalat" w:cs="Sylfaen"/>
          <w:sz w:val="22"/>
          <w:szCs w:val="22"/>
          <w:lang w:val="es-ES"/>
        </w:rPr>
        <w:t>запрос котировок</w:t>
      </w:r>
      <w:r w:rsidR="00B2572B" w:rsidRPr="00EA739A">
        <w:rPr>
          <w:rFonts w:ascii="GHEA Grapalat" w:hAnsi="GHEA Grapalat" w:cs="Arial"/>
          <w:sz w:val="22"/>
          <w:szCs w:val="22"/>
          <w:lang w:val="es-ES"/>
        </w:rPr>
        <w:t xml:space="preserve"> </w:t>
      </w:r>
      <w:r w:rsidR="00B2572B" w:rsidRPr="00EA739A">
        <w:rPr>
          <w:rFonts w:ascii="GHEA Grapalat" w:hAnsi="GHEA Grapalat"/>
          <w:sz w:val="22"/>
          <w:szCs w:val="22"/>
          <w:u w:val="single"/>
          <w:lang w:val="es-ES"/>
        </w:rPr>
        <w:tab/>
        <w:t xml:space="preserve">    </w:t>
      </w:r>
      <w:r w:rsidR="00B2572B" w:rsidRPr="00EA739A">
        <w:rPr>
          <w:rFonts w:ascii="GHEA Grapalat" w:hAnsi="GHEA Grapalat"/>
          <w:sz w:val="22"/>
          <w:szCs w:val="22"/>
          <w:u w:val="single"/>
          <w:lang w:val="es-ES"/>
        </w:rPr>
        <w:tab/>
      </w:r>
      <w:r w:rsidR="00B2572B" w:rsidRPr="00EA739A">
        <w:rPr>
          <w:rFonts w:ascii="GHEA Grapalat" w:hAnsi="GHEA Grapalat"/>
          <w:sz w:val="22"/>
          <w:szCs w:val="22"/>
          <w:u w:val="single"/>
          <w:lang w:val="es-ES"/>
        </w:rPr>
        <w:tab/>
      </w:r>
      <w:r w:rsidR="00B2572B" w:rsidRPr="00EA739A">
        <w:rPr>
          <w:rFonts w:ascii="GHEA Grapalat" w:hAnsi="GHEA Grapalat"/>
          <w:sz w:val="22"/>
          <w:szCs w:val="22"/>
          <w:u w:val="single"/>
          <w:lang w:val="es-ES"/>
        </w:rPr>
        <w:tab/>
      </w:r>
      <w:r w:rsidR="00B2572B" w:rsidRPr="00EA739A">
        <w:rPr>
          <w:rFonts w:ascii="GHEA Grapalat" w:hAnsi="GHEA Grapalat"/>
          <w:sz w:val="22"/>
          <w:szCs w:val="22"/>
          <w:u w:val="single"/>
          <w:lang w:val="es-ES"/>
        </w:rPr>
        <w:tab/>
      </w:r>
      <w:r w:rsidR="00B2572B" w:rsidRPr="00EA739A">
        <w:rPr>
          <w:rFonts w:ascii="GHEA Grapalat" w:hAnsi="GHEA Grapalat"/>
          <w:sz w:val="22"/>
          <w:szCs w:val="22"/>
          <w:u w:val="single"/>
          <w:lang w:val="es-ES"/>
        </w:rPr>
        <w:tab/>
        <w:t xml:space="preserve">     </w:t>
      </w:r>
      <w:r w:rsidR="00B2572B" w:rsidRPr="00EA739A">
        <w:rPr>
          <w:rFonts w:ascii="GHEA Grapalat" w:hAnsi="GHEA Grapalat" w:cs="Sylfaen"/>
          <w:sz w:val="22"/>
          <w:szCs w:val="22"/>
          <w:lang w:val="es-ES"/>
        </w:rPr>
        <w:t xml:space="preserve">порция </w:t>
      </w:r>
      <w:r w:rsidR="00B2572B" w:rsidRPr="00EA739A">
        <w:rPr>
          <w:rFonts w:ascii="GHEA Grapalat" w:hAnsi="GHEA Grapalat" w:cs="Arial"/>
          <w:sz w:val="22"/>
          <w:szCs w:val="22"/>
          <w:lang w:val="es-ES"/>
        </w:rPr>
        <w:t xml:space="preserve">( </w:t>
      </w:r>
      <w:r w:rsidR="00B2572B" w:rsidRPr="00EA739A">
        <w:rPr>
          <w:rFonts w:ascii="GHEA Grapalat" w:hAnsi="GHEA Grapalat" w:cs="Sylfaen"/>
          <w:sz w:val="22"/>
          <w:szCs w:val="22"/>
          <w:lang w:val="es-ES"/>
        </w:rPr>
        <w:t xml:space="preserve">порции </w:t>
      </w:r>
      <w:r w:rsidR="00B2572B" w:rsidRPr="00EA739A">
        <w:rPr>
          <w:rFonts w:ascii="GHEA Grapalat" w:hAnsi="GHEA Grapalat" w:cs="Arial"/>
          <w:sz w:val="22"/>
          <w:szCs w:val="22"/>
          <w:lang w:val="es-ES"/>
        </w:rPr>
        <w:t xml:space="preserve">) </w:t>
      </w:r>
      <w:r w:rsidR="00B2572B" w:rsidRPr="00EA739A">
        <w:rPr>
          <w:rFonts w:ascii="GHEA Grapalat" w:hAnsi="GHEA Grapalat" w:cs="Sylfaen"/>
          <w:sz w:val="22"/>
          <w:szCs w:val="22"/>
          <w:lang w:val="es-ES"/>
        </w:rPr>
        <w:t>и</w:t>
      </w:r>
      <w:r w:rsidR="00B2572B" w:rsidRPr="00EA739A">
        <w:rPr>
          <w:rFonts w:ascii="GHEA Grapalat" w:hAnsi="GHEA Grapalat" w:cs="Arial"/>
          <w:sz w:val="22"/>
          <w:szCs w:val="22"/>
          <w:lang w:val="es-ES"/>
        </w:rPr>
        <w:t xml:space="preserve"> </w:t>
      </w:r>
      <w:r w:rsidR="00B2572B" w:rsidRPr="00EA739A">
        <w:rPr>
          <w:rFonts w:ascii="GHEA Grapalat" w:hAnsi="GHEA Grapalat" w:cs="Sylfaen"/>
          <w:sz w:val="22"/>
          <w:szCs w:val="22"/>
          <w:lang w:val="es-ES"/>
        </w:rPr>
        <w:t>приглашения</w:t>
      </w:r>
    </w:p>
    <w:p w14:paraId="115EE85A" w14:textId="77777777" w:rsidR="00B2572B" w:rsidRPr="00EA739A" w:rsidRDefault="00B2572B" w:rsidP="00EF3662">
      <w:pPr>
        <w:jc w:val="both"/>
        <w:rPr>
          <w:rFonts w:ascii="GHEA Grapalat" w:hAnsi="GHEA Grapalat"/>
          <w:sz w:val="22"/>
          <w:szCs w:val="22"/>
          <w:vertAlign w:val="superscript"/>
          <w:lang w:val="es-ES"/>
        </w:rPr>
      </w:pPr>
      <w:r w:rsidRPr="00EA739A">
        <w:rPr>
          <w:rFonts w:ascii="GHEA Grapalat" w:hAnsi="GHEA Grapalat" w:cs="Sylfaen"/>
          <w:sz w:val="22"/>
          <w:szCs w:val="22"/>
          <w:vertAlign w:val="superscript"/>
          <w:lang w:val="es-ES"/>
        </w:rPr>
        <w:t xml:space="preserve">                                            </w:t>
      </w:r>
      <w:proofErr w:type="gramStart"/>
      <w:r w:rsidRPr="00EA739A">
        <w:rPr>
          <w:rFonts w:ascii="GHEA Grapalat" w:hAnsi="GHEA Grapalat" w:cs="Sylfaen"/>
          <w:sz w:val="22"/>
          <w:szCs w:val="22"/>
          <w:vertAlign w:val="superscript"/>
          <w:lang w:val="es-ES"/>
        </w:rPr>
        <w:t>номер</w:t>
      </w:r>
      <w:proofErr w:type="gramEnd"/>
      <w:r w:rsidRPr="00EA739A">
        <w:rPr>
          <w:rFonts w:ascii="GHEA Grapalat" w:hAnsi="GHEA Grapalat" w:cs="Sylfaen"/>
          <w:sz w:val="22"/>
          <w:szCs w:val="22"/>
          <w:vertAlign w:val="superscript"/>
          <w:lang w:val="es-ES"/>
        </w:rPr>
        <w:t xml:space="preserve"> дозы </w:t>
      </w:r>
      <w:r w:rsidRPr="00EA739A">
        <w:rPr>
          <w:rFonts w:ascii="GHEA Grapalat" w:hAnsi="GHEA Grapalat" w:cs="Arial"/>
          <w:sz w:val="22"/>
          <w:szCs w:val="22"/>
          <w:vertAlign w:val="superscript"/>
          <w:lang w:val="es-ES"/>
        </w:rPr>
        <w:t xml:space="preserve">( </w:t>
      </w:r>
      <w:r w:rsidRPr="00EA739A">
        <w:rPr>
          <w:rFonts w:ascii="GHEA Grapalat" w:hAnsi="GHEA Grapalat" w:cs="Sylfaen"/>
          <w:sz w:val="22"/>
          <w:szCs w:val="22"/>
          <w:vertAlign w:val="superscript"/>
          <w:lang w:val="es-ES"/>
        </w:rPr>
        <w:t xml:space="preserve">ов </w:t>
      </w:r>
      <w:r w:rsidRPr="00EA739A">
        <w:rPr>
          <w:rFonts w:ascii="GHEA Grapalat" w:hAnsi="GHEA Grapalat" w:cs="Arial"/>
          <w:sz w:val="22"/>
          <w:szCs w:val="22"/>
          <w:vertAlign w:val="superscript"/>
          <w:lang w:val="es-ES"/>
        </w:rPr>
        <w:t>)</w:t>
      </w:r>
    </w:p>
    <w:p w14:paraId="01047D92" w14:textId="77777777" w:rsidR="00B2572B" w:rsidRPr="00EA739A" w:rsidRDefault="00B2572B" w:rsidP="00EF3662">
      <w:pPr>
        <w:jc w:val="both"/>
        <w:rPr>
          <w:rFonts w:ascii="GHEA Grapalat" w:hAnsi="GHEA Grapalat"/>
          <w:sz w:val="22"/>
          <w:szCs w:val="22"/>
          <w:lang w:val="es-ES"/>
        </w:rPr>
      </w:pPr>
      <w:r w:rsidRPr="00EA739A">
        <w:rPr>
          <w:rFonts w:ascii="GHEA Grapalat" w:hAnsi="GHEA Grapalat"/>
          <w:sz w:val="22"/>
          <w:szCs w:val="22"/>
          <w:vertAlign w:val="superscript"/>
          <w:lang w:val="es-ES"/>
        </w:rPr>
        <w:t xml:space="preserve"> </w:t>
      </w:r>
      <w:proofErr w:type="gramStart"/>
      <w:r w:rsidRPr="00EA739A">
        <w:rPr>
          <w:rFonts w:ascii="GHEA Grapalat" w:hAnsi="GHEA Grapalat" w:cs="Sylfaen"/>
          <w:sz w:val="22"/>
          <w:szCs w:val="22"/>
          <w:lang w:val="es-ES"/>
        </w:rPr>
        <w:t>согласно</w:t>
      </w:r>
      <w:proofErr w:type="gramEnd"/>
      <w:r w:rsidRPr="00EA739A">
        <w:rPr>
          <w:rFonts w:ascii="GHEA Grapalat" w:hAnsi="GHEA Grapalat" w:cs="Sylfaen"/>
          <w:sz w:val="22"/>
          <w:szCs w:val="22"/>
          <w:lang w:val="es-ES"/>
        </w:rPr>
        <w:t xml:space="preserve"> требованиям</w:t>
      </w:r>
      <w:r w:rsidRPr="00EA739A">
        <w:rPr>
          <w:rFonts w:ascii="GHEA Grapalat" w:hAnsi="GHEA Grapalat" w:cs="Arial"/>
          <w:sz w:val="22"/>
          <w:szCs w:val="22"/>
          <w:lang w:val="es-ES"/>
        </w:rPr>
        <w:t xml:space="preserve">  </w:t>
      </w:r>
      <w:r w:rsidRPr="00EA739A">
        <w:rPr>
          <w:rFonts w:ascii="GHEA Grapalat" w:hAnsi="GHEA Grapalat" w:cs="Sylfaen"/>
          <w:sz w:val="22"/>
          <w:szCs w:val="22"/>
          <w:lang w:val="es-ES"/>
        </w:rPr>
        <w:t>подарок</w:t>
      </w:r>
      <w:r w:rsidRPr="00EA739A">
        <w:rPr>
          <w:rFonts w:ascii="GHEA Grapalat" w:hAnsi="GHEA Grapalat" w:cs="Arial"/>
          <w:sz w:val="22"/>
          <w:szCs w:val="22"/>
          <w:lang w:val="es-ES"/>
        </w:rPr>
        <w:t xml:space="preserve">  </w:t>
      </w:r>
      <w:r w:rsidRPr="00EA739A">
        <w:rPr>
          <w:rFonts w:ascii="GHEA Grapalat" w:hAnsi="GHEA Grapalat" w:cs="Sylfaen"/>
          <w:sz w:val="22"/>
          <w:szCs w:val="22"/>
          <w:lang w:val="es-ES"/>
        </w:rPr>
        <w:t>является</w:t>
      </w:r>
      <w:r w:rsidRPr="00EA739A">
        <w:rPr>
          <w:rFonts w:ascii="GHEA Grapalat" w:hAnsi="GHEA Grapalat" w:cs="Arial"/>
          <w:sz w:val="22"/>
          <w:szCs w:val="22"/>
          <w:lang w:val="es-ES"/>
        </w:rPr>
        <w:t xml:space="preserve"> </w:t>
      </w:r>
      <w:r w:rsidRPr="00EA739A">
        <w:rPr>
          <w:rFonts w:ascii="GHEA Grapalat" w:hAnsi="GHEA Grapalat" w:cs="Sylfaen"/>
          <w:sz w:val="22"/>
          <w:szCs w:val="22"/>
          <w:lang w:val="es-ES"/>
        </w:rPr>
        <w:t>приложение</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отчеты</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и:</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сертификация</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в том </w:t>
      </w:r>
      <w:r w:rsidRPr="00E6597C">
        <w:rPr>
          <w:rFonts w:ascii="GHEA Grapalat" w:hAnsi="GHEA Grapalat" w:cs="Arial"/>
          <w:sz w:val="20"/>
          <w:szCs w:val="20"/>
          <w:lang w:val="es-ES"/>
        </w:rPr>
        <w:t xml:space="preserve">, что </w:t>
      </w:r>
      <w:r w:rsidRPr="00E6597C">
        <w:rPr>
          <w:rFonts w:ascii="GHEA Grapalat" w:hAnsi="GHEA Grapalat" w:cs="Sylfaen"/>
          <w:sz w:val="20"/>
          <w:szCs w:val="20"/>
          <w:lang w:val="es-ES"/>
        </w:rPr>
        <w:t>это</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gramStart"/>
      <w:r w:rsidRPr="00E6597C">
        <w:rPr>
          <w:rFonts w:ascii="GHEA Grapalat" w:hAnsi="GHEA Grapalat" w:cs="Sylfaen"/>
          <w:vertAlign w:val="superscript"/>
          <w:lang w:val="es-ES"/>
        </w:rPr>
        <w:t>участвовать</w:t>
      </w:r>
      <w:proofErr w:type="gramEnd"/>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имя:</w:t>
      </w:r>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proofErr w:type="gramStart"/>
      <w:r w:rsidRPr="00E6597C">
        <w:rPr>
          <w:rFonts w:ascii="GHEA Grapalat" w:hAnsi="GHEA Grapalat" w:cs="Sylfaen"/>
          <w:sz w:val="20"/>
          <w:szCs w:val="20"/>
          <w:lang w:val="es-ES"/>
        </w:rPr>
        <w:t>житель</w:t>
      </w:r>
      <w:proofErr w:type="gramEnd"/>
      <w:r w:rsidRPr="00E6597C">
        <w:rPr>
          <w:rFonts w:ascii="GHEA Grapalat" w:hAnsi="GHEA Grapalat" w:cs="Sylfaen"/>
          <w:sz w:val="20"/>
          <w:szCs w:val="20"/>
          <w:lang w:val="es-ES"/>
        </w:rPr>
        <w:t xml:space="preserve">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w:t>
      </w:r>
      <w:proofErr w:type="gramStart"/>
      <w:r w:rsidRPr="00E6597C">
        <w:rPr>
          <w:rFonts w:ascii="GHEA Grapalat" w:hAnsi="GHEA Grapalat" w:cs="Arial"/>
          <w:vertAlign w:val="superscript"/>
          <w:lang w:val="es-ES"/>
        </w:rPr>
        <w:t>название</w:t>
      </w:r>
      <w:proofErr w:type="gramEnd"/>
      <w:r w:rsidRPr="00E6597C">
        <w:rPr>
          <w:rFonts w:ascii="GHEA Grapalat" w:hAnsi="GHEA Grapalat" w:cs="Arial"/>
          <w:vertAlign w:val="superscript"/>
          <w:lang w:val="es-ES"/>
        </w:rPr>
        <w:t xml:space="preserve"> страны</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из</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gramStart"/>
      <w:r w:rsidRPr="00E6597C">
        <w:rPr>
          <w:rFonts w:ascii="GHEA Grapalat" w:hAnsi="GHEA Grapalat" w:cs="Sylfaen"/>
          <w:vertAlign w:val="superscript"/>
          <w:lang w:val="es-ES"/>
        </w:rPr>
        <w:t>участвовать</w:t>
      </w:r>
      <w:proofErr w:type="gramEnd"/>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имя:</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номер налогоплательщика </w:t>
      </w:r>
      <w:r w:rsidRPr="00E6597C">
        <w:rPr>
          <w:rFonts w:ascii="GHEA Grapalat" w:hAnsi="GHEA Grapalat" w:cs="Sylfaen"/>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proofErr w:type="gramStart"/>
      <w:r w:rsidRPr="00E6597C">
        <w:rPr>
          <w:rFonts w:ascii="GHEA Grapalat" w:hAnsi="GHEA Grapalat" w:cs="Arial"/>
          <w:vertAlign w:val="superscript"/>
          <w:lang w:val="es-ES"/>
        </w:rPr>
        <w:t>регистрационный</w:t>
      </w:r>
      <w:proofErr w:type="gramEnd"/>
      <w:r w:rsidRPr="00E6597C">
        <w:rPr>
          <w:rFonts w:ascii="GHEA Grapalat" w:hAnsi="GHEA Grapalat" w:cs="Arial"/>
          <w:vertAlign w:val="superscript"/>
          <w:lang w:val="es-ES"/>
        </w:rPr>
        <w:t xml:space="preserve"> номер налогоплательщика</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электронный</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почты</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адрес</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 xml:space="preserve">является </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Адрес электронной почты</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 xml:space="preserve">Юридический адрес: ----------------------------------------------- - --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рабочий адрес</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0B087E30" w14:textId="77777777" w:rsidR="003800F8" w:rsidRPr="003800F8"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номер телефона ---------------------------------------------- ---------------- --:</w:t>
      </w:r>
      <w:r w:rsidRPr="008747C6">
        <w:rPr>
          <w:rFonts w:ascii="GHEA Grapalat" w:hAnsi="GHEA Grapalat"/>
          <w:sz w:val="20"/>
          <w:szCs w:val="20"/>
          <w:lang w:val="es-ES"/>
        </w:rPr>
        <w:t xml:space="preserve"> </w:t>
      </w:r>
    </w:p>
    <w:p w14:paraId="38E6E196" w14:textId="0EB33CB6" w:rsidR="003800F8" w:rsidRPr="008747C6" w:rsidRDefault="003800F8" w:rsidP="003800F8">
      <w:pPr>
        <w:jc w:val="both"/>
        <w:rPr>
          <w:rFonts w:ascii="GHEA Grapalat" w:hAnsi="GHEA Grapalat"/>
          <w:sz w:val="16"/>
          <w:szCs w:val="16"/>
          <w:lang w:val="hy-AM"/>
        </w:rPr>
      </w:pPr>
      <w:r>
        <w:rPr>
          <w:rFonts w:ascii="GHEA Grapalat" w:hAnsi="GHEA Grapalat" w:cs="Arial"/>
          <w:vertAlign w:val="superscript"/>
          <w:lang w:val="es-ES"/>
        </w:rPr>
        <w:t xml:space="preserve">                                                        </w:t>
      </w:r>
      <w:r w:rsidRPr="008747C6">
        <w:rPr>
          <w:rFonts w:ascii="GHEA Grapalat" w:hAnsi="GHEA Grapalat"/>
          <w:sz w:val="20"/>
          <w:szCs w:val="20"/>
          <w:lang w:val="hy-AM"/>
        </w:rPr>
        <w:t xml:space="preserve">   </w:t>
      </w:r>
      <w:r>
        <w:rPr>
          <w:rFonts w:ascii="GHEA Grapalat" w:hAnsi="GHEA Grapalat"/>
          <w:sz w:val="16"/>
          <w:szCs w:val="16"/>
          <w:lang w:val="hy-AM"/>
        </w:rPr>
        <w:t>номер телефона</w:t>
      </w:r>
    </w:p>
    <w:p w14:paraId="14688346" w14:textId="7157305A" w:rsidR="003800F8" w:rsidRPr="003800F8" w:rsidRDefault="003800F8" w:rsidP="003800F8">
      <w:pPr>
        <w:ind w:left="720"/>
        <w:jc w:val="both"/>
        <w:rPr>
          <w:rFonts w:ascii="GHEA Grapalat" w:hAnsi="GHEA Grapalat" w:cs="Arial"/>
          <w:vertAlign w:val="superscript"/>
          <w:lang w:val="es-ES"/>
        </w:rPr>
      </w:pPr>
    </w:p>
    <w:p w14:paraId="095BA6FC" w14:textId="77777777" w:rsidR="003800F8" w:rsidRPr="003800F8" w:rsidRDefault="003800F8" w:rsidP="008747C6">
      <w:pPr>
        <w:numPr>
          <w:ilvl w:val="0"/>
          <w:numId w:val="18"/>
        </w:numPr>
        <w:jc w:val="both"/>
        <w:rPr>
          <w:rFonts w:ascii="GHEA Grapalat" w:hAnsi="GHEA Grapalat" w:cs="Arial"/>
          <w:vertAlign w:val="superscript"/>
          <w:lang w:val="es-ES"/>
        </w:rPr>
      </w:pPr>
      <w:r>
        <w:rPr>
          <w:rFonts w:ascii="GHEA Grapalat" w:hAnsi="GHEA Grapalat"/>
          <w:sz w:val="20"/>
          <w:szCs w:val="20"/>
          <w:lang w:val="es-ES"/>
        </w:rPr>
        <w:t xml:space="preserve">Обслуживающий банк: </w:t>
      </w:r>
      <w:r w:rsidRPr="008747C6">
        <w:rPr>
          <w:rFonts w:ascii="GHEA Grapalat" w:hAnsi="GHEA Grapalat"/>
          <w:sz w:val="20"/>
          <w:szCs w:val="20"/>
          <w:lang w:val="hy-AM"/>
        </w:rPr>
        <w:t>--------------------------------------------- - ---</w:t>
      </w:r>
      <w:r w:rsidR="003257F0" w:rsidRPr="008747C6">
        <w:rPr>
          <w:rFonts w:ascii="GHEA Grapalat" w:hAnsi="GHEA Grapalat"/>
          <w:sz w:val="20"/>
          <w:szCs w:val="20"/>
          <w:lang w:val="es-ES"/>
        </w:rPr>
        <w:t xml:space="preserve">  </w:t>
      </w:r>
    </w:p>
    <w:p w14:paraId="010192F7" w14:textId="77777777" w:rsidR="003800F8" w:rsidRPr="003800F8" w:rsidRDefault="003800F8" w:rsidP="003800F8">
      <w:pPr>
        <w:ind w:left="720"/>
        <w:jc w:val="both"/>
        <w:rPr>
          <w:rFonts w:ascii="GHEA Grapalat" w:hAnsi="GHEA Grapalat" w:cs="Arial"/>
          <w:vertAlign w:val="superscript"/>
          <w:lang w:val="es-ES"/>
        </w:rPr>
      </w:pPr>
    </w:p>
    <w:p w14:paraId="36ED5593" w14:textId="74D3EB94" w:rsidR="003257F0" w:rsidRPr="008747C6" w:rsidRDefault="003800F8" w:rsidP="008747C6">
      <w:pPr>
        <w:numPr>
          <w:ilvl w:val="0"/>
          <w:numId w:val="18"/>
        </w:numPr>
        <w:jc w:val="both"/>
        <w:rPr>
          <w:rFonts w:ascii="GHEA Grapalat" w:hAnsi="GHEA Grapalat" w:cs="Arial"/>
          <w:vertAlign w:val="superscript"/>
          <w:lang w:val="es-ES"/>
        </w:rPr>
      </w:pPr>
      <w:r>
        <w:rPr>
          <w:rFonts w:ascii="GHEA Grapalat" w:hAnsi="GHEA Grapalat"/>
          <w:sz w:val="20"/>
          <w:szCs w:val="20"/>
          <w:lang w:val="es-ES"/>
        </w:rPr>
        <w:t xml:space="preserve">Номер счета </w:t>
      </w:r>
      <w:r w:rsidRPr="008747C6">
        <w:rPr>
          <w:rFonts w:ascii="GHEA Grapalat" w:hAnsi="GHEA Grapalat"/>
          <w:sz w:val="20"/>
          <w:szCs w:val="20"/>
          <w:lang w:val="hy-AM"/>
        </w:rPr>
        <w:t>---------------------------------------------- ---------------- --</w:t>
      </w:r>
      <w:r w:rsidRPr="008747C6">
        <w:rPr>
          <w:rFonts w:ascii="GHEA Grapalat" w:hAnsi="GHEA Grapalat"/>
          <w:sz w:val="20"/>
          <w:szCs w:val="20"/>
          <w:lang w:val="es-ES"/>
        </w:rPr>
        <w:t xml:space="preserve">                    </w:t>
      </w:r>
    </w:p>
    <w:p w14:paraId="49F8C144" w14:textId="5D2C58E8" w:rsidR="003257F0" w:rsidRPr="003800F8" w:rsidRDefault="003257F0" w:rsidP="003257F0">
      <w:pPr>
        <w:jc w:val="both"/>
        <w:rPr>
          <w:rFonts w:ascii="GHEA Grapalat" w:hAnsi="GHEA Grapalat"/>
          <w:sz w:val="16"/>
          <w:szCs w:val="16"/>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w:t>
      </w:r>
    </w:p>
    <w:p w14:paraId="671B37E0" w14:textId="77777777"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Настоящим</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cs="Arial"/>
          <w:sz w:val="20"/>
          <w:szCs w:val="20"/>
          <w:lang w:val="es-ES"/>
        </w:rPr>
        <w:t xml:space="preserve">заявляет и подтверждает, что </w:t>
      </w:r>
      <w:r w:rsidRPr="00265A5A">
        <w:rPr>
          <w:rFonts w:ascii="GHEA Grapalat" w:hAnsi="GHEA Grapalat"/>
          <w:lang w:val="hy-AM"/>
        </w:rPr>
        <w:t>:</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Имя участника</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и </w:t>
      </w:r>
      <w:r w:rsidRPr="00265A5A">
        <w:rPr>
          <w:rFonts w:ascii="GHEA Grapalat" w:hAnsi="GHEA Grapalat"/>
          <w:lang w:val="hy-AM"/>
        </w:rPr>
        <w:t xml:space="preserve">его </w:t>
      </w:r>
      <w:r w:rsidRPr="00265A5A">
        <w:rPr>
          <w:rFonts w:ascii="GHEA Grapalat" w:hAnsi="GHEA Grapalat" w:cs="Arial"/>
          <w:sz w:val="20"/>
          <w:szCs w:val="20"/>
          <w:lang w:val="hy-AM"/>
        </w:rPr>
        <w:t xml:space="preserve">аффилированные </w:t>
      </w:r>
      <w:r w:rsidRPr="00265A5A">
        <w:rPr>
          <w:rFonts w:ascii="GHEA Grapalat" w:hAnsi="GHEA Grapalat" w:cs="Arial"/>
          <w:sz w:val="20"/>
          <w:szCs w:val="20"/>
          <w:lang w:val="es-ES"/>
        </w:rPr>
        <w:t>лица</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Имя участника</w:t>
      </w:r>
    </w:p>
    <w:p w14:paraId="798885E7" w14:textId="0B1AB035"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proofErr w:type="gramStart"/>
      <w:r w:rsidRPr="00265A5A">
        <w:rPr>
          <w:rFonts w:ascii="GHEA Grapalat" w:hAnsi="GHEA Grapalat" w:cs="Arial"/>
          <w:sz w:val="20"/>
          <w:szCs w:val="20"/>
          <w:lang w:val="es-ES"/>
        </w:rPr>
        <w:t>удовлетворение</w:t>
      </w:r>
      <w:proofErr w:type="gramEnd"/>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являются</w:t>
      </w:r>
      <w:r w:rsidRPr="00265A5A">
        <w:rPr>
          <w:rFonts w:ascii="GHEA Grapalat" w:hAnsi="GHEA Grapalat" w:cs="Arial"/>
          <w:sz w:val="20"/>
          <w:szCs w:val="20"/>
          <w:lang w:val="es-ES"/>
        </w:rPr>
        <w:t xml:space="preserve"> требованиям права на участие, определенным в приглашении на запрос цен с кодом </w:t>
      </w:r>
      <w:r w:rsidR="00EA739A">
        <w:rPr>
          <w:rFonts w:ascii="GHEA Grapalat" w:hAnsi="GHEA Grapalat" w:cs="Arial"/>
          <w:sz w:val="20"/>
          <w:szCs w:val="20"/>
          <w:lang w:val="hy-AM"/>
        </w:rPr>
        <w:t xml:space="preserve">« </w:t>
      </w:r>
      <w:r w:rsidR="00F97F13" w:rsidRPr="00F97F13">
        <w:rPr>
          <w:rFonts w:ascii="GHEA Grapalat" w:hAnsi="GHEA Grapalat"/>
          <w:b/>
          <w:sz w:val="20"/>
          <w:lang w:val="af-ZA"/>
        </w:rPr>
        <w:t xml:space="preserve">МСК-ГАШЗБ-24/06 </w:t>
      </w:r>
      <w:r w:rsidR="00EA739A">
        <w:rPr>
          <w:rFonts w:ascii="GHEA Grapalat" w:hAnsi="GHEA Grapalat"/>
          <w:b/>
          <w:sz w:val="20"/>
          <w:lang w:val="hy-AM"/>
        </w:rPr>
        <w:t xml:space="preserve">» </w:t>
      </w:r>
      <w:r w:rsidRPr="00265A5A">
        <w:rPr>
          <w:rFonts w:ascii="GHEA Grapalat" w:hAnsi="GHEA Grapalat" w:cs="Arial"/>
          <w:sz w:val="20"/>
          <w:szCs w:val="20"/>
          <w:lang w:val="hy-AM"/>
        </w:rPr>
        <w:t>и</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 xml:space="preserve">предан </w:t>
      </w:r>
      <w:r w:rsidRPr="00265A5A">
        <w:rPr>
          <w:rFonts w:ascii="GHEA Grapalat" w:hAnsi="GHEA Grapalat" w:cs="Arial"/>
          <w:sz w:val="20"/>
          <w:szCs w:val="20"/>
          <w:lang w:val="es-ES"/>
        </w:rPr>
        <w:t>избраннику</w:t>
      </w:r>
      <w:r w:rsidRPr="00265A5A">
        <w:rPr>
          <w:rFonts w:ascii="GHEA Grapalat" w:hAnsi="GHEA Grapalat" w:cs="Sylfaen"/>
          <w:sz w:val="20"/>
          <w:lang w:val="hy-AM"/>
        </w:rPr>
        <w:t>​</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Имя участника</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в случае признания участником в порядке и сроки, определенные приглашением, представить квалификационное подтверждение</w:t>
      </w:r>
    </w:p>
    <w:p w14:paraId="7B26E584" w14:textId="40A1FC0D"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 xml:space="preserve">2 </w:t>
      </w:r>
      <w:r w:rsidR="006C3873" w:rsidRPr="00265A5A">
        <w:rPr>
          <w:rFonts w:ascii="GHEA Grapalat" w:hAnsi="GHEA Grapalat" w:cs="Arial"/>
          <w:sz w:val="20"/>
          <w:szCs w:val="20"/>
          <w:lang w:val="es-ES"/>
        </w:rPr>
        <w:t xml:space="preserve">) </w:t>
      </w:r>
      <w:r w:rsidR="00EA739A">
        <w:rPr>
          <w:rFonts w:ascii="GHEA Grapalat" w:hAnsi="GHEA Grapalat" w:cs="Arial"/>
          <w:sz w:val="20"/>
          <w:szCs w:val="20"/>
          <w:lang w:val="hy-AM"/>
        </w:rPr>
        <w:t xml:space="preserve">« </w:t>
      </w:r>
      <w:r w:rsidR="00F97F13" w:rsidRPr="00F97F13">
        <w:rPr>
          <w:rFonts w:ascii="GHEA Grapalat" w:hAnsi="GHEA Grapalat"/>
          <w:b/>
          <w:sz w:val="20"/>
          <w:lang w:val="af-ZA"/>
        </w:rPr>
        <w:t xml:space="preserve">МСК-ГАШЗБ-24/06 </w:t>
      </w:r>
      <w:r w:rsidR="00EA739A">
        <w:rPr>
          <w:rFonts w:ascii="GHEA Grapalat" w:hAnsi="GHEA Grapalat"/>
          <w:b/>
          <w:sz w:val="20"/>
          <w:lang w:val="hy-AM"/>
        </w:rPr>
        <w:t>»</w:t>
      </w:r>
      <w:r w:rsidR="003800F8" w:rsidRPr="00A15B2B">
        <w:rPr>
          <w:rFonts w:ascii="GHEA Grapalat" w:hAnsi="GHEA Grapalat"/>
          <w:b/>
          <w:sz w:val="20"/>
          <w:lang w:val="es-ES"/>
        </w:rPr>
        <w:t xml:space="preserve"> </w:t>
      </w:r>
      <w:r w:rsidR="006C3873" w:rsidRPr="00265A5A">
        <w:rPr>
          <w:rFonts w:ascii="GHEA Grapalat" w:hAnsi="GHEA Grapalat" w:cs="Arial"/>
          <w:sz w:val="20"/>
          <w:szCs w:val="20"/>
          <w:lang w:val="es-ES"/>
        </w:rPr>
        <w:t>в рамках участия в запросе котировок по коду:</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не допустил и/или не допустит </w:t>
      </w:r>
      <w:r w:rsidR="00DC658B">
        <w:rPr>
          <w:rFonts w:ascii="GHEA Grapalat" w:hAnsi="GHEA Grapalat" w:cs="Arial"/>
          <w:sz w:val="20"/>
          <w:szCs w:val="20"/>
          <w:lang w:val="hy-AM"/>
        </w:rPr>
        <w:t xml:space="preserve">недобросовестной конкуренции, </w:t>
      </w:r>
      <w:r w:rsidRPr="00E6597C">
        <w:rPr>
          <w:rFonts w:ascii="GHEA Grapalat" w:hAnsi="GHEA Grapalat" w:cs="Arial"/>
          <w:sz w:val="20"/>
          <w:szCs w:val="20"/>
          <w:lang w:val="es-ES"/>
        </w:rPr>
        <w:t>злоупотребления доминирующим положением и антиконкурентных соглашений,</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отсутствует, как указано в приглашении:</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к</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участвовать</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имя:</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proofErr w:type="gramStart"/>
      <w:r w:rsidRPr="00E6597C">
        <w:rPr>
          <w:rFonts w:ascii="GHEA Grapalat" w:hAnsi="GHEA Grapalat" w:cs="Arial"/>
          <w:sz w:val="20"/>
          <w:szCs w:val="20"/>
          <w:lang w:val="es-ES"/>
        </w:rPr>
        <w:t>филиалы</w:t>
      </w:r>
      <w:proofErr w:type="gramEnd"/>
      <w:r w:rsidRPr="00E6597C">
        <w:rPr>
          <w:rFonts w:ascii="GHEA Grapalat" w:hAnsi="GHEA Grapalat" w:cs="Arial"/>
          <w:sz w:val="20"/>
          <w:szCs w:val="20"/>
          <w:lang w:val="es-ES"/>
        </w:rPr>
        <w:t xml:space="preserve"> и/или</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из</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lastRenderedPageBreak/>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участвовать</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имя:</w:t>
      </w:r>
    </w:p>
    <w:p w14:paraId="14ADA85F" w14:textId="77777777" w:rsidR="006C3873" w:rsidRPr="00E6597C" w:rsidRDefault="006C3873" w:rsidP="00975F7E">
      <w:pPr>
        <w:jc w:val="both"/>
        <w:rPr>
          <w:rFonts w:ascii="GHEA Grapalat" w:hAnsi="GHEA Grapalat"/>
          <w:sz w:val="22"/>
          <w:szCs w:val="22"/>
          <w:u w:val="single"/>
          <w:lang w:val="es-ES"/>
        </w:rPr>
      </w:pPr>
      <w:proofErr w:type="gramStart"/>
      <w:r w:rsidRPr="00E6597C">
        <w:rPr>
          <w:rFonts w:ascii="GHEA Grapalat" w:hAnsi="GHEA Grapalat" w:cs="Arial"/>
          <w:sz w:val="20"/>
          <w:szCs w:val="20"/>
          <w:lang w:val="es-ES"/>
        </w:rPr>
        <w:t>основано</w:t>
      </w:r>
      <w:proofErr w:type="gramEnd"/>
      <w:r w:rsidRPr="00E6597C">
        <w:rPr>
          <w:rFonts w:ascii="GHEA Grapalat" w:hAnsi="GHEA Grapalat" w:cs="Arial"/>
          <w:sz w:val="20"/>
          <w:szCs w:val="20"/>
          <w:lang w:val="es-ES"/>
        </w:rPr>
        <w:t xml:space="preserve"> или более пятидесяти процентов</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к</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участвовать</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имя:</w:t>
      </w:r>
    </w:p>
    <w:p w14:paraId="3E66049B" w14:textId="77777777" w:rsidR="006C3873" w:rsidRPr="00E6597C" w:rsidRDefault="006C3873" w:rsidP="00975F7E">
      <w:pPr>
        <w:jc w:val="both"/>
        <w:rPr>
          <w:rFonts w:ascii="GHEA Grapalat" w:hAnsi="GHEA Grapalat" w:cs="Arial"/>
          <w:sz w:val="20"/>
          <w:szCs w:val="20"/>
          <w:lang w:val="es-ES"/>
        </w:rPr>
      </w:pPr>
      <w:proofErr w:type="gramStart"/>
      <w:r w:rsidRPr="00E6597C">
        <w:rPr>
          <w:rFonts w:ascii="GHEA Grapalat" w:hAnsi="GHEA Grapalat" w:cs="Arial"/>
          <w:sz w:val="20"/>
          <w:szCs w:val="20"/>
          <w:lang w:val="es-ES"/>
        </w:rPr>
        <w:t>случай</w:t>
      </w:r>
      <w:proofErr w:type="gramEnd"/>
      <w:r w:rsidRPr="00E6597C">
        <w:rPr>
          <w:rFonts w:ascii="GHEA Grapalat" w:hAnsi="GHEA Grapalat" w:cs="Arial"/>
          <w:sz w:val="20"/>
          <w:szCs w:val="20"/>
          <w:lang w:val="es-ES"/>
        </w:rPr>
        <w:t xml:space="preserve"> одновременного участия организаций с долей (долей) .</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 xml:space="preserve">S </w:t>
      </w:r>
      <w:r w:rsidR="006C3873" w:rsidRPr="00E6597C">
        <w:rPr>
          <w:rFonts w:ascii="GHEA Grapalat" w:hAnsi="GHEA Grapalat" w:cs="Arial"/>
          <w:sz w:val="20"/>
          <w:szCs w:val="20"/>
          <w:lang w:val="es-ES"/>
        </w:rPr>
        <w:t xml:space="preserve">также </w:t>
      </w:r>
      <w:r>
        <w:rPr>
          <w:rFonts w:ascii="GHEA Grapalat" w:hAnsi="GHEA Grapalat" w:cs="Arial"/>
          <w:sz w:val="20"/>
          <w:szCs w:val="20"/>
          <w:lang w:val="hy-AM"/>
        </w:rPr>
        <w:t>представляет</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о реальных бенефициарах</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участвовать</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имя:</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proofErr w:type="gramStart"/>
      <w:r w:rsidRPr="00A66FC2">
        <w:rPr>
          <w:rFonts w:ascii="GHEA Grapalat" w:hAnsi="GHEA Grapalat" w:cs="Arial"/>
          <w:sz w:val="20"/>
          <w:szCs w:val="20"/>
          <w:lang w:val="es-ES"/>
        </w:rPr>
        <w:t>ссылка</w:t>
      </w:r>
      <w:proofErr w:type="gramEnd"/>
      <w:r w:rsidRPr="00A66FC2">
        <w:rPr>
          <w:rFonts w:ascii="GHEA Grapalat" w:hAnsi="GHEA Grapalat" w:cs="Arial"/>
          <w:sz w:val="20"/>
          <w:szCs w:val="20"/>
          <w:lang w:val="es-ES"/>
        </w:rPr>
        <w:t xml:space="preserve"> на сайт, содержащий информацию : ---- </w:t>
      </w:r>
      <w:r>
        <w:rPr>
          <w:rFonts w:ascii="GHEA Grapalat" w:hAnsi="GHEA Grapalat" w:cs="Arial"/>
          <w:sz w:val="20"/>
          <w:szCs w:val="20"/>
          <w:lang w:val="hy-AM"/>
        </w:rPr>
        <w:t xml:space="preserve">-------------------- </w:t>
      </w:r>
      <w:r w:rsidRPr="00A66FC2">
        <w:rPr>
          <w:rFonts w:ascii="GHEA Grapalat" w:hAnsi="GHEA Grapalat" w:cs="Arial"/>
          <w:sz w:val="20"/>
          <w:szCs w:val="20"/>
          <w:lang w:val="es-ES"/>
        </w:rPr>
        <w:t xml:space="preserve">-------------------- ------- </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42C545F5" w:rsidR="002E11D1" w:rsidRPr="00FF0D1D" w:rsidRDefault="006E3999" w:rsidP="00260EEB">
      <w:pPr>
        <w:ind w:firstLine="708"/>
        <w:jc w:val="both"/>
        <w:rPr>
          <w:rFonts w:ascii="GHEA Grapalat" w:hAnsi="GHEA Grapalat"/>
          <w:sz w:val="20"/>
          <w:lang w:val="hy-AM"/>
        </w:rPr>
      </w:pPr>
      <w:r w:rsidRPr="0093002B">
        <w:rPr>
          <w:rFonts w:ascii="GHEA Grapalat" w:hAnsi="GHEA Grapalat"/>
          <w:sz w:val="20"/>
          <w:lang w:val="es-ES"/>
        </w:rPr>
        <w:t xml:space="preserve">, соответствующие техническим условиям, определенным проектной документацией, прилагаемой к приглашению </w:t>
      </w:r>
      <w:r>
        <w:rPr>
          <w:rFonts w:ascii="GHEA Grapalat" w:hAnsi="GHEA Grapalat"/>
          <w:sz w:val="20"/>
          <w:lang w:val="hy-AM"/>
        </w:rPr>
        <w:t xml:space="preserve">и </w:t>
      </w:r>
      <w:r w:rsidRPr="00DE5463">
        <w:rPr>
          <w:rFonts w:ascii="GHEA Grapalat" w:hAnsi="GHEA Grapalat"/>
          <w:sz w:val="20"/>
          <w:lang w:val="es-ES"/>
        </w:rPr>
        <w:t xml:space="preserve">( </w:t>
      </w:r>
      <w:r>
        <w:rPr>
          <w:rFonts w:ascii="GHEA Grapalat" w:hAnsi="GHEA Grapalat"/>
          <w:sz w:val="20"/>
          <w:lang w:val="hy-AM"/>
        </w:rPr>
        <w:t xml:space="preserve">или </w:t>
      </w:r>
      <w:r w:rsidRPr="00DE5463">
        <w:rPr>
          <w:rFonts w:ascii="GHEA Grapalat" w:hAnsi="GHEA Grapalat"/>
          <w:sz w:val="20"/>
          <w:lang w:val="es-ES"/>
        </w:rPr>
        <w:t>)</w:t>
      </w:r>
      <w:r>
        <w:rPr>
          <w:rFonts w:ascii="GHEA Grapalat" w:hAnsi="GHEA Grapalat"/>
          <w:sz w:val="20"/>
          <w:lang w:val="hy-AM"/>
        </w:rPr>
        <w:t xml:space="preserve"> акт об обязанности установки </w:t>
      </w:r>
      <w:r w:rsidRPr="0093002B">
        <w:rPr>
          <w:rFonts w:ascii="GHEA Grapalat" w:hAnsi="GHEA Grapalat"/>
          <w:sz w:val="20"/>
          <w:lang w:val="es-ES"/>
        </w:rPr>
        <w:t xml:space="preserve">приборов </w:t>
      </w:r>
      <w:r>
        <w:rPr>
          <w:rFonts w:ascii="GHEA Grapalat" w:hAnsi="GHEA Grapalat"/>
          <w:sz w:val="20"/>
          <w:lang w:val="hy-AM"/>
        </w:rPr>
        <w:t xml:space="preserve">и </w:t>
      </w:r>
      <w:r w:rsidRPr="0093002B">
        <w:rPr>
          <w:rFonts w:ascii="GHEA Grapalat" w:hAnsi="GHEA Grapalat"/>
          <w:sz w:val="20"/>
          <w:lang w:val="es-ES"/>
        </w:rPr>
        <w:t>оборудования .</w:t>
      </w:r>
      <w:r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Принять участие</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имя:</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лидера</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 xml:space="preserve">должность </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имя</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 xml:space="preserve">местоимение </w:t>
      </w:r>
      <w:r w:rsidRPr="00E6597C">
        <w:rPr>
          <w:rFonts w:ascii="GHEA Grapalat" w:hAnsi="GHEA Grapalat" w:cs="Arial"/>
          <w:sz w:val="20"/>
          <w:vertAlign w:val="superscript"/>
          <w:lang w:val="hy-AM"/>
        </w:rPr>
        <w:t>)</w:t>
      </w:r>
      <w:r w:rsidRPr="00E6597C">
        <w:rPr>
          <w:rFonts w:ascii="GHEA Grapalat" w:hAnsi="GHEA Grapalat" w:cs="Sylfaen"/>
          <w:sz w:val="20"/>
          <w:vertAlign w:val="superscript"/>
          <w:lang w:val="hy-AM"/>
        </w:rPr>
        <w:t>​</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 xml:space="preserve">подпись </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К. Т.</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BodyTextIndent3"/>
        <w:spacing w:line="240" w:lineRule="auto"/>
        <w:jc w:val="right"/>
        <w:rPr>
          <w:rFonts w:ascii="GHEA Grapalat" w:hAnsi="GHEA Grapalat"/>
          <w:b/>
          <w:lang w:val="hy-AM"/>
        </w:rPr>
      </w:pPr>
    </w:p>
    <w:p w14:paraId="12E64DCB" w14:textId="77777777" w:rsidR="00B2572B" w:rsidRPr="00F6523E" w:rsidRDefault="00B2572B" w:rsidP="00EF3662">
      <w:pPr>
        <w:pStyle w:val="BodyTextIndent3"/>
        <w:spacing w:line="240" w:lineRule="auto"/>
        <w:jc w:val="right"/>
        <w:rPr>
          <w:rFonts w:ascii="GHEA Grapalat" w:hAnsi="GHEA Grapalat"/>
          <w:b/>
          <w:lang w:val="hy-AM"/>
        </w:rPr>
      </w:pPr>
    </w:p>
    <w:p w14:paraId="24B38786" w14:textId="77777777" w:rsidR="00F6523E" w:rsidRDefault="00F6523E" w:rsidP="00F6523E">
      <w:pPr>
        <w:pStyle w:val="FootnoteText"/>
        <w:jc w:val="both"/>
        <w:rPr>
          <w:rFonts w:ascii="GHEA Grapalat" w:hAnsi="GHEA Grapalat"/>
          <w:i/>
          <w:sz w:val="16"/>
          <w:szCs w:val="16"/>
          <w:lang w:val="hy-AM"/>
        </w:rPr>
      </w:pPr>
    </w:p>
    <w:p w14:paraId="6A176282" w14:textId="77777777" w:rsidR="00F6523E" w:rsidRDefault="00F6523E" w:rsidP="00F6523E">
      <w:pPr>
        <w:pStyle w:val="FootnoteText"/>
        <w:jc w:val="both"/>
        <w:rPr>
          <w:rFonts w:ascii="GHEA Grapalat" w:hAnsi="GHEA Grapalat"/>
          <w:i/>
          <w:sz w:val="16"/>
          <w:szCs w:val="16"/>
          <w:lang w:val="hy-AM"/>
        </w:rPr>
      </w:pPr>
    </w:p>
    <w:p w14:paraId="74BCBBD2" w14:textId="77777777" w:rsidR="00F6523E" w:rsidRDefault="00F6523E" w:rsidP="00F6523E">
      <w:pPr>
        <w:pStyle w:val="FootnoteText"/>
        <w:jc w:val="both"/>
        <w:rPr>
          <w:rFonts w:ascii="GHEA Grapalat" w:hAnsi="GHEA Grapalat"/>
          <w:i/>
          <w:sz w:val="16"/>
          <w:szCs w:val="16"/>
          <w:lang w:val="hy-AM"/>
        </w:rPr>
      </w:pPr>
    </w:p>
    <w:p w14:paraId="1704A225" w14:textId="77777777" w:rsidR="00F6523E" w:rsidRDefault="00F6523E" w:rsidP="00F6523E">
      <w:pPr>
        <w:pStyle w:val="FootnoteText"/>
        <w:jc w:val="both"/>
        <w:rPr>
          <w:rFonts w:ascii="GHEA Grapalat" w:hAnsi="GHEA Grapalat"/>
          <w:i/>
          <w:sz w:val="16"/>
          <w:szCs w:val="16"/>
          <w:lang w:val="hy-AM"/>
        </w:rPr>
      </w:pPr>
    </w:p>
    <w:p w14:paraId="03475547" w14:textId="77777777" w:rsidR="00F6523E" w:rsidRDefault="00F6523E" w:rsidP="00F6523E">
      <w:pPr>
        <w:pStyle w:val="FootnoteText"/>
        <w:jc w:val="both"/>
        <w:rPr>
          <w:rFonts w:ascii="GHEA Grapalat" w:hAnsi="GHEA Grapalat"/>
          <w:i/>
          <w:sz w:val="16"/>
          <w:szCs w:val="16"/>
          <w:lang w:val="hy-AM"/>
        </w:rPr>
      </w:pPr>
    </w:p>
    <w:p w14:paraId="1277D2A6" w14:textId="77777777" w:rsidR="00F6523E" w:rsidRDefault="00F6523E" w:rsidP="00F6523E">
      <w:pPr>
        <w:pStyle w:val="FootnoteText"/>
        <w:jc w:val="both"/>
        <w:rPr>
          <w:rFonts w:ascii="GHEA Grapalat" w:hAnsi="GHEA Grapalat"/>
          <w:i/>
          <w:sz w:val="16"/>
          <w:szCs w:val="16"/>
          <w:lang w:val="hy-AM"/>
        </w:rPr>
      </w:pPr>
    </w:p>
    <w:p w14:paraId="2F0EDB59" w14:textId="77777777" w:rsidR="00F6523E" w:rsidRDefault="00F6523E" w:rsidP="00F6523E">
      <w:pPr>
        <w:pStyle w:val="FootnoteText"/>
        <w:jc w:val="both"/>
        <w:rPr>
          <w:rFonts w:ascii="GHEA Grapalat" w:hAnsi="GHEA Grapalat"/>
          <w:i/>
          <w:sz w:val="16"/>
          <w:szCs w:val="16"/>
          <w:lang w:val="hy-AM"/>
        </w:rPr>
      </w:pPr>
    </w:p>
    <w:p w14:paraId="240A63F0" w14:textId="77777777" w:rsidR="00F6523E" w:rsidRDefault="00F6523E" w:rsidP="00F6523E">
      <w:pPr>
        <w:pStyle w:val="FootnoteText"/>
        <w:jc w:val="both"/>
        <w:rPr>
          <w:rFonts w:ascii="GHEA Grapalat" w:hAnsi="GHEA Grapalat"/>
          <w:i/>
          <w:sz w:val="16"/>
          <w:szCs w:val="16"/>
          <w:lang w:val="hy-AM"/>
        </w:rPr>
      </w:pPr>
    </w:p>
    <w:p w14:paraId="43F8EB71" w14:textId="3324A6C3" w:rsidR="003319E2" w:rsidRPr="00D70570" w:rsidRDefault="003319E2" w:rsidP="003319E2">
      <w:pPr>
        <w:pStyle w:val="FootnoteText"/>
        <w:jc w:val="both"/>
        <w:rPr>
          <w:rFonts w:ascii="GHEA Grapalat" w:hAnsi="GHEA Grapalat"/>
          <w:i/>
          <w:sz w:val="16"/>
          <w:szCs w:val="16"/>
          <w:lang w:val="hy-AM"/>
        </w:rPr>
      </w:pPr>
      <w:r w:rsidRPr="00D70570">
        <w:rPr>
          <w:rFonts w:ascii="GHEA Grapalat" w:hAnsi="GHEA Grapalat"/>
          <w:i/>
          <w:sz w:val="16"/>
          <w:szCs w:val="16"/>
          <w:lang w:val="hy-AM"/>
        </w:rPr>
        <w:t>**- При заполнении заявления участник-резидент Республики Армения указывает "Государственная регистрация юридических лиц, подразделений юридических лиц, учреждений и государственная регистрация индивидуальных предпринимателей"</w:t>
      </w:r>
      <w:r w:rsidRPr="00D70570">
        <w:rPr>
          <w:rFonts w:ascii="Calibri" w:hAnsi="Calibri" w:cs="Calibri"/>
          <w:i/>
          <w:sz w:val="16"/>
          <w:szCs w:val="16"/>
          <w:lang w:val="hy-AM"/>
        </w:rPr>
        <w:t> </w:t>
      </w:r>
      <w:r w:rsidRPr="00D70570">
        <w:rPr>
          <w:rFonts w:ascii="GHEA Grapalat" w:hAnsi="GHEA Grapalat" w:cs="GHEA Grapalat"/>
          <w:i/>
          <w:sz w:val="16"/>
          <w:szCs w:val="16"/>
          <w:lang w:val="hy-AM"/>
        </w:rPr>
        <w:t>о"</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закона</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в соответствии 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юридический</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люди</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Состояние</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реестра</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в агентстве</w:t>
      </w:r>
      <w:r w:rsidRPr="00D70570">
        <w:rPr>
          <w:rFonts w:ascii="GHEA Grapalat" w:hAnsi="GHEA Grapalat"/>
          <w:i/>
          <w:sz w:val="16"/>
          <w:szCs w:val="16"/>
          <w:lang w:val="hy-AM"/>
        </w:rPr>
        <w:t xml:space="preserve"> Ссылка </w:t>
      </w:r>
      <w:r w:rsidRPr="00D70570">
        <w:rPr>
          <w:rFonts w:ascii="GHEA Grapalat" w:hAnsi="GHEA Grapalat" w:cs="GHEA Grapalat"/>
          <w:i/>
          <w:sz w:val="16"/>
          <w:szCs w:val="16"/>
          <w:lang w:val="hy-AM"/>
        </w:rPr>
        <w:t xml:space="preserve">на </w:t>
      </w:r>
      <w:r w:rsidRPr="00D70570">
        <w:rPr>
          <w:rFonts w:ascii="GHEA Grapalat" w:hAnsi="GHEA Grapalat"/>
          <w:i/>
          <w:sz w:val="16"/>
          <w:szCs w:val="16"/>
          <w:lang w:val="hy-AM"/>
        </w:rPr>
        <w:t>сайт, содержащий информацию о его бенефициарных владельцах:</w:t>
      </w:r>
    </w:p>
    <w:p w14:paraId="2E183A6C" w14:textId="51DABB96" w:rsidR="00F6523E" w:rsidRPr="00F6523E" w:rsidRDefault="003319E2" w:rsidP="00F6523E">
      <w:pPr>
        <w:pStyle w:val="FootnoteText"/>
        <w:jc w:val="both"/>
        <w:rPr>
          <w:rFonts w:ascii="GHEA Grapalat" w:hAnsi="GHEA Grapalat"/>
          <w:i/>
          <w:sz w:val="16"/>
          <w:szCs w:val="16"/>
          <w:lang w:val="hy-AM"/>
        </w:rPr>
      </w:pPr>
      <w:r w:rsidRPr="00D70570">
        <w:rPr>
          <w:rFonts w:ascii="GHEA Grapalat" w:hAnsi="GHEA Grapalat"/>
          <w:i/>
          <w:sz w:val="16"/>
          <w:szCs w:val="16"/>
          <w:lang w:val="hy-AM"/>
        </w:rPr>
        <w:t>- если участник не является резидентом Республики Армения, при заполнении заявки-заявления заменить слова &lt;&lt;ссылка на сайт, содержащий информацию&gt;&gt; словами &lt;&lt;заявление согласно приложению 1,2&gt;&gt;,</w:t>
      </w:r>
    </w:p>
    <w:p w14:paraId="728614DA" w14:textId="4805DB20"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 если участник является индивидуальным предпринимателем или физическим лицом, он не предоставляет сведения о реальных выгодоприобретателях.</w:t>
      </w:r>
    </w:p>
    <w:p w14:paraId="1CDAE450" w14:textId="77777777" w:rsidR="00F6523E" w:rsidRPr="00F6523E" w:rsidRDefault="00F6523E" w:rsidP="00F6523E">
      <w:pPr>
        <w:pStyle w:val="FootnoteText"/>
        <w:jc w:val="both"/>
        <w:rPr>
          <w:rFonts w:ascii="GHEA Grapalat" w:hAnsi="GHEA Grapalat"/>
          <w:i/>
          <w:sz w:val="16"/>
          <w:szCs w:val="16"/>
          <w:lang w:val="hy-AM"/>
        </w:rPr>
      </w:pPr>
    </w:p>
    <w:p w14:paraId="28430E1C" w14:textId="77777777" w:rsidR="00CE3A99" w:rsidRPr="00E6597C" w:rsidRDefault="00CE3A99" w:rsidP="00CE3A9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 xml:space="preserve">Приложение </w:t>
      </w:r>
      <w:r w:rsidRPr="007B5542">
        <w:rPr>
          <w:rFonts w:ascii="GHEA Grapalat" w:hAnsi="GHEA Grapalat" w:cs="Arial"/>
          <w:b/>
          <w:i w:val="0"/>
          <w:lang w:val="hy-AM"/>
        </w:rPr>
        <w:t>1.1</w:t>
      </w:r>
    </w:p>
    <w:p w14:paraId="03C9CF64" w14:textId="7ABDACB9" w:rsidR="000B1088" w:rsidRPr="007B5542" w:rsidRDefault="000B1088" w:rsidP="000B1088">
      <w:pPr>
        <w:pStyle w:val="BodyTextIndent3"/>
        <w:spacing w:line="240" w:lineRule="auto"/>
        <w:jc w:val="right"/>
        <w:rPr>
          <w:rFonts w:ascii="GHEA Grapalat" w:hAnsi="GHEA Grapalat" w:cs="Arial"/>
          <w:b/>
          <w:lang w:val="hy-AM"/>
        </w:rPr>
      </w:pPr>
      <w:r w:rsidRPr="007B5542">
        <w:rPr>
          <w:rFonts w:ascii="GHEA Grapalat" w:hAnsi="GHEA Grapalat" w:cs="Sylfaen"/>
          <w:b/>
          <w:lang w:val="hy-AM"/>
        </w:rPr>
        <w:t xml:space="preserve">С кодом </w:t>
      </w:r>
      <w:r w:rsidR="00EC570B">
        <w:rPr>
          <w:rFonts w:ascii="GHEA Grapalat" w:hAnsi="GHEA Grapalat"/>
          <w:b/>
          <w:lang w:val="hy-AM"/>
        </w:rPr>
        <w:t xml:space="preserve">« </w:t>
      </w:r>
      <w:r w:rsidR="00F97F13" w:rsidRPr="00F97F13">
        <w:rPr>
          <w:rFonts w:ascii="GHEA Grapalat" w:hAnsi="GHEA Grapalat"/>
          <w:b/>
          <w:sz w:val="22"/>
          <w:szCs w:val="24"/>
          <w:lang w:val="af-ZA"/>
        </w:rPr>
        <w:t xml:space="preserve">МСК-ГАШЗБ-24/06 </w:t>
      </w:r>
      <w:r w:rsidR="00EC570B">
        <w:rPr>
          <w:rFonts w:ascii="Cambria Math" w:hAnsi="Cambria Math"/>
          <w:b/>
          <w:lang w:val="hy-AM"/>
        </w:rPr>
        <w:t>».</w:t>
      </w:r>
    </w:p>
    <w:p w14:paraId="7025F156" w14:textId="1BAE15DA" w:rsidR="000B1088" w:rsidRPr="007B5542" w:rsidRDefault="003800F8" w:rsidP="000B1088">
      <w:pPr>
        <w:pStyle w:val="BodyTextIndent3"/>
        <w:spacing w:line="240" w:lineRule="auto"/>
        <w:jc w:val="right"/>
        <w:rPr>
          <w:rFonts w:ascii="GHEA Grapalat" w:hAnsi="GHEA Grapalat" w:cs="Arial"/>
          <w:b/>
          <w:lang w:val="hy-AM"/>
        </w:rPr>
      </w:pPr>
      <w:r>
        <w:rPr>
          <w:rFonts w:ascii="GHEA Grapalat" w:hAnsi="GHEA Grapalat" w:cs="Sylfaen"/>
          <w:b/>
          <w:lang w:val="es-ES"/>
        </w:rPr>
        <w:t>Запросить ценовое предложение</w:t>
      </w:r>
      <w:r w:rsidRPr="00E6597C">
        <w:rPr>
          <w:rFonts w:ascii="GHEA Grapalat" w:hAnsi="GHEA Grapalat" w:cs="Arial"/>
          <w:b/>
          <w:lang w:val="es-ES"/>
        </w:rPr>
        <w:t xml:space="preserve"> </w:t>
      </w:r>
      <w:r w:rsidR="000B1088" w:rsidRPr="007B5542">
        <w:rPr>
          <w:rFonts w:ascii="GHEA Grapalat" w:hAnsi="GHEA Grapalat" w:cs="Sylfaen"/>
          <w:b/>
          <w:lang w:val="hy-AM"/>
        </w:rPr>
        <w:t>приглашения</w:t>
      </w:r>
    </w:p>
    <w:p w14:paraId="7AA8716A" w14:textId="77777777" w:rsidR="000B1088" w:rsidRPr="007B5542" w:rsidRDefault="000B1088" w:rsidP="000B1088">
      <w:pPr>
        <w:ind w:left="-66"/>
        <w:jc w:val="center"/>
        <w:rPr>
          <w:rFonts w:ascii="GHEA Grapalat" w:hAnsi="GHEA Grapalat"/>
          <w:b/>
          <w:lang w:val="hy-AM"/>
        </w:rPr>
      </w:pPr>
    </w:p>
    <w:p w14:paraId="2B13F568" w14:textId="51B6FCF3" w:rsidR="000B1088" w:rsidRDefault="000B1088" w:rsidP="000B1088">
      <w:pPr>
        <w:pStyle w:val="Heading3"/>
        <w:spacing w:line="240" w:lineRule="auto"/>
        <w:ind w:firstLine="567"/>
        <w:jc w:val="left"/>
        <w:rPr>
          <w:rFonts w:ascii="GHEA Grapalat" w:hAnsi="GHEA Grapalat"/>
          <w:b/>
          <w:lang w:val="hy-AM"/>
        </w:rPr>
      </w:pPr>
    </w:p>
    <w:p w14:paraId="12B54A54" w14:textId="77777777" w:rsidR="006E3999" w:rsidRPr="009F5C16" w:rsidRDefault="006E3999" w:rsidP="006E3999">
      <w:pPr>
        <w:pStyle w:val="Heading3"/>
        <w:spacing w:line="240" w:lineRule="auto"/>
        <w:ind w:firstLine="567"/>
        <w:rPr>
          <w:rFonts w:ascii="GHEA Grapalat" w:hAnsi="GHEA Grapalat"/>
          <w:b/>
          <w:i w:val="0"/>
          <w:lang w:val="hy-AM"/>
        </w:rPr>
      </w:pPr>
      <w:r w:rsidRPr="009F5C16">
        <w:rPr>
          <w:rFonts w:ascii="GHEA Grapalat" w:hAnsi="GHEA Grapalat"/>
          <w:b/>
          <w:i w:val="0"/>
          <w:lang w:val="hy-AM"/>
        </w:rPr>
        <w:t>СЕРТИФИКАЦИЯ</w:t>
      </w:r>
    </w:p>
    <w:p w14:paraId="4FF13FC6" w14:textId="77777777" w:rsidR="006E3999" w:rsidRPr="009F5C16" w:rsidRDefault="006E3999" w:rsidP="006E3999">
      <w:pPr>
        <w:pStyle w:val="Heading3"/>
        <w:spacing w:line="240" w:lineRule="auto"/>
        <w:ind w:firstLine="567"/>
        <w:rPr>
          <w:rFonts w:ascii="GHEA Grapalat" w:hAnsi="GHEA Grapalat"/>
          <w:b/>
          <w:i w:val="0"/>
          <w:lang w:val="hy-AM"/>
        </w:rPr>
      </w:pPr>
      <w:r w:rsidRPr="009F5C16">
        <w:rPr>
          <w:rFonts w:ascii="GHEA Grapalat" w:hAnsi="GHEA Grapalat" w:cs="Sylfaen"/>
          <w:b/>
          <w:i w:val="0"/>
          <w:szCs w:val="24"/>
          <w:lang w:val="hy-AM"/>
        </w:rPr>
        <w:t>технические, указанные в приглашении</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характеристики</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и:</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гарантия</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услуга</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условия</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соответствие</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материалов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 xml:space="preserve">и </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 xml:space="preserve">или </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устройства</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и</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оборудования</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установка</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обязательство</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о</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784FA057" w14:textId="409EBF5F" w:rsidR="006E3999" w:rsidRPr="007770CA" w:rsidRDefault="006E3999" w:rsidP="007770CA">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сертификация</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 xml:space="preserve">это " </w:t>
      </w:r>
      <w:r w:rsidRPr="009F5C16">
        <w:rPr>
          <w:rFonts w:ascii="GHEA Grapalat" w:hAnsi="GHEA Grapalat" w:cs="Sylfaen"/>
          <w:sz w:val="20"/>
          <w:szCs w:val="20"/>
          <w:lang w:val="hy-AM"/>
        </w:rPr>
        <w:t xml:space="preserve">МСК </w:t>
      </w:r>
      <w:r w:rsidR="00F97F13" w:rsidRPr="00F97F13">
        <w:rPr>
          <w:rFonts w:ascii="GHEA Grapalat" w:hAnsi="GHEA Grapalat"/>
          <w:b/>
          <w:sz w:val="22"/>
          <w:lang w:val="af-ZA"/>
        </w:rPr>
        <w:t xml:space="preserve">-ГАШЗБ-24/ </w:t>
      </w:r>
      <w:r w:rsidR="00EC570B">
        <w:rPr>
          <w:rFonts w:ascii="Cambria Math" w:hAnsi="Cambria Math"/>
          <w:b/>
          <w:lang w:val="hy-AM"/>
        </w:rPr>
        <w:t xml:space="preserve">06 </w:t>
      </w:r>
      <w:r w:rsidRPr="009F5C16">
        <w:rPr>
          <w:rFonts w:ascii="GHEA Grapalat" w:hAnsi="GHEA Grapalat" w:cs="Arial"/>
          <w:sz w:val="20"/>
          <w:szCs w:val="20"/>
          <w:lang w:val="es-ES"/>
        </w:rPr>
        <w:t>"</w:t>
      </w:r>
      <w:r w:rsidR="007770CA">
        <w:rPr>
          <w:rFonts w:ascii="GHEA Grapalat" w:hAnsi="GHEA Grapalat"/>
          <w:b/>
          <w:lang w:val="hy-AM"/>
        </w:rPr>
        <w:t xml:space="preserve"> </w:t>
      </w:r>
      <w:r w:rsidR="00EC570B">
        <w:rPr>
          <w:rFonts w:ascii="GHEA Grapalat" w:hAnsi="GHEA Grapalat" w:cs="Arial"/>
          <w:sz w:val="20"/>
          <w:szCs w:val="20"/>
          <w:lang w:val="hy-AM"/>
        </w:rPr>
        <w:t xml:space="preserve">запросить цену </w:t>
      </w:r>
      <w:r w:rsidRPr="009F5C16">
        <w:rPr>
          <w:rFonts w:ascii="GHEA Grapalat" w:hAnsi="GHEA Grapalat" w:cs="Arial"/>
          <w:sz w:val="20"/>
          <w:szCs w:val="20"/>
          <w:lang w:val="es-ES"/>
        </w:rPr>
        <w:t xml:space="preserve">по коду </w:t>
      </w:r>
      <w:r w:rsidRPr="009F5C16">
        <w:rPr>
          <w:rFonts w:ascii="GHEA Grapalat" w:hAnsi="GHEA Grapalat" w:cs="Arial"/>
          <w:sz w:val="20"/>
          <w:szCs w:val="20"/>
          <w:lang w:val="hy-AM"/>
        </w:rPr>
        <w:t xml:space="preserve">в случае признания выбранным участником конкурса при выполнении работ, предусмотренных договором, заключенным в рамках тендера с тем же кодом, оно обязано установить </w:t>
      </w:r>
      <w:r w:rsidRPr="009F5C16">
        <w:rPr>
          <w:rFonts w:ascii="GHEA Grapalat" w:hAnsi="GHEA Grapalat" w:cs="Arial"/>
          <w:sz w:val="20"/>
          <w:szCs w:val="20"/>
          <w:lang w:val="es-ES"/>
        </w:rPr>
        <w:t xml:space="preserve">( </w:t>
      </w:r>
      <w:r w:rsidRPr="009F5C16">
        <w:rPr>
          <w:rFonts w:ascii="GHEA Grapalat" w:hAnsi="GHEA Grapalat" w:cs="Arial"/>
          <w:sz w:val="20"/>
          <w:szCs w:val="20"/>
          <w:lang w:val="hy-AM"/>
        </w:rPr>
        <w:t xml:space="preserve">использовать </w:t>
      </w:r>
      <w:r w:rsidRPr="009F5C16">
        <w:rPr>
          <w:rFonts w:ascii="GHEA Grapalat" w:hAnsi="GHEA Grapalat" w:cs="Arial"/>
          <w:sz w:val="20"/>
          <w:szCs w:val="20"/>
          <w:lang w:val="es-ES"/>
        </w:rPr>
        <w:t xml:space="preserve">) материалы и ( </w:t>
      </w:r>
      <w:r w:rsidRPr="009F5C16">
        <w:rPr>
          <w:rFonts w:ascii="GHEA Grapalat" w:hAnsi="GHEA Grapalat" w:cs="Arial"/>
          <w:sz w:val="20"/>
          <w:szCs w:val="20"/>
          <w:lang w:val="hy-AM"/>
        </w:rPr>
        <w:t xml:space="preserve">или </w:t>
      </w:r>
      <w:r w:rsidRPr="009F5C16">
        <w:rPr>
          <w:rFonts w:ascii="GHEA Grapalat" w:hAnsi="GHEA Grapalat" w:cs="Arial"/>
          <w:sz w:val="20"/>
          <w:szCs w:val="20"/>
          <w:lang w:val="es-ES"/>
        </w:rPr>
        <w:t xml:space="preserve">) </w:t>
      </w:r>
      <w:r w:rsidRPr="009F5C16">
        <w:rPr>
          <w:rFonts w:ascii="GHEA Grapalat" w:hAnsi="GHEA Grapalat" w:cs="Arial"/>
          <w:sz w:val="20"/>
          <w:szCs w:val="20"/>
          <w:lang w:val="hy-AM"/>
        </w:rPr>
        <w:t xml:space="preserve">приборы и оборудование , соответствующие техническим характеристикам и условиям гарантийного обслуживания, определенным в проектной документации, прилагаемой к договору, до установки </w:t>
      </w:r>
      <w:r w:rsidRPr="009F5C16">
        <w:rPr>
          <w:rFonts w:ascii="GHEA Grapalat" w:hAnsi="GHEA Grapalat" w:cs="Arial"/>
          <w:sz w:val="20"/>
          <w:szCs w:val="20"/>
          <w:lang w:val="es-ES"/>
        </w:rPr>
        <w:t xml:space="preserve">( </w:t>
      </w:r>
      <w:r w:rsidRPr="009F5C16">
        <w:rPr>
          <w:rFonts w:ascii="GHEA Grapalat" w:hAnsi="GHEA Grapalat" w:cs="Arial"/>
          <w:sz w:val="20"/>
          <w:szCs w:val="20"/>
          <w:lang w:val="hy-AM"/>
        </w:rPr>
        <w:t xml:space="preserve">эксплуатации </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им</w:t>
      </w:r>
      <w:r w:rsidRPr="009F5C16">
        <w:rPr>
          <w:rFonts w:ascii="GHEA Grapalat" w:hAnsi="GHEA Grapalat" w:cs="Sylfaen"/>
          <w:sz w:val="20"/>
          <w:lang w:val="af-ZA"/>
        </w:rPr>
        <w:t xml:space="preserve"> </w:t>
      </w:r>
      <w:r w:rsidRPr="009F5C16">
        <w:rPr>
          <w:rFonts w:ascii="GHEA Grapalat" w:hAnsi="GHEA Grapalat" w:cs="Sylfaen"/>
          <w:sz w:val="20"/>
          <w:lang w:val="hy-AM"/>
        </w:rPr>
        <w:t>технический</w:t>
      </w:r>
      <w:r w:rsidRPr="009F5C16">
        <w:rPr>
          <w:rFonts w:ascii="GHEA Grapalat" w:hAnsi="GHEA Grapalat" w:cs="Sylfaen"/>
          <w:sz w:val="20"/>
          <w:lang w:val="af-ZA"/>
        </w:rPr>
        <w:t xml:space="preserve"> </w:t>
      </w:r>
      <w:r w:rsidRPr="009F5C16">
        <w:rPr>
          <w:rFonts w:ascii="GHEA Grapalat" w:hAnsi="GHEA Grapalat" w:cs="Sylfaen"/>
          <w:sz w:val="20"/>
          <w:lang w:val="hy-AM"/>
        </w:rPr>
        <w:t>характеристики продукта</w:t>
      </w:r>
      <w:r w:rsidRPr="009F5C16">
        <w:rPr>
          <w:rFonts w:ascii="GHEA Grapalat" w:hAnsi="GHEA Grapalat" w:cs="Sylfaen"/>
          <w:sz w:val="20"/>
          <w:lang w:val="af-ZA"/>
        </w:rPr>
        <w:t xml:space="preserve"> </w:t>
      </w:r>
      <w:r w:rsidRPr="009F5C16">
        <w:rPr>
          <w:rFonts w:ascii="GHEA Grapalat" w:hAnsi="GHEA Grapalat" w:cs="Sylfaen"/>
          <w:sz w:val="20"/>
          <w:lang w:val="hy-AM"/>
        </w:rPr>
        <w:t xml:space="preserve">знаки </w:t>
      </w:r>
      <w:r w:rsidRPr="009F5C16">
        <w:rPr>
          <w:rFonts w:ascii="GHEA Grapalat" w:hAnsi="GHEA Grapalat" w:cs="Sylfaen"/>
          <w:sz w:val="20"/>
          <w:lang w:val="af-ZA"/>
        </w:rPr>
        <w:t xml:space="preserve">, </w:t>
      </w:r>
      <w:r w:rsidRPr="009F5C16">
        <w:rPr>
          <w:rFonts w:ascii="GHEA Grapalat" w:hAnsi="GHEA Grapalat" w:cs="Sylfaen"/>
          <w:sz w:val="20"/>
          <w:lang w:val="hy-AM"/>
        </w:rPr>
        <w:t>бренд</w:t>
      </w:r>
      <w:r w:rsidRPr="009F5C16">
        <w:rPr>
          <w:rFonts w:ascii="GHEA Grapalat" w:hAnsi="GHEA Grapalat" w:cs="Sylfaen"/>
          <w:sz w:val="20"/>
          <w:lang w:val="af-ZA"/>
        </w:rPr>
        <w:t xml:space="preserve"> </w:t>
      </w:r>
      <w:r w:rsidRPr="009F5C16">
        <w:rPr>
          <w:rFonts w:ascii="GHEA Grapalat" w:hAnsi="GHEA Grapalat" w:cs="Sylfaen"/>
          <w:sz w:val="20"/>
          <w:lang w:val="hy-AM"/>
        </w:rPr>
        <w:t xml:space="preserve">имена </w:t>
      </w:r>
      <w:r w:rsidRPr="009F5C16">
        <w:rPr>
          <w:rFonts w:ascii="GHEA Grapalat" w:hAnsi="GHEA Grapalat" w:cs="Sylfaen"/>
          <w:sz w:val="20"/>
          <w:lang w:val="af-ZA"/>
        </w:rPr>
        <w:t xml:space="preserve">, </w:t>
      </w:r>
      <w:r w:rsidRPr="009F5C16">
        <w:rPr>
          <w:rFonts w:ascii="GHEA Grapalat" w:hAnsi="GHEA Grapalat" w:cs="Sylfaen"/>
          <w:sz w:val="20"/>
          <w:lang w:val="hy-AM"/>
        </w:rPr>
        <w:t>бренды</w:t>
      </w:r>
      <w:r w:rsidRPr="009F5C16">
        <w:rPr>
          <w:rFonts w:ascii="GHEA Grapalat" w:hAnsi="GHEA Grapalat" w:cs="Sylfaen"/>
          <w:sz w:val="20"/>
          <w:lang w:val="af-ZA"/>
        </w:rPr>
        <w:t xml:space="preserve"> </w:t>
      </w:r>
      <w:r w:rsidRPr="009F5C16">
        <w:rPr>
          <w:rFonts w:ascii="GHEA Grapalat" w:hAnsi="GHEA Grapalat" w:cs="Sylfaen"/>
          <w:sz w:val="20"/>
          <w:lang w:val="hy-AM"/>
        </w:rPr>
        <w:t>и:</w:t>
      </w:r>
      <w:r w:rsidRPr="009F5C16">
        <w:rPr>
          <w:rFonts w:ascii="GHEA Grapalat" w:hAnsi="GHEA Grapalat" w:cs="Sylfaen"/>
          <w:sz w:val="20"/>
          <w:lang w:val="af-ZA"/>
        </w:rPr>
        <w:t xml:space="preserve"> </w:t>
      </w:r>
      <w:r w:rsidRPr="009F5C16">
        <w:rPr>
          <w:rFonts w:ascii="GHEA Grapalat" w:hAnsi="GHEA Grapalat" w:cs="Sylfaen"/>
          <w:sz w:val="20"/>
          <w:lang w:val="hy-AM"/>
        </w:rPr>
        <w:t>гарантия</w:t>
      </w:r>
      <w:r w:rsidRPr="009F5C16">
        <w:rPr>
          <w:rFonts w:ascii="GHEA Grapalat" w:hAnsi="GHEA Grapalat" w:cs="Sylfaen"/>
          <w:sz w:val="20"/>
          <w:lang w:val="af-ZA"/>
        </w:rPr>
        <w:t xml:space="preserve"> </w:t>
      </w:r>
      <w:r w:rsidRPr="009F5C16">
        <w:rPr>
          <w:rFonts w:ascii="GHEA Grapalat" w:hAnsi="GHEA Grapalat" w:cs="Sylfaen"/>
          <w:sz w:val="20"/>
          <w:lang w:val="hy-AM"/>
        </w:rPr>
        <w:t>сроки</w:t>
      </w:r>
      <w:r w:rsidRPr="009F5C16">
        <w:rPr>
          <w:rFonts w:ascii="GHEA Grapalat" w:hAnsi="GHEA Grapalat" w:cs="Sylfaen"/>
          <w:sz w:val="20"/>
          <w:lang w:val="af-ZA"/>
        </w:rPr>
        <w:t xml:space="preserve"> </w:t>
      </w:r>
      <w:r w:rsidRPr="009F5C16">
        <w:rPr>
          <w:rFonts w:ascii="GHEA Grapalat" w:hAnsi="GHEA Grapalat" w:cs="Sylfaen"/>
          <w:sz w:val="20"/>
          <w:lang w:val="hy-AM"/>
        </w:rPr>
        <w:t>заранее</w:t>
      </w:r>
      <w:r w:rsidRPr="009F5C16">
        <w:rPr>
          <w:rFonts w:ascii="GHEA Grapalat" w:hAnsi="GHEA Grapalat" w:cs="Sylfaen"/>
          <w:sz w:val="20"/>
          <w:lang w:val="af-ZA"/>
        </w:rPr>
        <w:t xml:space="preserve"> </w:t>
      </w:r>
      <w:r w:rsidRPr="009F5C16">
        <w:rPr>
          <w:rFonts w:ascii="GHEA Grapalat" w:hAnsi="GHEA Grapalat" w:cs="Sylfaen"/>
          <w:sz w:val="20"/>
          <w:lang w:val="hy-AM"/>
        </w:rPr>
        <w:t>по письменному соглашению</w:t>
      </w:r>
      <w:r w:rsidRPr="009F5C16">
        <w:rPr>
          <w:rFonts w:ascii="GHEA Grapalat" w:hAnsi="GHEA Grapalat" w:cs="Sylfaen"/>
          <w:sz w:val="20"/>
          <w:lang w:val="af-ZA"/>
        </w:rPr>
        <w:t xml:space="preserve"> </w:t>
      </w:r>
      <w:r w:rsidRPr="009F5C16">
        <w:rPr>
          <w:rFonts w:ascii="GHEA Grapalat" w:hAnsi="GHEA Grapalat" w:cs="Sylfaen"/>
          <w:sz w:val="20"/>
          <w:lang w:val="hy-AM"/>
        </w:rPr>
        <w:t>клиента</w:t>
      </w:r>
      <w:r w:rsidRPr="009F5C16">
        <w:rPr>
          <w:rFonts w:ascii="GHEA Grapalat" w:hAnsi="GHEA Grapalat" w:cs="Sylfaen"/>
          <w:sz w:val="20"/>
          <w:lang w:val="af-ZA"/>
        </w:rPr>
        <w:t xml:space="preserve"> </w:t>
      </w:r>
      <w:r w:rsidRPr="009F5C16">
        <w:rPr>
          <w:rFonts w:ascii="GHEA Grapalat" w:hAnsi="GHEA Grapalat" w:cs="Sylfaen"/>
          <w:sz w:val="20"/>
          <w:lang w:val="hy-AM"/>
        </w:rPr>
        <w:t>с</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Heading3"/>
        <w:spacing w:line="240" w:lineRule="auto"/>
        <w:ind w:firstLine="567"/>
        <w:jc w:val="left"/>
        <w:rPr>
          <w:rFonts w:ascii="GHEA Grapalat" w:hAnsi="GHEA Grapalat"/>
          <w:b/>
          <w:lang w:val="es-ES"/>
        </w:rPr>
      </w:pPr>
    </w:p>
    <w:p w14:paraId="3778A25B" w14:textId="77777777" w:rsidR="000B1088" w:rsidRPr="00CE1C61" w:rsidRDefault="000B1088" w:rsidP="000B1088">
      <w:pPr>
        <w:pStyle w:val="Heading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имя участника (должность руководителя, имя и фамилия)</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подпись</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К. Т.</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FootnoteText"/>
        <w:rPr>
          <w:rFonts w:ascii="GHEA Grapalat" w:hAnsi="GHEA Grapalat"/>
          <w:i/>
          <w:sz w:val="16"/>
          <w:szCs w:val="16"/>
          <w:lang w:val="af-ZA"/>
        </w:rPr>
      </w:pPr>
      <w:r w:rsidRPr="007B5542">
        <w:rPr>
          <w:rFonts w:ascii="GHEA Grapalat" w:hAnsi="GHEA Grapalat"/>
          <w:i/>
          <w:sz w:val="16"/>
          <w:szCs w:val="16"/>
          <w:lang w:val="hy-AM"/>
        </w:rPr>
        <w:t>*будет завершено</w:t>
      </w:r>
      <w:r w:rsidRPr="007B5542">
        <w:rPr>
          <w:rFonts w:ascii="GHEA Grapalat" w:hAnsi="GHEA Grapalat"/>
          <w:i/>
          <w:sz w:val="16"/>
          <w:szCs w:val="16"/>
          <w:lang w:val="af-ZA"/>
        </w:rPr>
        <w:t xml:space="preserve"> </w:t>
      </w:r>
      <w:r w:rsidRPr="007B5542">
        <w:rPr>
          <w:rFonts w:ascii="GHEA Grapalat" w:hAnsi="GHEA Grapalat"/>
          <w:i/>
          <w:sz w:val="16"/>
          <w:szCs w:val="16"/>
          <w:lang w:val="hy-AM"/>
        </w:rPr>
        <w:t>является</w:t>
      </w:r>
      <w:r w:rsidRPr="007B5542">
        <w:rPr>
          <w:rFonts w:ascii="GHEA Grapalat" w:hAnsi="GHEA Grapalat"/>
          <w:i/>
          <w:sz w:val="16"/>
          <w:szCs w:val="16"/>
          <w:lang w:val="af-ZA"/>
        </w:rPr>
        <w:t xml:space="preserve"> </w:t>
      </w:r>
      <w:r w:rsidRPr="007B5542">
        <w:rPr>
          <w:rFonts w:ascii="GHEA Grapalat" w:hAnsi="GHEA Grapalat"/>
          <w:i/>
          <w:sz w:val="16"/>
          <w:szCs w:val="16"/>
          <w:lang w:val="hy-AM"/>
        </w:rPr>
        <w:t>комиссии</w:t>
      </w:r>
      <w:r w:rsidRPr="007B5542">
        <w:rPr>
          <w:rFonts w:ascii="GHEA Grapalat" w:hAnsi="GHEA Grapalat"/>
          <w:i/>
          <w:sz w:val="16"/>
          <w:szCs w:val="16"/>
          <w:lang w:val="af-ZA"/>
        </w:rPr>
        <w:t xml:space="preserve"> </w:t>
      </w:r>
      <w:r w:rsidRPr="007B5542">
        <w:rPr>
          <w:rFonts w:ascii="GHEA Grapalat" w:hAnsi="GHEA Grapalat"/>
          <w:i/>
          <w:sz w:val="16"/>
          <w:szCs w:val="16"/>
          <w:lang w:val="hy-AM"/>
        </w:rPr>
        <w:t>секретаря</w:t>
      </w:r>
      <w:r w:rsidRPr="007B5542">
        <w:rPr>
          <w:rFonts w:ascii="GHEA Grapalat" w:hAnsi="GHEA Grapalat"/>
          <w:i/>
          <w:sz w:val="16"/>
          <w:szCs w:val="16"/>
          <w:lang w:val="af-ZA"/>
        </w:rPr>
        <w:t xml:space="preserve"> </w:t>
      </w:r>
      <w:r w:rsidRPr="007B5542">
        <w:rPr>
          <w:rFonts w:ascii="GHEA Grapalat" w:hAnsi="GHEA Grapalat"/>
          <w:i/>
          <w:sz w:val="16"/>
          <w:szCs w:val="16"/>
          <w:lang w:val="hy-AM"/>
        </w:rPr>
        <w:t xml:space="preserve">по </w:t>
      </w:r>
      <w:r w:rsidRPr="007B5542">
        <w:rPr>
          <w:rFonts w:ascii="GHEA Grapalat" w:hAnsi="GHEA Grapalat"/>
          <w:i/>
          <w:sz w:val="16"/>
          <w:szCs w:val="16"/>
          <w:lang w:val="af-ZA"/>
        </w:rPr>
        <w:t xml:space="preserve">: </w:t>
      </w:r>
      <w:r w:rsidRPr="007B5542">
        <w:rPr>
          <w:rFonts w:ascii="GHEA Grapalat" w:hAnsi="GHEA Grapalat"/>
          <w:i/>
          <w:sz w:val="16"/>
          <w:szCs w:val="16"/>
          <w:lang w:val="hy-AM"/>
        </w:rPr>
        <w:t>до</w:t>
      </w:r>
      <w:r w:rsidRPr="007B5542">
        <w:rPr>
          <w:rFonts w:ascii="GHEA Grapalat" w:hAnsi="GHEA Grapalat"/>
          <w:i/>
          <w:sz w:val="16"/>
          <w:szCs w:val="16"/>
          <w:lang w:val="af-ZA"/>
        </w:rPr>
        <w:t xml:space="preserve"> </w:t>
      </w:r>
      <w:r w:rsidRPr="007B5542">
        <w:rPr>
          <w:rFonts w:ascii="GHEA Grapalat" w:hAnsi="GHEA Grapalat"/>
          <w:i/>
          <w:sz w:val="16"/>
          <w:szCs w:val="16"/>
          <w:lang w:val="hy-AM"/>
        </w:rPr>
        <w:t>приглашение</w:t>
      </w:r>
      <w:r w:rsidRPr="007B5542">
        <w:rPr>
          <w:rFonts w:ascii="GHEA Grapalat" w:hAnsi="GHEA Grapalat"/>
          <w:i/>
          <w:sz w:val="16"/>
          <w:szCs w:val="16"/>
          <w:lang w:val="af-ZA"/>
        </w:rPr>
        <w:t xml:space="preserve"> </w:t>
      </w:r>
      <w:r w:rsidRPr="007B5542">
        <w:rPr>
          <w:rFonts w:ascii="GHEA Grapalat" w:hAnsi="GHEA Grapalat"/>
          <w:i/>
          <w:sz w:val="16"/>
          <w:szCs w:val="16"/>
          <w:lang w:val="hy-AM"/>
        </w:rPr>
        <w:t>в информационном бюллетене</w:t>
      </w:r>
      <w:r w:rsidRPr="007B5542">
        <w:rPr>
          <w:rFonts w:ascii="GHEA Grapalat" w:hAnsi="GHEA Grapalat"/>
          <w:i/>
          <w:sz w:val="16"/>
          <w:szCs w:val="16"/>
          <w:lang w:val="af-ZA"/>
        </w:rPr>
        <w:t xml:space="preserve"> </w:t>
      </w:r>
      <w:r w:rsidRPr="007B5542">
        <w:rPr>
          <w:rFonts w:ascii="GHEA Grapalat" w:hAnsi="GHEA Grapalat"/>
          <w:i/>
          <w:sz w:val="16"/>
          <w:szCs w:val="16"/>
          <w:lang w:val="hy-AM"/>
        </w:rPr>
        <w:t>издательский.</w:t>
      </w:r>
    </w:p>
    <w:p w14:paraId="7302E1DF" w14:textId="77777777" w:rsidR="00A52F0E" w:rsidRDefault="00A52F0E" w:rsidP="000B1088">
      <w:pPr>
        <w:pStyle w:val="BodyTextIndent3"/>
        <w:spacing w:line="240" w:lineRule="auto"/>
        <w:ind w:firstLine="0"/>
        <w:jc w:val="right"/>
        <w:rPr>
          <w:rFonts w:ascii="GHEA Grapalat" w:hAnsi="GHEA Grapalat"/>
          <w:b/>
          <w:lang w:val="hy-AM"/>
        </w:rPr>
      </w:pPr>
    </w:p>
    <w:p w14:paraId="50A0122F" w14:textId="77777777" w:rsidR="00A52F0E" w:rsidRDefault="00A52F0E" w:rsidP="000B1088">
      <w:pPr>
        <w:pStyle w:val="BodyTextIndent3"/>
        <w:spacing w:line="240" w:lineRule="auto"/>
        <w:ind w:firstLine="0"/>
        <w:jc w:val="right"/>
        <w:rPr>
          <w:rFonts w:ascii="GHEA Grapalat" w:hAnsi="GHEA Grapalat"/>
          <w:b/>
          <w:lang w:val="hy-AM"/>
        </w:rPr>
      </w:pPr>
    </w:p>
    <w:p w14:paraId="27E67DC0" w14:textId="77777777" w:rsidR="00A52F0E" w:rsidRDefault="00A52F0E" w:rsidP="000B1088">
      <w:pPr>
        <w:pStyle w:val="BodyTextIndent3"/>
        <w:spacing w:line="240" w:lineRule="auto"/>
        <w:ind w:firstLine="0"/>
        <w:jc w:val="right"/>
        <w:rPr>
          <w:rFonts w:ascii="GHEA Grapalat" w:hAnsi="GHEA Grapalat"/>
          <w:b/>
          <w:lang w:val="hy-AM"/>
        </w:rPr>
      </w:pPr>
    </w:p>
    <w:p w14:paraId="5072FF13" w14:textId="77777777" w:rsidR="00A52F0E" w:rsidRDefault="00A52F0E" w:rsidP="000B1088">
      <w:pPr>
        <w:pStyle w:val="BodyTextIndent3"/>
        <w:spacing w:line="240" w:lineRule="auto"/>
        <w:ind w:firstLine="0"/>
        <w:jc w:val="right"/>
        <w:rPr>
          <w:rFonts w:ascii="GHEA Grapalat" w:hAnsi="GHEA Grapalat"/>
          <w:b/>
          <w:lang w:val="hy-AM"/>
        </w:rPr>
      </w:pPr>
    </w:p>
    <w:p w14:paraId="66B04AF3" w14:textId="77777777" w:rsidR="00A52F0E" w:rsidRDefault="00A52F0E" w:rsidP="000B1088">
      <w:pPr>
        <w:pStyle w:val="BodyTextIndent3"/>
        <w:spacing w:line="240" w:lineRule="auto"/>
        <w:ind w:firstLine="0"/>
        <w:jc w:val="right"/>
        <w:rPr>
          <w:rFonts w:ascii="GHEA Grapalat" w:hAnsi="GHEA Grapalat"/>
          <w:b/>
          <w:lang w:val="hy-AM"/>
        </w:rPr>
      </w:pPr>
    </w:p>
    <w:p w14:paraId="14383E52" w14:textId="77777777" w:rsidR="00A52F0E" w:rsidRDefault="00A52F0E" w:rsidP="000B1088">
      <w:pPr>
        <w:pStyle w:val="BodyTextIndent3"/>
        <w:spacing w:line="240" w:lineRule="auto"/>
        <w:ind w:firstLine="0"/>
        <w:jc w:val="right"/>
        <w:rPr>
          <w:rFonts w:ascii="GHEA Grapalat" w:hAnsi="GHEA Grapalat"/>
          <w:b/>
          <w:lang w:val="hy-AM"/>
        </w:rPr>
      </w:pPr>
    </w:p>
    <w:p w14:paraId="4CBB94CC" w14:textId="77777777" w:rsidR="00A52F0E" w:rsidRDefault="00A52F0E" w:rsidP="000B1088">
      <w:pPr>
        <w:pStyle w:val="BodyTextIndent3"/>
        <w:spacing w:line="240" w:lineRule="auto"/>
        <w:ind w:firstLine="0"/>
        <w:jc w:val="right"/>
        <w:rPr>
          <w:rFonts w:ascii="GHEA Grapalat" w:hAnsi="GHEA Grapalat"/>
          <w:b/>
          <w:lang w:val="hy-AM"/>
        </w:rPr>
      </w:pPr>
    </w:p>
    <w:p w14:paraId="53483B1D" w14:textId="77777777" w:rsidR="00A52F0E" w:rsidRDefault="00A52F0E" w:rsidP="000B1088">
      <w:pPr>
        <w:pStyle w:val="BodyTextIndent3"/>
        <w:spacing w:line="240" w:lineRule="auto"/>
        <w:ind w:firstLine="0"/>
        <w:jc w:val="right"/>
        <w:rPr>
          <w:rFonts w:ascii="GHEA Grapalat" w:hAnsi="GHEA Grapalat"/>
          <w:b/>
          <w:lang w:val="hy-AM"/>
        </w:rPr>
      </w:pPr>
    </w:p>
    <w:p w14:paraId="15109BAF" w14:textId="77777777" w:rsidR="00A52F0E" w:rsidRDefault="00A52F0E" w:rsidP="000B1088">
      <w:pPr>
        <w:pStyle w:val="BodyTextIndent3"/>
        <w:spacing w:line="240" w:lineRule="auto"/>
        <w:ind w:firstLine="0"/>
        <w:jc w:val="right"/>
        <w:rPr>
          <w:rFonts w:ascii="GHEA Grapalat" w:hAnsi="GHEA Grapalat"/>
          <w:b/>
          <w:lang w:val="hy-AM"/>
        </w:rPr>
      </w:pPr>
    </w:p>
    <w:p w14:paraId="39313B60" w14:textId="77777777" w:rsidR="00A52F0E" w:rsidRDefault="00A52F0E" w:rsidP="000B1088">
      <w:pPr>
        <w:pStyle w:val="BodyTextIndent3"/>
        <w:spacing w:line="240" w:lineRule="auto"/>
        <w:ind w:firstLine="0"/>
        <w:jc w:val="right"/>
        <w:rPr>
          <w:rFonts w:ascii="GHEA Grapalat" w:hAnsi="GHEA Grapalat"/>
          <w:b/>
          <w:lang w:val="hy-AM"/>
        </w:rPr>
      </w:pPr>
    </w:p>
    <w:p w14:paraId="30BFB18F" w14:textId="77777777" w:rsidR="00A52F0E" w:rsidRDefault="00A52F0E" w:rsidP="000B1088">
      <w:pPr>
        <w:pStyle w:val="BodyTextIndent3"/>
        <w:spacing w:line="240" w:lineRule="auto"/>
        <w:ind w:firstLine="0"/>
        <w:jc w:val="right"/>
        <w:rPr>
          <w:rFonts w:ascii="GHEA Grapalat" w:hAnsi="GHEA Grapalat"/>
          <w:b/>
          <w:lang w:val="hy-AM"/>
        </w:rPr>
      </w:pPr>
    </w:p>
    <w:p w14:paraId="450B9311" w14:textId="77777777" w:rsidR="00A52F0E" w:rsidRDefault="00A52F0E" w:rsidP="000B1088">
      <w:pPr>
        <w:pStyle w:val="BodyTextIndent3"/>
        <w:spacing w:line="240" w:lineRule="auto"/>
        <w:ind w:firstLine="0"/>
        <w:jc w:val="right"/>
        <w:rPr>
          <w:rFonts w:ascii="GHEA Grapalat" w:hAnsi="GHEA Grapalat"/>
          <w:b/>
          <w:lang w:val="hy-AM"/>
        </w:rPr>
      </w:pPr>
    </w:p>
    <w:p w14:paraId="6815BE07" w14:textId="77777777" w:rsidR="00A52F0E" w:rsidRDefault="00A52F0E" w:rsidP="000B1088">
      <w:pPr>
        <w:pStyle w:val="BodyTextIndent3"/>
        <w:spacing w:line="240" w:lineRule="auto"/>
        <w:ind w:firstLine="0"/>
        <w:jc w:val="right"/>
        <w:rPr>
          <w:rFonts w:ascii="GHEA Grapalat" w:hAnsi="GHEA Grapalat"/>
          <w:b/>
          <w:lang w:val="hy-AM"/>
        </w:rPr>
      </w:pPr>
    </w:p>
    <w:p w14:paraId="2527FDFE" w14:textId="77777777" w:rsidR="00A52F0E" w:rsidRDefault="00A52F0E" w:rsidP="000B1088">
      <w:pPr>
        <w:pStyle w:val="BodyTextIndent3"/>
        <w:spacing w:line="240" w:lineRule="auto"/>
        <w:ind w:firstLine="0"/>
        <w:jc w:val="right"/>
        <w:rPr>
          <w:rFonts w:ascii="GHEA Grapalat" w:hAnsi="GHEA Grapalat"/>
          <w:b/>
          <w:lang w:val="hy-AM"/>
        </w:rPr>
      </w:pPr>
    </w:p>
    <w:p w14:paraId="0A47BEE3" w14:textId="77777777" w:rsidR="00A52F0E" w:rsidRDefault="00A52F0E" w:rsidP="000B1088">
      <w:pPr>
        <w:pStyle w:val="BodyTextIndent3"/>
        <w:spacing w:line="240" w:lineRule="auto"/>
        <w:ind w:firstLine="0"/>
        <w:jc w:val="right"/>
        <w:rPr>
          <w:rFonts w:ascii="GHEA Grapalat" w:hAnsi="GHEA Grapalat"/>
          <w:b/>
          <w:lang w:val="hy-AM"/>
        </w:rPr>
      </w:pPr>
    </w:p>
    <w:p w14:paraId="7D72B41F" w14:textId="77777777" w:rsidR="00A52F0E" w:rsidRDefault="00A52F0E" w:rsidP="000B1088">
      <w:pPr>
        <w:pStyle w:val="BodyTextIndent3"/>
        <w:spacing w:line="240" w:lineRule="auto"/>
        <w:ind w:firstLine="0"/>
        <w:jc w:val="right"/>
        <w:rPr>
          <w:rFonts w:ascii="GHEA Grapalat" w:hAnsi="GHEA Grapalat"/>
          <w:b/>
          <w:lang w:val="hy-AM"/>
        </w:rPr>
      </w:pPr>
    </w:p>
    <w:p w14:paraId="3475092A" w14:textId="77777777" w:rsidR="00A52F0E" w:rsidRDefault="00A52F0E" w:rsidP="000B1088">
      <w:pPr>
        <w:pStyle w:val="BodyTextIndent3"/>
        <w:spacing w:line="240" w:lineRule="auto"/>
        <w:ind w:firstLine="0"/>
        <w:jc w:val="right"/>
        <w:rPr>
          <w:rFonts w:ascii="GHEA Grapalat" w:hAnsi="GHEA Grapalat"/>
          <w:b/>
          <w:lang w:val="hy-AM"/>
        </w:rPr>
      </w:pPr>
    </w:p>
    <w:p w14:paraId="08ED6C80" w14:textId="77777777" w:rsidR="00A52F0E" w:rsidRDefault="00A52F0E" w:rsidP="000B1088">
      <w:pPr>
        <w:pStyle w:val="BodyTextIndent3"/>
        <w:spacing w:line="240" w:lineRule="auto"/>
        <w:ind w:firstLine="0"/>
        <w:jc w:val="right"/>
        <w:rPr>
          <w:rFonts w:ascii="GHEA Grapalat" w:hAnsi="GHEA Grapalat"/>
          <w:b/>
          <w:lang w:val="hy-AM"/>
        </w:rPr>
      </w:pPr>
    </w:p>
    <w:p w14:paraId="17680E9E" w14:textId="77777777" w:rsidR="00A52F0E" w:rsidRDefault="00A52F0E" w:rsidP="000B1088">
      <w:pPr>
        <w:pStyle w:val="BodyTextIndent3"/>
        <w:spacing w:line="240" w:lineRule="auto"/>
        <w:ind w:firstLine="0"/>
        <w:jc w:val="right"/>
        <w:rPr>
          <w:rFonts w:ascii="GHEA Grapalat" w:hAnsi="GHEA Grapalat"/>
          <w:b/>
          <w:lang w:val="hy-AM"/>
        </w:rPr>
      </w:pPr>
    </w:p>
    <w:p w14:paraId="0E058C02" w14:textId="77777777" w:rsidR="00A52F0E" w:rsidRDefault="00A52F0E" w:rsidP="000B1088">
      <w:pPr>
        <w:pStyle w:val="BodyTextIndent3"/>
        <w:spacing w:line="240" w:lineRule="auto"/>
        <w:ind w:firstLine="0"/>
        <w:jc w:val="right"/>
        <w:rPr>
          <w:rFonts w:ascii="GHEA Grapalat" w:hAnsi="GHEA Grapalat"/>
          <w:b/>
          <w:lang w:val="hy-AM"/>
        </w:rPr>
      </w:pPr>
    </w:p>
    <w:p w14:paraId="05D8DC95" w14:textId="77777777" w:rsidR="00A52F0E" w:rsidRDefault="00A52F0E" w:rsidP="000B1088">
      <w:pPr>
        <w:pStyle w:val="BodyTextIndent3"/>
        <w:spacing w:line="240" w:lineRule="auto"/>
        <w:ind w:firstLine="0"/>
        <w:jc w:val="right"/>
        <w:rPr>
          <w:rFonts w:ascii="GHEA Grapalat" w:hAnsi="GHEA Grapalat"/>
          <w:b/>
          <w:lang w:val="hy-AM"/>
        </w:rPr>
      </w:pPr>
    </w:p>
    <w:p w14:paraId="6B92E7EA" w14:textId="77777777" w:rsidR="00A52F0E" w:rsidRDefault="00A52F0E" w:rsidP="000B1088">
      <w:pPr>
        <w:pStyle w:val="BodyTextIndent3"/>
        <w:spacing w:line="240" w:lineRule="auto"/>
        <w:ind w:firstLine="0"/>
        <w:jc w:val="right"/>
        <w:rPr>
          <w:rFonts w:ascii="GHEA Grapalat" w:hAnsi="GHEA Grapalat"/>
          <w:b/>
          <w:lang w:val="hy-AM"/>
        </w:rPr>
      </w:pPr>
    </w:p>
    <w:p w14:paraId="7DD7E727" w14:textId="77777777" w:rsidR="00A52F0E" w:rsidRDefault="00A52F0E" w:rsidP="000B1088">
      <w:pPr>
        <w:pStyle w:val="BodyTextIndent3"/>
        <w:spacing w:line="240" w:lineRule="auto"/>
        <w:ind w:firstLine="0"/>
        <w:jc w:val="right"/>
        <w:rPr>
          <w:rFonts w:ascii="GHEA Grapalat" w:hAnsi="GHEA Grapalat"/>
          <w:b/>
          <w:lang w:val="hy-AM"/>
        </w:rPr>
      </w:pPr>
    </w:p>
    <w:p w14:paraId="5ECBB9C7" w14:textId="77777777" w:rsidR="00A52F0E" w:rsidRDefault="00A52F0E" w:rsidP="000B1088">
      <w:pPr>
        <w:pStyle w:val="BodyTextIndent3"/>
        <w:spacing w:line="240" w:lineRule="auto"/>
        <w:ind w:firstLine="0"/>
        <w:jc w:val="right"/>
        <w:rPr>
          <w:rFonts w:ascii="GHEA Grapalat" w:hAnsi="GHEA Grapalat"/>
          <w:b/>
          <w:lang w:val="hy-AM"/>
        </w:rPr>
      </w:pPr>
    </w:p>
    <w:p w14:paraId="48A2F5D0" w14:textId="77777777" w:rsidR="00A52F0E" w:rsidRDefault="00A52F0E" w:rsidP="000B1088">
      <w:pPr>
        <w:pStyle w:val="BodyTextIndent3"/>
        <w:spacing w:line="240" w:lineRule="auto"/>
        <w:ind w:firstLine="0"/>
        <w:jc w:val="right"/>
        <w:rPr>
          <w:rFonts w:ascii="GHEA Grapalat" w:hAnsi="GHEA Grapalat"/>
          <w:b/>
          <w:lang w:val="hy-AM"/>
        </w:rPr>
      </w:pPr>
    </w:p>
    <w:p w14:paraId="2EBD0355" w14:textId="77777777" w:rsidR="00A52F0E" w:rsidRDefault="00A52F0E" w:rsidP="000B1088">
      <w:pPr>
        <w:pStyle w:val="BodyTextIndent3"/>
        <w:spacing w:line="240" w:lineRule="auto"/>
        <w:ind w:firstLine="0"/>
        <w:jc w:val="right"/>
        <w:rPr>
          <w:rFonts w:ascii="GHEA Grapalat" w:hAnsi="GHEA Grapalat"/>
          <w:b/>
          <w:lang w:val="hy-AM"/>
        </w:rPr>
      </w:pPr>
    </w:p>
    <w:p w14:paraId="24359465" w14:textId="77777777" w:rsidR="00A52F0E" w:rsidRDefault="00A52F0E" w:rsidP="000B1088">
      <w:pPr>
        <w:pStyle w:val="BodyTextIndent3"/>
        <w:spacing w:line="240" w:lineRule="auto"/>
        <w:ind w:firstLine="0"/>
        <w:jc w:val="right"/>
        <w:rPr>
          <w:rFonts w:ascii="GHEA Grapalat" w:hAnsi="GHEA Grapalat"/>
          <w:b/>
          <w:lang w:val="hy-AM"/>
        </w:rPr>
      </w:pPr>
    </w:p>
    <w:p w14:paraId="6ED77BA8" w14:textId="77777777" w:rsidR="00A52F0E" w:rsidRDefault="00A52F0E" w:rsidP="000B1088">
      <w:pPr>
        <w:pStyle w:val="BodyTextIndent3"/>
        <w:spacing w:line="240" w:lineRule="auto"/>
        <w:ind w:firstLine="0"/>
        <w:jc w:val="right"/>
        <w:rPr>
          <w:rFonts w:ascii="GHEA Grapalat" w:hAnsi="GHEA Grapalat"/>
          <w:b/>
          <w:lang w:val="hy-AM"/>
        </w:rPr>
      </w:pPr>
    </w:p>
    <w:p w14:paraId="5BAFCF32" w14:textId="77777777" w:rsidR="00A52F0E" w:rsidRPr="004605D7" w:rsidRDefault="00A52F0E" w:rsidP="00A52F0E">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lastRenderedPageBreak/>
        <w:t xml:space="preserve">Приложение </w:t>
      </w:r>
      <w:r w:rsidRPr="007B5542">
        <w:rPr>
          <w:rFonts w:ascii="GHEA Grapalat" w:hAnsi="GHEA Grapalat" w:cs="Arial"/>
          <w:b/>
          <w:i w:val="0"/>
          <w:lang w:val="hy-AM"/>
        </w:rPr>
        <w:t>1.2**</w:t>
      </w:r>
    </w:p>
    <w:p w14:paraId="02AC9D97" w14:textId="6B7750DF" w:rsidR="00A52F0E" w:rsidRPr="007B5542" w:rsidRDefault="00A52F0E" w:rsidP="00A52F0E">
      <w:pPr>
        <w:pStyle w:val="BodyTextIndent3"/>
        <w:spacing w:line="240" w:lineRule="auto"/>
        <w:jc w:val="right"/>
        <w:rPr>
          <w:rFonts w:ascii="GHEA Grapalat" w:hAnsi="GHEA Grapalat" w:cs="Arial"/>
          <w:b/>
          <w:lang w:val="hy-AM"/>
        </w:rPr>
      </w:pPr>
      <w:r w:rsidRPr="007B5542">
        <w:rPr>
          <w:rFonts w:ascii="GHEA Grapalat" w:hAnsi="GHEA Grapalat" w:cs="Sylfaen"/>
          <w:b/>
          <w:lang w:val="hy-AM"/>
        </w:rPr>
        <w:t xml:space="preserve">С кодом </w:t>
      </w:r>
      <w:r w:rsidR="007770CA">
        <w:rPr>
          <w:rFonts w:ascii="GHEA Grapalat" w:hAnsi="GHEA Grapalat"/>
          <w:b/>
          <w:lang w:val="hy-AM"/>
        </w:rPr>
        <w:t xml:space="preserve">« </w:t>
      </w:r>
      <w:r w:rsidR="00F97F13" w:rsidRPr="00F97F13">
        <w:rPr>
          <w:rFonts w:ascii="GHEA Grapalat" w:hAnsi="GHEA Grapalat"/>
          <w:b/>
          <w:szCs w:val="24"/>
          <w:lang w:val="af-ZA"/>
        </w:rPr>
        <w:t xml:space="preserve">МСК-ГАШЗБ-24/06 </w:t>
      </w:r>
      <w:r w:rsidR="007770CA">
        <w:rPr>
          <w:rFonts w:ascii="GHEA Grapalat" w:hAnsi="GHEA Grapalat"/>
          <w:b/>
          <w:lang w:val="hy-AM"/>
        </w:rPr>
        <w:t>».</w:t>
      </w:r>
    </w:p>
    <w:p w14:paraId="332656F7" w14:textId="6EEEC031" w:rsidR="00A52F0E" w:rsidRPr="007B5542" w:rsidRDefault="007770CA" w:rsidP="00A52F0E">
      <w:pPr>
        <w:pStyle w:val="BodyTextIndent3"/>
        <w:spacing w:line="240" w:lineRule="auto"/>
        <w:jc w:val="right"/>
        <w:rPr>
          <w:rFonts w:ascii="GHEA Grapalat" w:hAnsi="GHEA Grapalat" w:cs="Arial"/>
          <w:b/>
          <w:lang w:val="hy-AM"/>
        </w:rPr>
      </w:pPr>
      <w:r>
        <w:rPr>
          <w:rFonts w:ascii="GHEA Grapalat" w:hAnsi="GHEA Grapalat" w:cs="Sylfaen"/>
          <w:b/>
          <w:lang w:val="hy-AM"/>
        </w:rPr>
        <w:t>Запросить ценовое предложение</w:t>
      </w:r>
      <w:r w:rsidR="00A52F0E" w:rsidRPr="007B5542">
        <w:rPr>
          <w:rFonts w:ascii="GHEA Grapalat" w:hAnsi="GHEA Grapalat" w:cs="Arial"/>
          <w:b/>
          <w:lang w:val="hy-AM"/>
        </w:rPr>
        <w:t xml:space="preserve"> </w:t>
      </w:r>
      <w:r w:rsidR="00A52F0E" w:rsidRPr="007B5542">
        <w:rPr>
          <w:rFonts w:ascii="GHEA Grapalat" w:hAnsi="GHEA Grapalat" w:cs="Sylfaen"/>
          <w:b/>
          <w:lang w:val="hy-AM"/>
        </w:rPr>
        <w:t>приглашения</w:t>
      </w:r>
    </w:p>
    <w:p w14:paraId="60E3028B" w14:textId="77777777" w:rsidR="00A52F0E" w:rsidRDefault="00A52F0E" w:rsidP="000B1088">
      <w:pPr>
        <w:pStyle w:val="BodyTextIndent3"/>
        <w:spacing w:line="240" w:lineRule="auto"/>
        <w:ind w:firstLine="0"/>
        <w:jc w:val="right"/>
        <w:rPr>
          <w:rFonts w:ascii="GHEA Grapalat" w:hAnsi="GHEA Grapalat"/>
          <w:b/>
          <w:lang w:val="hy-AM"/>
        </w:rPr>
      </w:pPr>
    </w:p>
    <w:p w14:paraId="7FE583E8" w14:textId="77777777" w:rsidR="0091590A" w:rsidRDefault="0091590A" w:rsidP="0091590A">
      <w:pPr>
        <w:pStyle w:val="BodyTextIndent3"/>
        <w:spacing w:line="240" w:lineRule="auto"/>
        <w:ind w:firstLine="0"/>
        <w:jc w:val="center"/>
        <w:rPr>
          <w:rFonts w:ascii="GHEA Grapalat" w:hAnsi="GHEA Grapalat"/>
          <w:b/>
          <w:lang w:val="hy-AM"/>
        </w:rPr>
      </w:pPr>
      <w:r>
        <w:rPr>
          <w:rFonts w:ascii="GHEA Grapalat" w:hAnsi="GHEA Grapalat"/>
          <w:b/>
          <w:lang w:val="hy-AM"/>
        </w:rPr>
        <w:t>ФОРМА</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ДЕКЛАРАЦИЯ ФАКТИЧЕСКИХ БЕНЕФИЦИАРОВ</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Организация</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Данные компании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на латыни</w:t>
            </w:r>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Дата, месяц, год регистрации</w:t>
            </w:r>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Лицо, подающее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лица, подающего декларацию</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Должность лица, подающего декларацию</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Подача заявления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Дата, месяц, год подписания декларации</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Количество страниц заявления</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Подпись лица, подающего </w:t>
            </w:r>
            <w:r w:rsidRPr="00FD1EE4">
              <w:rPr>
                <w:rFonts w:ascii="GHEA Grapalat" w:eastAsia="GHEA Grapalat" w:hAnsi="GHEA Grapalat" w:cs="GHEA Grapalat"/>
                <w:color w:val="000000"/>
              </w:rPr>
              <w:t>декларацию</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Акции</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листинговые данные</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Данные о биржевых листингах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фондовой биржи</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Ссылка на документы, доступные на бирже</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на латыни</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Дата, месяц, год регистрации</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 xml:space="preserve">☐ </w:t>
            </w:r>
            <w:r w:rsidRPr="00FD1EE4">
              <w:rPr>
                <w:rFonts w:ascii="GHEA Grapalat" w:eastAsia="GHEA Grapalat" w:hAnsi="GHEA Grapalat" w:cs="GHEA Grapalat"/>
              </w:rPr>
              <w:tab/>
              <w:t>Прямое участие</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 xml:space="preserve">☐ </w:t>
            </w:r>
            <w:r w:rsidRPr="00FD1EE4">
              <w:rPr>
                <w:rFonts w:ascii="GHEA Grapalat" w:eastAsia="GHEA Grapalat" w:hAnsi="GHEA Grapalat" w:cs="GHEA Grapalat"/>
              </w:rPr>
              <w:tab/>
              <w:t>Косвенное участие</w:t>
            </w:r>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Участие государства, сообщества или международной организации</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Участие государства или сообщества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штата</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сообщества</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Прямое участие</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Косвенное участие</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международной организации</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международной организации на латинице</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Прямое участие</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Косвенное участие</w:t>
            </w:r>
          </w:p>
        </w:tc>
      </w:tr>
    </w:tbl>
    <w:p w14:paraId="61632F12"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Детали бенефициара</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Персональные идентификационные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Фамилия:</w:t>
            </w:r>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(латиница)</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Фамилия (латиница)</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Гражданство</w:t>
            </w:r>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рождения, месяц, год</w:t>
            </w:r>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Документ, удостоверяющий личность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документа</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Номер документа</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Дата, месяц, год поставки</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Орган, выдающий</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Номер PSC или его эквивалент</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Личный адрес регистрации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Сообщество</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Административная единица</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Название улицы, здания </w:t>
            </w:r>
            <w:r w:rsidRPr="00CF5FCE">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дома), квартиры</w:t>
            </w:r>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Адрес проживания человека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Сообщество</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Административная единица</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улицы, здания (дома), квартиры</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Основания существования реального выгодоприобретателя (кроме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а </w:t>
            </w:r>
            <w:r w:rsidRPr="00FD1EE4">
              <w:rPr>
                <w:rFonts w:ascii="Cambria Math" w:eastAsia="Cambria Math" w:hAnsi="Cambria Math" w:cs="Cambria Math"/>
              </w:rPr>
              <w:t xml:space="preserve">. </w:t>
            </w:r>
            <w:r w:rsidRPr="00FD1EE4">
              <w:rPr>
                <w:rFonts w:ascii="GHEA Grapalat" w:eastAsia="GHEA Grapalat" w:hAnsi="GHEA Grapalat" w:cs="GHEA Grapalat"/>
              </w:rPr>
              <w:t>прямо или косвенно владеет 20 и более процентами голосующих акций (долей, долей) данного юридического лица либо прямо или косвенно имеет 20 и более процентов участия в уставном капитале юридического лица</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Прямое участие</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Косвенное участие</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б </w:t>
            </w:r>
            <w:r w:rsidRPr="00FD1EE4">
              <w:rPr>
                <w:rFonts w:ascii="Cambria Math" w:eastAsia="Cambria Math" w:hAnsi="Cambria Math" w:cs="Cambria Math"/>
              </w:rPr>
              <w:t xml:space="preserve">. </w:t>
            </w:r>
            <w:r w:rsidRPr="00FD1EE4">
              <w:rPr>
                <w:rFonts w:ascii="GHEA Grapalat" w:eastAsia="GHEA Grapalat" w:hAnsi="GHEA Grapalat" w:cs="GHEA Grapalat"/>
              </w:rPr>
              <w:t>осуществляет реальный (фактический) контроль над данным юридическим лицом иными способами</w:t>
            </w:r>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в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w:t>
            </w:r>
            <w:r w:rsidRPr="00FD1EE4">
              <w:rPr>
                <w:rFonts w:ascii="GHEA Grapalat" w:hAnsi="GHEA Grapalat"/>
              </w:rPr>
              <w:t xml:space="preserve"> </w:t>
            </w:r>
            <w:r w:rsidRPr="00FD1EE4">
              <w:rPr>
                <w:rFonts w:ascii="GHEA Grapalat" w:eastAsia="GHEA Grapalat" w:hAnsi="GHEA Grapalat" w:cs="GHEA Grapalat"/>
              </w:rPr>
              <w:t>в случае отсутствия физического лица, отвечающего требованиям пунктов «а» и «б».</w:t>
            </w: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Основания для признания бенефициарным собственником (для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а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прямо или косвенно владеет 10 и более процентами голосующих акций (долей, долей) данного юридического лица либо прямо или косвенно имеет 10 и более процентов участия в уставном капитале юридического лица</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Тип участия</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Прямое участие</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Косвенное участие</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б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имеет право назначать или отзывать большинство членов органов управления юридического лица</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в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бесплатно получил выгоду от юридического лица в размере не менее 15 процентов прибыли, полученной данным юридическим лицом в течение года, предшествующего отчетному году</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д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осуществляет реальный (фактический) контроль над юридическим лицом иными способами</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э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отвечающего требованиям пунктов "а"-"г"</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Информация о статусе бенефициара-бенефициара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месяц, год получения статуса бенефициарного владельца</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Осуществление контроля над организацией</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Индивидуальный</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Совместно с филиалами</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Реальным бенефициаром отчитывающейся организации в сфере недропользования является должностное лицо или член его семьи.</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Да</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Нет</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 xml:space="preserve">данные </w:t>
      </w:r>
      <w:r>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Эл </w:t>
            </w:r>
            <w:r w:rsidRPr="00FD1EE4">
              <w:rPr>
                <w:rFonts w:ascii="Cambria Math" w:eastAsia="Cambria Math" w:hAnsi="Cambria Math" w:cs="Cambria Math"/>
                <w:color w:val="000000"/>
              </w:rPr>
              <w:t xml:space="preserve">. </w:t>
            </w:r>
            <w:r w:rsidRPr="00FD1EE4">
              <w:rPr>
                <w:rFonts w:ascii="GHEA Grapalat" w:eastAsia="GHEA Grapalat" w:hAnsi="GHEA Grapalat" w:cs="GHEA Grapalat"/>
                <w:color w:val="000000"/>
              </w:rPr>
              <w:t>почтовый адрес</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Номер телефона</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lastRenderedPageBreak/>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Промежуточные юридические лица</w:t>
      </w:r>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Данные компании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на латыни</w:t>
            </w:r>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Дата, месяц, год регистрации</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Детали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бенефициарного владельца(ов), для которого организация является промежуточным юридическим лицом.</w:t>
            </w:r>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Биржевые данные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фондовой биржи</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Ссылка на документы, доступные на бирже</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Дополнительные примечания</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Дополнительная информация или дополнительные разъяснения, связанные с данными, заполняемыми или подлежащими заполнению в декларации</w:t>
            </w:r>
          </w:p>
        </w:tc>
      </w:tr>
      <w:tr w:rsidR="00B1747C" w:rsidRPr="00FD1EE4" w14:paraId="16CD5A5E" w14:textId="77777777" w:rsidTr="00AB3EF6">
        <w:trPr>
          <w:trHeight w:val="64"/>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t>I. Порядок заполнения декларации</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В 1-м разделе декларации (Организация) заполняются данные юридического лица, подающего декларацию (далее – Организация). В этом разделе подразделы дополнены следующими правилами </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«Сведения об организации» заполняем наименование организации (включая латинские буквы) и данные государственной регистрации, включая примечание о организационно-правовой форме организации;</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В подразделе «Лицо, подающее декларацию» заполняются данные физического лица, которое подписывает документы, включенные в заявку </w:t>
      </w:r>
      <w:r w:rsidRPr="0091590A">
        <w:rPr>
          <w:rFonts w:ascii="GHEA Grapalat" w:eastAsia="GHEA Grapalat" w:hAnsi="GHEA Grapalat" w:cs="GHEA Grapalat"/>
          <w:lang w:val="hy-AM"/>
        </w:rPr>
        <w:t xml:space="preserve">на данную процедуру </w:t>
      </w:r>
      <w:r w:rsidRPr="0091590A">
        <w:rPr>
          <w:rFonts w:ascii="GHEA Grapalat" w:eastAsia="GHEA Grapalat" w:hAnsi="GHEA Grapalat" w:cs="GHEA Grapalat"/>
        </w:rPr>
        <w:t>.</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В подразделе «Подача декларации» заполняются дата, месяц, год, количество страниц декларации, а также подпись лица, подающего декларацию.</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color w:val="000000"/>
        </w:rPr>
        <w:t xml:space="preserve">Раздел 2 </w:t>
      </w:r>
      <w:r>
        <w:rPr>
          <w:rFonts w:ascii="GHEA Grapalat" w:eastAsia="GHEA Grapalat" w:hAnsi="GHEA Grapalat" w:cs="GHEA Grapalat"/>
        </w:rPr>
        <w:t>Объявления (Информация о листинге акций)</w:t>
      </w:r>
      <w:r>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заполняется, если акции Организации или другого юридического лица, полностью контролирующего </w:t>
      </w:r>
      <w:r>
        <w:rPr>
          <w:rFonts w:ascii="GHEA Grapalat" w:eastAsia="GHEA Grapalat" w:hAnsi="GHEA Grapalat" w:cs="GHEA Grapalat"/>
        </w:rPr>
        <w:t xml:space="preserve">Организацию </w:t>
      </w:r>
      <w:r>
        <w:rPr>
          <w:rFonts w:ascii="GHEA Grapalat" w:eastAsia="GHEA Grapalat" w:hAnsi="GHEA Grapalat" w:cs="GHEA Grapalat"/>
          <w:color w:val="000000"/>
        </w:rPr>
        <w:t xml:space="preserve">, котируются на рынке, включенном в список рынков, утвержденный Министром юстиции Республики Армения, регулируемый критериями адекватного раскрытия бенефициарных владельцев . При соответствии указанным критериям </w:t>
      </w:r>
      <w:r>
        <w:rPr>
          <w:rFonts w:ascii="GHEA Grapalat" w:eastAsia="GHEA Grapalat" w:hAnsi="GHEA Grapalat" w:cs="GHEA Grapalat"/>
        </w:rPr>
        <w:t xml:space="preserve">данный </w:t>
      </w:r>
      <w:r>
        <w:rPr>
          <w:rFonts w:ascii="GHEA Grapalat" w:eastAsia="GHEA Grapalat" w:hAnsi="GHEA Grapalat" w:cs="GHEA Grapalat"/>
          <w:color w:val="000000"/>
        </w:rPr>
        <w:t xml:space="preserve">раздел заполняется для Организации или иного юридического лица, полностью контролирующего </w:t>
      </w:r>
      <w:r>
        <w:rPr>
          <w:rFonts w:ascii="GHEA Grapalat" w:eastAsia="GHEA Grapalat" w:hAnsi="GHEA Grapalat" w:cs="GHEA Grapalat"/>
        </w:rPr>
        <w:t xml:space="preserve">Организацию . При заполнении настоящего раздела следующие разделы декларации не подлежат заполнению, за исключением раздела 5, который заполняется в случае, если юридическое лицо, полностью контролирующее Организацию, имеет косвенное участие в уставном капитале Организации. </w:t>
      </w:r>
      <w:r>
        <w:rPr>
          <w:rFonts w:ascii="GHEA Grapalat" w:eastAsia="GHEA Grapalat" w:hAnsi="GHEA Grapalat" w:cs="GHEA Grapalat"/>
          <w:color w:val="000000"/>
        </w:rPr>
        <w:t xml:space="preserve">В этом разделе подразделы дополнены следующими правилами </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В подразделе «Листинговые данные» заполняем наименование фондовой биржи, указывая в скобках код идентификатора рынка (Market Identifier Code), на котором котируются </w:t>
      </w:r>
      <w:r>
        <w:rPr>
          <w:rFonts w:ascii="GHEA Grapalat" w:eastAsia="GHEA Grapalat" w:hAnsi="GHEA Grapalat" w:cs="GHEA Grapalat"/>
        </w:rPr>
        <w:lastRenderedPageBreak/>
        <w:t xml:space="preserve">акции Организации или иного юридического лица, полностью контролирующего Организацию. , а также делается ссылка на документы, имеющиеся на бирже, при их наличии - на те документы, которые содержат сведения о собственниках данного юридического лица </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Подраздел «Сведения о юридическом лице, контролирующем организацию», заполняется, если данные, заполненные в подразделе 2.1 декларации, относятся не к юридическому лицу, подающему декларацию, а к другому юридическому лицу, полностью контролирующему Организацию. В данном подразделе заполняются наименование юридического лица, контролирующего Организацию (включая латинские буквы), и регистрационные данные, в том числе отметка о организационно-правовой форме, а также имя и фамилия руководителя исполнительного органа.</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Подраздел «Уровень контроля» заполняется, если 2 декларации </w:t>
      </w:r>
      <w:r>
        <w:rPr>
          <w:rFonts w:ascii="Cambria Math" w:eastAsia="Cambria Math" w:hAnsi="Cambria Math" w:cs="Cambria Math"/>
        </w:rPr>
        <w:t xml:space="preserve">. </w:t>
      </w:r>
      <w:r>
        <w:rPr>
          <w:rFonts w:ascii="GHEA Grapalat" w:eastAsia="GHEA Grapalat" w:hAnsi="GHEA Grapalat" w:cs="GHEA Grapalat"/>
        </w:rPr>
        <w:t>В подраздел 1 добавлены данные о юридическом лице, контролирующем Организацию в целом. В данном подразделе указывается размер участия юридического лица, контролирующего Организацию, в уставном капитале Организации, выраженный в процентах, а также вид участия. Замечания о размере и виде участия в уставном капитале делаются с учетом правил, определенных абзацем "а" подпункта 5 пункта 4 настоящего приказа.</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Раздел 3 Декларации (Участие государства, сообщества или международной организации)</w:t>
      </w:r>
      <w:r>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считается завершенным, если какое-либо государство, сообщество или международная организация имеет прямое или косвенное участие в уставном капитале Организации. Раздел может заполняться несколько раз, если в уставном капитале Организации прямо или косвенно участвуют несколько государств, сообществ или международных организаций. В этом разделе подразделы дополнены следующими правилами </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Подраздел «Участие государства или сообщества» заполняется при наличии прямого или косвенного участия государства или сообщества в уставном капитале юридического лица, подающего декларацию. В случае участия государства в этом подразделе заполняется название государства, а в случае участия сообщества – также название сообщества. В этом подразделе также заполняется размер участия государства или сообщества в уставном капитале юридического лица, выраженный в процентах, а также вид участия. Замечания о размере и виде участия в уставном капитале делаются </w:t>
      </w:r>
      <w:r w:rsidRPr="009979FC">
        <w:rPr>
          <w:rFonts w:ascii="GHEA Grapalat" w:eastAsia="GHEA Grapalat" w:hAnsi="GHEA Grapalat" w:cs="GHEA Grapalat"/>
        </w:rPr>
        <w:t>с учетом правил, определенных абзацем "а" подпункта 5 пункта 4 настоящего приказа.</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Подраздел «Участие международной организации» заполняется при наличии прямого или косвенного участия международной организации в уставном капитале юридического лица, подающего декларацию. В этом подразделе заполняются наименование международной организации (включая латинские буквы), размер участия международной организации в уставном капитале юридического лица, выраженный в процентах, а также вид участия. Замечания о размере и виде участия в уставном капитале делаются с учетом правил, определенных абзацем "а" подпункта 5 пункта 4 настоящего приказа.</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Раздел 4 Декларации (Сведения о бенефициарных бенефициарах) заполняется отдельно по каждому бенефициарному собственнику с указанием количества Бенефициарных бенефициаров Организации. В этом разделе подразделы дополнены следующими правилами </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Персональные данные реального выгодоприобретателя заполняются в подразделе «Персональные данные». Данные заполняются так же, как и в документе, удостоверяющем личность реального выгодоприобретателя. Если в документе, удостоверяющем личность последнего, имя и фамилия лица не указаны армянскими или латинскими буквами, в декларации заполняется их транскрипция.</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«Документ, удостоверяющий личность» заполняются сведения о документе, удостоверяющем личность реального выгодоприобретателя.</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«Адрес регистрации лица» заполняется адрес места регистрации реального выгодоприобретателя.</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Подраздел «Адрес проживания лица» заполняется в случае, если адрес регистрации реального выгодоприобретателя отличается от адреса проживания последнего. В этом подразделе заполняется адрес реального места жительства выгодоприобретателя.</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Подраздел «Основания существования реального выгодоприобретателя (кроме отчитывающихся организаций сферы недропользования)» заполняется в случае, если юридическое лицо, подающее декларацию, не является отчитывающейся организацией сферы недропользования. В этом подразделе указываются основания(а) в соответствии с Законом о борьбе с отмыванием денег и финансированием терроризма, согласно которым лицо является бенефициарным владельцем Организации, и включается информация, необходимая в отношении этих оснований. В случае наличия бенефициарного владельца по нескольким основаниям в соответствующих пунктах делается отметка обо всех основаниях. В этом подразделе данные о базах дополняются следующими правилами </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 xml:space="preserve">а </w:t>
      </w:r>
      <w:r>
        <w:rPr>
          <w:rFonts w:ascii="Cambria Math" w:eastAsia="GHEA Grapalat" w:hAnsi="Cambria Math" w:cs="GHEA Grapalat"/>
        </w:rPr>
        <w:t xml:space="preserve">. В пункте " </w:t>
      </w:r>
      <w:r>
        <w:rPr>
          <w:rFonts w:ascii="GHEA Grapalat" w:eastAsia="GHEA Grapalat" w:hAnsi="GHEA Grapalat" w:cs="GHEA Grapalat"/>
          <w:b/>
        </w:rPr>
        <w:t xml:space="preserve">а " </w:t>
      </w:r>
      <w:r w:rsidRPr="00113E71">
        <w:rPr>
          <w:rFonts w:ascii="GHEA Grapalat" w:eastAsia="GHEA Grapalat" w:hAnsi="GHEA Grapalat" w:cs="GHEA Grapalat"/>
        </w:rPr>
        <w:t xml:space="preserve">настоящего подраздела </w:t>
      </w:r>
      <w:r>
        <w:rPr>
          <w:rFonts w:ascii="GHEA Grapalat" w:eastAsia="GHEA Grapalat" w:hAnsi="GHEA Grapalat" w:cs="GHEA Grapalat"/>
        </w:rPr>
        <w:t xml:space="preserve">делается отметка, если физическое лицо прямо или косвенно владеет 20 и более процентами голосующих акций (долей, долей) Организации либо имеет прямое или косвенное участие в количестве 20 и более процентов в уставном капитале Организации. Участие может осуществляться путем владения долей (долей, долей) Организации (прямое участие) или путем владения долей (долей, долей) другого юридического лица, владеющего долей (долей, долей) Организации (косвенное участие). Косвенное участие может осуществляться независимо от количества промежуточных юридических лиц, присутствующих в цепочке физического лица и юридического лица, владеющего долей (долей, долей) Организации. В поле «Объем участия» указывается размер участия в уставном капитале Организации, выраженный в процентах. Размер участия рассчитывается исходя из суммы всех долей участия в уставном капитале Организации в результате прямого и косвенного участия бенефициарного владельца. В случае косвенного участия участие бенефициарного собственника в уставном капитале организации рассчитывается исходя из суммы участия каждой предыдущей промежуточной организации, то есть путем умножения суммы участия юридического лица, участвующего в Организации, выраженный в процентах, на размер участия соответствующего участника в уставном капитале юридического лица-участника Организации, выраженный в процентах, и так далее до достижения реального выгодоприобретателя. В поле «Вид участия» делается отметка о прямом или косвенном участии в уставном капитале. При наличии как прямого, так и косвенного участия в уставном капитале делается отметка о наличии одновременно и прямого, и косвенного участия </w:t>
      </w:r>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б </w:t>
      </w:r>
      <w:r>
        <w:rPr>
          <w:rFonts w:ascii="Cambria Math" w:eastAsia="GHEA Grapalat" w:hAnsi="Cambria Math" w:cs="GHEA Grapalat"/>
        </w:rPr>
        <w:t xml:space="preserve">. В пункте " </w:t>
      </w:r>
      <w:r>
        <w:rPr>
          <w:rFonts w:ascii="GHEA Grapalat" w:eastAsia="GHEA Grapalat" w:hAnsi="GHEA Grapalat" w:cs="GHEA Grapalat"/>
          <w:b/>
        </w:rPr>
        <w:t xml:space="preserve">б " </w:t>
      </w:r>
      <w:r w:rsidRPr="00113E71">
        <w:rPr>
          <w:rFonts w:ascii="GHEA Grapalat" w:eastAsia="GHEA Grapalat" w:hAnsi="GHEA Grapalat" w:cs="GHEA Grapalat"/>
        </w:rPr>
        <w:t xml:space="preserve">настоящего подраздела </w:t>
      </w:r>
      <w:r>
        <w:rPr>
          <w:rFonts w:ascii="GHEA Grapalat" w:eastAsia="GHEA Grapalat" w:hAnsi="GHEA Grapalat" w:cs="GHEA Grapalat"/>
        </w:rPr>
        <w:t>делается отметка, если лицо не является реальным выгодоприобретателем организации по смыслу пункта "а", но контролирует Организацию в силу правовых документов (в том числе заключенных сделок), на основании личного воздействия иного характера или иным способом;</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в </w:t>
      </w:r>
      <w:r>
        <w:rPr>
          <w:rFonts w:ascii="Cambria Math" w:eastAsia="GHEA Grapalat" w:hAnsi="Cambria Math" w:cs="GHEA Grapalat"/>
        </w:rPr>
        <w:t xml:space="preserve">. В пункте " </w:t>
      </w:r>
      <w:r>
        <w:rPr>
          <w:rFonts w:ascii="GHEA Grapalat" w:eastAsia="GHEA Grapalat" w:hAnsi="GHEA Grapalat" w:cs="GHEA Grapalat"/>
          <w:b/>
        </w:rPr>
        <w:t xml:space="preserve">в " </w:t>
      </w:r>
      <w:r>
        <w:rPr>
          <w:rFonts w:ascii="GHEA Grapalat" w:eastAsia="GHEA Grapalat" w:hAnsi="GHEA Grapalat" w:cs="GHEA Grapalat"/>
        </w:rPr>
        <w:t>настоящего подраздела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и " б» настоящего подраздела;</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 xml:space="preserve">Подраздел «Основания фактического выгодоприобретателя (для отчитывающихся организаций сектора недропользования)» заполняется в случае, если юридическое лицо, представляющее декларацию, является отчитывающейся организацией сектора недропользования. Идентификация реальных бенефициаров осуществляется по нормам, </w:t>
      </w:r>
      <w:r>
        <w:rPr>
          <w:rFonts w:ascii="GHEA Grapalat" w:eastAsia="GHEA Grapalat" w:hAnsi="GHEA Grapalat" w:cs="GHEA Grapalat"/>
        </w:rPr>
        <w:lastRenderedPageBreak/>
        <w:t xml:space="preserve">определенным Земельным кодексом. В этом подразделе делаются записи согласно 4 настоящего приказа </w:t>
      </w:r>
      <w:r w:rsidRPr="008C104F">
        <w:rPr>
          <w:rFonts w:ascii="Cambria Math" w:eastAsia="Cambria Math" w:hAnsi="Cambria Math" w:cs="Cambria Math"/>
        </w:rPr>
        <w:t xml:space="preserve">. </w:t>
      </w:r>
      <w:r w:rsidRPr="008C104F">
        <w:rPr>
          <w:rFonts w:ascii="GHEA Grapalat" w:eastAsia="GHEA Grapalat" w:hAnsi="GHEA Grapalat" w:cs="GHEA Grapalat"/>
        </w:rPr>
        <w:t xml:space="preserve">с учетом правил, определенных в пункте 5. В этом подразделе данные о базах дополняются следующими правилами </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а </w:t>
      </w:r>
      <w:r>
        <w:rPr>
          <w:rFonts w:ascii="Cambria Math" w:eastAsia="GHEA Grapalat" w:hAnsi="Cambria Math" w:cs="GHEA Grapalat"/>
        </w:rPr>
        <w:t xml:space="preserve">. В пункте " </w:t>
      </w:r>
      <w:r>
        <w:rPr>
          <w:rFonts w:ascii="GHEA Grapalat" w:eastAsia="GHEA Grapalat" w:hAnsi="GHEA Grapalat" w:cs="GHEA Grapalat"/>
          <w:b/>
        </w:rPr>
        <w:t xml:space="preserve">а " </w:t>
      </w:r>
      <w:r>
        <w:rPr>
          <w:rFonts w:ascii="GHEA Grapalat" w:eastAsia="GHEA Grapalat" w:hAnsi="GHEA Grapalat" w:cs="GHEA Grapalat"/>
        </w:rPr>
        <w:t>настоящего подраздела делается отметка, если физическое лицо прямо или косвенно владеет 10 и более процентами голосующих акций (долей, долей) данного юридического лица либо прямо или косвенно владеет 10 процентами или большее участие в уставе юридического лица. Настоящий подраздел дополнен учетом правил, определенных пунктом «а» подпункта 5 пункта 4 настоящего приказа.</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б </w:t>
      </w:r>
      <w:r>
        <w:rPr>
          <w:rFonts w:ascii="Cambria Math" w:eastAsia="GHEA Grapalat" w:hAnsi="Cambria Math" w:cs="GHEA Grapalat"/>
        </w:rPr>
        <w:t xml:space="preserve">. В пункте " </w:t>
      </w:r>
      <w:r>
        <w:rPr>
          <w:rFonts w:ascii="GHEA Grapalat" w:eastAsia="GHEA Grapalat" w:hAnsi="GHEA Grapalat" w:cs="GHEA Grapalat"/>
          <w:b/>
        </w:rPr>
        <w:t xml:space="preserve">б " </w:t>
      </w:r>
      <w:r>
        <w:rPr>
          <w:rFonts w:ascii="GHEA Grapalat" w:eastAsia="GHEA Grapalat" w:hAnsi="GHEA Grapalat" w:cs="GHEA Grapalat"/>
        </w:rPr>
        <w:t>настоящего подраздела указывается, имеет ли лицо право назначать или отзывать большинство членов органов управления юридического лица;</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в </w:t>
      </w:r>
      <w:r>
        <w:rPr>
          <w:rFonts w:ascii="Cambria Math" w:eastAsia="GHEA Grapalat" w:hAnsi="Cambria Math" w:cs="GHEA Grapalat"/>
        </w:rPr>
        <w:t xml:space="preserve">. В пункте " </w:t>
      </w:r>
      <w:r>
        <w:rPr>
          <w:rFonts w:ascii="GHEA Grapalat" w:eastAsia="GHEA Grapalat" w:hAnsi="GHEA Grapalat" w:cs="GHEA Grapalat"/>
          <w:b/>
        </w:rPr>
        <w:t xml:space="preserve">в " </w:t>
      </w:r>
      <w:r>
        <w:rPr>
          <w:rFonts w:ascii="GHEA Grapalat" w:eastAsia="GHEA Grapalat" w:hAnsi="GHEA Grapalat" w:cs="GHEA Grapalat"/>
        </w:rPr>
        <w:t>настоящего подраздела отмечается, если лицо бесплатно получило от Организации выгоду в году, предшествующем отчетному году, в размере не менее 15 процентов прибыли, полученной данным юридическим лицом;</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д </w:t>
      </w:r>
      <w:r>
        <w:rPr>
          <w:rFonts w:ascii="Cambria Math" w:eastAsia="GHEA Grapalat" w:hAnsi="Cambria Math" w:cs="GHEA Grapalat"/>
        </w:rPr>
        <w:t xml:space="preserve">. ( </w:t>
      </w:r>
      <w:r>
        <w:rPr>
          <w:rFonts w:ascii="GHEA Grapalat" w:eastAsia="GHEA Grapalat" w:hAnsi="GHEA Grapalat" w:cs="GHEA Grapalat"/>
          <w:b/>
        </w:rPr>
        <w:t xml:space="preserve">г </w:t>
      </w:r>
      <w:r>
        <w:rPr>
          <w:rFonts w:ascii="GHEA Grapalat" w:eastAsia="GHEA Grapalat" w:hAnsi="GHEA Grapalat" w:cs="GHEA Grapalat"/>
        </w:rPr>
        <w:t>) настоящего подраздела</w:t>
      </w:r>
      <w:r>
        <w:rPr>
          <w:rFonts w:ascii="GHEA Grapalat" w:eastAsia="GHEA Grapalat" w:hAnsi="GHEA Grapalat" w:cs="GHEA Grapalat"/>
          <w:b/>
        </w:rPr>
        <w:t xml:space="preserve"> </w:t>
      </w:r>
      <w:r>
        <w:rPr>
          <w:rFonts w:ascii="GHEA Grapalat" w:eastAsia="GHEA Grapalat" w:hAnsi="GHEA Grapalat" w:cs="GHEA Grapalat"/>
        </w:rPr>
        <w:t>пункт, если лицо не является реальным выгодоприобретателем Организации по смыслу пунктов "а"-"в", но контролирует организацию на основании правовых документов (в том числе заключенных сделок), на основе личного влияния иного лица природой или другими способами;</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е </w:t>
      </w:r>
      <w:r>
        <w:rPr>
          <w:rFonts w:ascii="Cambria Math" w:eastAsia="GHEA Grapalat" w:hAnsi="Cambria Math" w:cs="GHEA Grapalat"/>
        </w:rPr>
        <w:t xml:space="preserve">. В пункте " </w:t>
      </w:r>
      <w:r>
        <w:rPr>
          <w:rFonts w:ascii="GHEA Grapalat" w:eastAsia="GHEA Grapalat" w:hAnsi="GHEA Grapalat" w:cs="GHEA Grapalat"/>
          <w:b/>
        </w:rPr>
        <w:t xml:space="preserve">д " </w:t>
      </w:r>
      <w:r>
        <w:rPr>
          <w:rFonts w:ascii="GHEA Grapalat" w:eastAsia="GHEA Grapalat" w:hAnsi="GHEA Grapalat" w:cs="GHEA Grapalat"/>
        </w:rPr>
        <w:t>настоящего подраздела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 "г" настоящего подраздела;</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«Сведения о статусе бенефициарного собственника» заполняются дата, месяц и год лица, ставшего бенефициарным собственником Организации. В данном подразделе делается примечание о порядке осуществления контроля над Организацией бенефициарным собственником. Делается отметка об осуществлении совместного контроля со аффилированными лицами, если бенефициарный собственник контролирует Организацию в силу действий по согласованию с аффилированным с ней лицом или может контролировать ее в случае действий по согласованию с аффилированным с ней лицом. Если юридическое лицо, представляющее декларацию, является отчитывающейся организацией в сфере недропользования, в этом подразделе также делается отметка о том, является ли реальный выгодоприобретатель должностным лицом или членом его семьи по смыслу статьи 3 части 1 ст. 53 Кодекса о недрах;</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Адрес электронной почты и телефон бенефициара заполняются в подразделе «Контактная информация бенефициара».</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Раздел 5 декларации (Промежуточные юридические лица) заполняется в случае, если бенефициарный собственник юридического лица, подающего декларацию, или юридического лица, полностью контролирующего Организацию, имеет косвенное участие в уставном капитале Организации. Данный раздел </w:t>
      </w:r>
      <w:r>
        <w:rPr>
          <w:rFonts w:ascii="GHEA Grapalat" w:eastAsia="GHEA Grapalat" w:hAnsi="GHEA Grapalat" w:cs="GHEA Grapalat"/>
          <w:color w:val="000000"/>
        </w:rPr>
        <w:t xml:space="preserve">подлежит заполнению </w:t>
      </w:r>
      <w:r>
        <w:rPr>
          <w:rFonts w:ascii="GHEA Grapalat" w:eastAsia="GHEA Grapalat" w:hAnsi="GHEA Grapalat" w:cs="GHEA Grapalat"/>
        </w:rPr>
        <w:t xml:space="preserve">по каждому промежуточному юридическому лицу отдельно с указанием количества всех промежуточных юридических лиц. </w:t>
      </w:r>
      <w:r>
        <w:rPr>
          <w:rFonts w:ascii="GHEA Grapalat" w:eastAsia="GHEA Grapalat" w:hAnsi="GHEA Grapalat" w:cs="GHEA Grapalat"/>
          <w:color w:val="000000"/>
        </w:rPr>
        <w:t xml:space="preserve">В этом разделе подразделы дополнены следующими правилами </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«Данные организации» заполняем наименование промежуточного юридического лица (включая латинские буквы) и регистрационные данные, включая пометку о организационно-правовой форме организации;</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«Сведения о бенефициарном выгодоприобретателе» заполняются имя и фамилия бенефициарного собственника(ов), для которого указанная в настоящем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данный подраздел заполнению не подлежит.</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Подраздел «Листинговые данные акций промежуточного юридического лица» не подлежит обязательному заполнению. Данный подраздел может быть заполнен, если акции промежуточного юридического лица котируются на регулируемом рынке. В данном подразделе заполняется наименование фондовой биржи, в скобках указывается рыночный идентификационный код (Market Identifier Code), на котором котируются акции юридического лица, а также делается ссылка на документы, имеющиеся в фондовая биржа.</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Раздел 6 декларации (Дополнительные примечания) заполняется при наличии дополнительных сведений или дополнительных разъяснений, касающихся данных, заполняемых или подлежащих заполнению в декларации. В данный подраздел могут быть внесены дополнительные разъяснения относительно оснований контроля над Организацией со стороны бенефициарного собственника, государственных (муниципальных) органов, осуществляющих контроль над Организацией, в случае наличия прямого или косвенного участия государства или совокупность в уставном капитале юридического лица, подающего декларацию, и иные заявления по поводу декларации.</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lastRenderedPageBreak/>
        <w:t>Декларация заполняется и подписывается лицом, подающим заявление.</w:t>
      </w:r>
    </w:p>
    <w:p w14:paraId="4CCC00F6"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0029B8A5" w14:textId="40E9812B" w:rsidR="003319E2" w:rsidRPr="00D70570" w:rsidRDefault="00A52F0E" w:rsidP="003319E2">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xml:space="preserve">** Приложение 1.2 </w:t>
      </w:r>
      <w:r w:rsidRPr="0091590A">
        <w:rPr>
          <w:rFonts w:ascii="GHEA Grapalat" w:hAnsi="GHEA Grapalat"/>
          <w:i/>
          <w:sz w:val="16"/>
          <w:szCs w:val="16"/>
          <w:lang w:val="hy-AM"/>
        </w:rPr>
        <w:t>не подается участником, если последний является резидентом РА, а также если участник является индивидуальным предпринимателем или физическим лицом.</w:t>
      </w:r>
    </w:p>
    <w:p w14:paraId="2C27CE05" w14:textId="77777777" w:rsidR="00B2572B" w:rsidRPr="00E6597C" w:rsidRDefault="000B1088" w:rsidP="00D70570">
      <w:pPr>
        <w:pStyle w:val="BodyTextIndent3"/>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 xml:space="preserve">Приложение </w:t>
      </w:r>
      <w:r w:rsidR="00B2572B" w:rsidRPr="00E6597C">
        <w:rPr>
          <w:rFonts w:ascii="GHEA Grapalat" w:hAnsi="GHEA Grapalat" w:cs="Arial"/>
          <w:b/>
          <w:lang w:val="hy-AM"/>
        </w:rPr>
        <w:t>2</w:t>
      </w:r>
    </w:p>
    <w:p w14:paraId="0E17714F" w14:textId="036CB75C" w:rsidR="00B2572B" w:rsidRPr="00E6597C" w:rsidRDefault="00B2572B" w:rsidP="00EF3662">
      <w:pPr>
        <w:pStyle w:val="BodyTextIndent3"/>
        <w:spacing w:line="240" w:lineRule="auto"/>
        <w:jc w:val="right"/>
        <w:rPr>
          <w:rFonts w:ascii="GHEA Grapalat" w:hAnsi="GHEA Grapalat" w:cs="Arial"/>
          <w:b/>
          <w:lang w:val="hy-AM"/>
        </w:rPr>
      </w:pPr>
      <w:r w:rsidRPr="00E6597C">
        <w:rPr>
          <w:rFonts w:ascii="GHEA Grapalat" w:hAnsi="GHEA Grapalat" w:cs="Sylfaen"/>
          <w:b/>
          <w:lang w:val="hy-AM"/>
        </w:rPr>
        <w:t xml:space="preserve">С кодом </w:t>
      </w:r>
      <w:r w:rsidR="00AB3EF6">
        <w:rPr>
          <w:rFonts w:ascii="GHEA Grapalat" w:hAnsi="GHEA Grapalat"/>
          <w:b/>
          <w:lang w:val="hy-AM"/>
        </w:rPr>
        <w:t xml:space="preserve">« </w:t>
      </w:r>
      <w:r w:rsidR="00F97F13" w:rsidRPr="00F97F13">
        <w:rPr>
          <w:rFonts w:ascii="GHEA Grapalat" w:hAnsi="GHEA Grapalat"/>
          <w:b/>
          <w:szCs w:val="24"/>
          <w:lang w:val="af-ZA"/>
        </w:rPr>
        <w:t xml:space="preserve">МСК-ГАШЗБ-24/06 </w:t>
      </w:r>
      <w:r w:rsidR="00AB3EF6">
        <w:rPr>
          <w:rFonts w:ascii="GHEA Grapalat" w:hAnsi="GHEA Grapalat"/>
          <w:b/>
          <w:lang w:val="hy-AM"/>
        </w:rPr>
        <w:t>».</w:t>
      </w:r>
    </w:p>
    <w:p w14:paraId="34628EDC" w14:textId="793A2B5C" w:rsidR="00B2572B" w:rsidRPr="00E6597C" w:rsidRDefault="003800F8" w:rsidP="00EF3662">
      <w:pPr>
        <w:pStyle w:val="BodyTextIndent3"/>
        <w:spacing w:line="240" w:lineRule="auto"/>
        <w:jc w:val="right"/>
        <w:rPr>
          <w:rFonts w:ascii="GHEA Grapalat" w:hAnsi="GHEA Grapalat" w:cs="Arial"/>
          <w:b/>
          <w:lang w:val="hy-AM"/>
        </w:rPr>
      </w:pPr>
      <w:r w:rsidRPr="00A15B2B">
        <w:rPr>
          <w:rFonts w:ascii="GHEA Grapalat" w:hAnsi="GHEA Grapalat" w:cs="Sylfaen"/>
          <w:b/>
          <w:lang w:val="hy-AM"/>
        </w:rPr>
        <w:t>Запросить ценовое предложение</w:t>
      </w:r>
      <w:r w:rsidR="00B2572B" w:rsidRPr="00E6597C">
        <w:rPr>
          <w:rFonts w:ascii="GHEA Grapalat" w:hAnsi="GHEA Grapalat" w:cs="Arial"/>
          <w:b/>
          <w:lang w:val="hy-AM"/>
        </w:rPr>
        <w:t xml:space="preserve"> </w:t>
      </w:r>
      <w:r w:rsidR="00B2572B" w:rsidRPr="00E6597C">
        <w:rPr>
          <w:rFonts w:ascii="GHEA Grapalat" w:hAnsi="GHEA Grapalat" w:cs="Sylfaen"/>
          <w:b/>
          <w:lang w:val="hy-AM"/>
        </w:rPr>
        <w:t>приглашения</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Г Н А Й И Н А Р А Ж А Р К</w:t>
      </w:r>
    </w:p>
    <w:p w14:paraId="6407737A" w14:textId="77777777" w:rsidR="00B2572B" w:rsidRPr="00E6597C" w:rsidRDefault="00B2572B" w:rsidP="00EF3662">
      <w:pPr>
        <w:ind w:firstLine="567"/>
        <w:rPr>
          <w:rFonts w:ascii="GHEA Grapalat" w:hAnsi="GHEA Grapalat"/>
          <w:lang w:val="hy-AM"/>
        </w:rPr>
      </w:pPr>
    </w:p>
    <w:p w14:paraId="0CE5F30E" w14:textId="5BD5C4F2"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Изучаю </w:t>
      </w:r>
      <w:r w:rsidR="00F37BC1" w:rsidRPr="00F37BC1">
        <w:rPr>
          <w:rFonts w:ascii="GHEA Grapalat" w:hAnsi="GHEA Grapalat"/>
          <w:b/>
          <w:sz w:val="20"/>
          <w:szCs w:val="20"/>
          <w:lang w:val="hy-AM"/>
        </w:rPr>
        <w:t xml:space="preserve">" </w:t>
      </w:r>
      <w:r w:rsidR="00F97F13" w:rsidRPr="00F97F13">
        <w:rPr>
          <w:rFonts w:ascii="GHEA Grapalat" w:hAnsi="GHEA Grapalat"/>
          <w:b/>
          <w:sz w:val="20"/>
          <w:lang w:val="af-ZA"/>
        </w:rPr>
        <w:t xml:space="preserve">МСК-ГАШЗБ-24/06 </w:t>
      </w:r>
      <w:r w:rsidR="00F37BC1" w:rsidRPr="00F37BC1">
        <w:rPr>
          <w:rFonts w:ascii="GHEA Grapalat" w:hAnsi="GHEA Grapalat"/>
          <w:b/>
          <w:sz w:val="20"/>
          <w:szCs w:val="20"/>
          <w:lang w:val="hy-AM"/>
        </w:rPr>
        <w:t>"</w:t>
      </w:r>
      <w:r w:rsidR="00F37BC1" w:rsidRPr="00A15B2B">
        <w:rPr>
          <w:rFonts w:ascii="GHEA Grapalat" w:hAnsi="GHEA Grapalat"/>
          <w:b/>
          <w:lang w:val="hy-AM"/>
        </w:rPr>
        <w:t xml:space="preserve"> </w:t>
      </w:r>
      <w:r w:rsidRPr="00E6597C">
        <w:rPr>
          <w:rFonts w:ascii="GHEA Grapalat" w:hAnsi="GHEA Grapalat" w:cs="Arial"/>
          <w:sz w:val="20"/>
          <w:szCs w:val="20"/>
          <w:lang w:val="es-ES"/>
        </w:rPr>
        <w:t xml:space="preserve">приглашение запросить ценовое предложение с кодом, включая проект заключаемого контракта </w:t>
      </w:r>
      <w:r w:rsidRPr="00E6597C">
        <w:rPr>
          <w:rFonts w:ascii="GHEA Grapalat" w:hAnsi="GHEA Grapalat" w:cs="Arial"/>
          <w:lang w:val="hy-AM"/>
        </w:rPr>
        <w:t>,</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предложения</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9" w:name="_Hlk23147299"/>
      <w:r w:rsidRPr="00E6597C">
        <w:rPr>
          <w:rFonts w:ascii="GHEA Grapalat" w:hAnsi="GHEA Grapalat" w:cs="Sylfaen"/>
          <w:vertAlign w:val="superscript"/>
          <w:lang w:val="hy-AM"/>
        </w:rPr>
        <w:t>Имя участника</w:t>
      </w:r>
    </w:p>
    <w:bookmarkEnd w:id="9"/>
    <w:p w14:paraId="52617CA2" w14:textId="77777777" w:rsidR="00B2572B" w:rsidRPr="00E6597C" w:rsidRDefault="00B2572B" w:rsidP="00EF3662">
      <w:pPr>
        <w:jc w:val="both"/>
        <w:rPr>
          <w:rFonts w:ascii="GHEA Grapalat" w:hAnsi="GHEA Grapalat"/>
          <w:sz w:val="20"/>
          <w:lang w:val="hy-AM"/>
        </w:rPr>
      </w:pPr>
      <w:proofErr w:type="gramStart"/>
      <w:r w:rsidRPr="00E6597C">
        <w:rPr>
          <w:rFonts w:ascii="GHEA Grapalat" w:hAnsi="GHEA Grapalat" w:cs="Arial"/>
          <w:sz w:val="20"/>
          <w:szCs w:val="20"/>
          <w:lang w:val="es-ES"/>
        </w:rPr>
        <w:t>контракт</w:t>
      </w:r>
      <w:proofErr w:type="gramEnd"/>
      <w:r w:rsidRPr="00E6597C">
        <w:rPr>
          <w:rFonts w:ascii="GHEA Grapalat" w:hAnsi="GHEA Grapalat" w:cs="Arial"/>
          <w:sz w:val="20"/>
          <w:szCs w:val="20"/>
          <w:lang w:val="es-ES"/>
        </w:rPr>
        <w:t xml:space="preserve"> по общим ценам, указанным ниже.</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АМД: АМД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C02571"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мера</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номера разделов</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Должность:</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Стоимость </w:t>
            </w:r>
            <w:r w:rsidRPr="0053699F">
              <w:rPr>
                <w:rFonts w:ascii="GHEA Grapalat" w:hAnsi="GHEA Grapalat"/>
                <w:bCs/>
                <w:sz w:val="16"/>
                <w:szCs w:val="18"/>
                <w:lang w:val="es-ES"/>
              </w:rPr>
              <w:t>(сумма себестоимости и прогнозируемой прибыли)</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/буквами и цифрами/</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НДС**</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/буквами и цифрами/</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Общая стоимость:</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/буквами и цифрами/</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5=3+4</w:t>
            </w:r>
          </w:p>
        </w:tc>
      </w:tr>
      <w:tr w:rsidR="0053699F" w:rsidRPr="00A15B2B" w14:paraId="505AA654" w14:textId="77777777" w:rsidTr="00F37BC1">
        <w:trPr>
          <w:trHeight w:val="1667"/>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34609148" w:rsidR="0053699F" w:rsidRPr="00E6597C" w:rsidRDefault="0053699F" w:rsidP="00EF3662">
            <w:pPr>
              <w:rPr>
                <w:rFonts w:ascii="GHEA Grapalat" w:hAnsi="GHEA Grapalat"/>
                <w:sz w:val="18"/>
                <w:lang w:val="es-ES"/>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bl>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F37BC1" w:rsidRDefault="00B2572B" w:rsidP="00EF3662">
      <w:pPr>
        <w:rPr>
          <w:rFonts w:ascii="GHEA Grapalat" w:hAnsi="GHEA Grapalat"/>
          <w:lang w:val="hy-AM"/>
        </w:rPr>
      </w:pPr>
    </w:p>
    <w:p w14:paraId="5E3CBCD2" w14:textId="77777777" w:rsidR="00B2572B" w:rsidRPr="00F37BC1" w:rsidRDefault="00B2572B" w:rsidP="00EF3662">
      <w:pPr>
        <w:ind w:left="720" w:firstLine="720"/>
        <w:jc w:val="both"/>
        <w:rPr>
          <w:rFonts w:ascii="GHEA Grapalat" w:hAnsi="GHEA Grapalat"/>
          <w:lang w:val="hy-AM"/>
        </w:rPr>
      </w:pPr>
      <w:r w:rsidRPr="00F37BC1">
        <w:rPr>
          <w:rFonts w:ascii="GHEA Grapalat" w:hAnsi="GHEA Grapalat"/>
        </w:rPr>
        <w:t xml:space="preserve">     </w:t>
      </w:r>
      <w:r w:rsidRPr="00F37BC1">
        <w:rPr>
          <w:rFonts w:ascii="GHEA Grapalat" w:hAnsi="GHEA Grapalat"/>
          <w:lang w:val="hy-AM"/>
        </w:rPr>
        <w:t>________________________________________</w:t>
      </w:r>
      <w:r w:rsidRPr="00F37BC1">
        <w:rPr>
          <w:rFonts w:ascii="GHEA Grapalat" w:hAnsi="GHEA Grapalat"/>
          <w:lang w:val="hy-AM"/>
        </w:rPr>
        <w:tab/>
        <w:t xml:space="preserve">                </w:t>
      </w:r>
      <w:r w:rsidRPr="00F37BC1">
        <w:rPr>
          <w:rFonts w:ascii="GHEA Grapalat" w:hAnsi="GHEA Grapalat"/>
        </w:rPr>
        <w:t xml:space="preserve">       </w:t>
      </w:r>
      <w:r w:rsidRPr="00F37BC1">
        <w:rPr>
          <w:rFonts w:ascii="GHEA Grapalat" w:hAnsi="GHEA Grapalat"/>
          <w:lang w:val="hy-AM"/>
        </w:rPr>
        <w:t>_____________</w:t>
      </w:r>
    </w:p>
    <w:p w14:paraId="5B24A176" w14:textId="77777777" w:rsidR="00B2572B" w:rsidRPr="00F37BC1" w:rsidRDefault="00B2572B" w:rsidP="00EF3662">
      <w:pPr>
        <w:jc w:val="both"/>
        <w:rPr>
          <w:rFonts w:ascii="GHEA Grapalat" w:hAnsi="GHEA Grapalat"/>
          <w:vertAlign w:val="superscript"/>
          <w:lang w:val="hy-AM"/>
        </w:rPr>
      </w:pPr>
      <w:r w:rsidRPr="00F37BC1">
        <w:rPr>
          <w:rFonts w:ascii="GHEA Grapalat" w:hAnsi="GHEA Grapalat"/>
          <w:vertAlign w:val="superscript"/>
          <w:lang w:val="hy-AM"/>
        </w:rPr>
        <w:t>ФИО участника (должность руководителя, имя и фамилия), подпись</w:t>
      </w:r>
      <w:r w:rsidRPr="00F37BC1">
        <w:rPr>
          <w:rFonts w:ascii="GHEA Grapalat" w:hAnsi="GHEA Grapalat"/>
          <w:vertAlign w:val="superscript"/>
          <w:lang w:val="hy-AM"/>
        </w:rPr>
        <w:tab/>
      </w:r>
    </w:p>
    <w:p w14:paraId="275313DF" w14:textId="77777777" w:rsidR="00B2572B" w:rsidRPr="00F37BC1" w:rsidRDefault="00B2572B" w:rsidP="00EF3662">
      <w:pPr>
        <w:jc w:val="right"/>
        <w:rPr>
          <w:rFonts w:ascii="GHEA Grapalat" w:hAnsi="GHEA Grapalat"/>
          <w:lang w:val="hy-AM"/>
        </w:rPr>
      </w:pPr>
      <w:r w:rsidRPr="00F37BC1">
        <w:rPr>
          <w:rFonts w:ascii="GHEA Grapalat" w:hAnsi="GHEA Grapalat"/>
          <w:lang w:val="hy-AM"/>
        </w:rPr>
        <w:t xml:space="preserve">    </w:t>
      </w:r>
    </w:p>
    <w:p w14:paraId="392E09FC" w14:textId="2E84A8CA" w:rsidR="00B2572B" w:rsidRPr="00F37BC1" w:rsidRDefault="00B2572B" w:rsidP="00EF3662">
      <w:pPr>
        <w:jc w:val="right"/>
        <w:rPr>
          <w:rFonts w:ascii="GHEA Grapalat" w:hAnsi="GHEA Grapalat"/>
          <w:lang w:val="hy-AM"/>
        </w:rPr>
      </w:pPr>
      <w:r w:rsidRPr="00F37BC1">
        <w:rPr>
          <w:rFonts w:ascii="GHEA Grapalat" w:hAnsi="GHEA Grapalat"/>
          <w:lang w:val="hy-AM"/>
        </w:rPr>
        <w:t>К. Т.</w:t>
      </w:r>
      <w:r w:rsidRPr="00F37BC1">
        <w:rPr>
          <w:rFonts w:ascii="GHEA Grapalat" w:hAnsi="GHEA Grapalat"/>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BodyTextIndent3"/>
        <w:spacing w:line="240" w:lineRule="auto"/>
        <w:jc w:val="right"/>
        <w:rPr>
          <w:rFonts w:ascii="GHEA Grapalat" w:hAnsi="GHEA Grapalat"/>
          <w:i/>
          <w:lang w:val="hy-AM"/>
        </w:rPr>
      </w:pPr>
    </w:p>
    <w:p w14:paraId="2873EAF0" w14:textId="77777777" w:rsidR="00B2572B" w:rsidRPr="00E6597C" w:rsidRDefault="00B2572B" w:rsidP="00EF3662">
      <w:pPr>
        <w:pStyle w:val="BodyTextIndent3"/>
        <w:spacing w:line="240" w:lineRule="auto"/>
        <w:jc w:val="right"/>
        <w:rPr>
          <w:rFonts w:ascii="GHEA Grapalat" w:hAnsi="GHEA Grapalat"/>
          <w:i/>
          <w:lang w:val="hy-AM"/>
        </w:rPr>
      </w:pPr>
    </w:p>
    <w:p w14:paraId="0208D2E1" w14:textId="77777777" w:rsidR="00B2572B" w:rsidRPr="00E6597C" w:rsidRDefault="00B2572B" w:rsidP="00EF3662">
      <w:pPr>
        <w:pStyle w:val="BodyTextIndent3"/>
        <w:spacing w:line="240" w:lineRule="auto"/>
        <w:jc w:val="right"/>
        <w:rPr>
          <w:rFonts w:ascii="GHEA Grapalat" w:hAnsi="GHEA Grapalat"/>
          <w:i/>
          <w:lang w:val="hy-AM"/>
        </w:rPr>
      </w:pP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 xml:space="preserve">** </w:t>
      </w:r>
      <w:r w:rsidRPr="00F37BC1">
        <w:rPr>
          <w:rFonts w:ascii="GHEA Grapalat" w:hAnsi="GHEA Grapalat"/>
          <w:i/>
          <w:sz w:val="16"/>
          <w:szCs w:val="16"/>
          <w:lang w:val="hy-AM"/>
        </w:rPr>
        <w:t>если</w:t>
      </w:r>
      <w:r w:rsidRPr="005D7B02">
        <w:rPr>
          <w:rFonts w:ascii="GHEA Grapalat" w:hAnsi="GHEA Grapalat"/>
          <w:i/>
          <w:sz w:val="16"/>
          <w:szCs w:val="16"/>
          <w:lang w:val="af-ZA"/>
        </w:rPr>
        <w:t xml:space="preserve"> </w:t>
      </w:r>
      <w:r w:rsidRPr="00F37BC1">
        <w:rPr>
          <w:rFonts w:ascii="GHEA Grapalat" w:hAnsi="GHEA Grapalat"/>
          <w:i/>
          <w:sz w:val="16"/>
          <w:szCs w:val="16"/>
          <w:lang w:val="hy-AM"/>
        </w:rPr>
        <w:t>участник</w:t>
      </w:r>
      <w:r w:rsidRPr="005D7B02">
        <w:rPr>
          <w:rFonts w:ascii="GHEA Grapalat" w:hAnsi="GHEA Grapalat"/>
          <w:i/>
          <w:sz w:val="16"/>
          <w:szCs w:val="16"/>
          <w:lang w:val="af-ZA"/>
        </w:rPr>
        <w:t xml:space="preserve"> </w:t>
      </w:r>
      <w:r w:rsidRPr="00F37BC1">
        <w:rPr>
          <w:rFonts w:ascii="GHEA Grapalat" w:hAnsi="GHEA Grapalat"/>
          <w:i/>
          <w:sz w:val="16"/>
          <w:szCs w:val="16"/>
          <w:lang w:val="hy-AM"/>
        </w:rPr>
        <w:t>добавлен</w:t>
      </w:r>
      <w:r w:rsidRPr="005D7B02">
        <w:rPr>
          <w:rFonts w:ascii="GHEA Grapalat" w:hAnsi="GHEA Grapalat"/>
          <w:i/>
          <w:sz w:val="16"/>
          <w:szCs w:val="16"/>
          <w:lang w:val="af-ZA"/>
        </w:rPr>
        <w:t xml:space="preserve"> </w:t>
      </w:r>
      <w:r w:rsidRPr="00F37BC1">
        <w:rPr>
          <w:rFonts w:ascii="GHEA Grapalat" w:hAnsi="GHEA Grapalat"/>
          <w:i/>
          <w:sz w:val="16"/>
          <w:szCs w:val="16"/>
          <w:lang w:val="hy-AM"/>
        </w:rPr>
        <w:t>ценить</w:t>
      </w:r>
      <w:r w:rsidRPr="005D7B02">
        <w:rPr>
          <w:rFonts w:ascii="GHEA Grapalat" w:hAnsi="GHEA Grapalat"/>
          <w:i/>
          <w:sz w:val="16"/>
          <w:szCs w:val="16"/>
          <w:lang w:val="af-ZA"/>
        </w:rPr>
        <w:t xml:space="preserve"> </w:t>
      </w:r>
      <w:r w:rsidRPr="00F37BC1">
        <w:rPr>
          <w:rFonts w:ascii="GHEA Grapalat" w:hAnsi="GHEA Grapalat"/>
          <w:i/>
          <w:sz w:val="16"/>
          <w:szCs w:val="16"/>
          <w:lang w:val="hy-AM"/>
        </w:rPr>
        <w:t>налог</w:t>
      </w:r>
      <w:r w:rsidRPr="005D7B02">
        <w:rPr>
          <w:rFonts w:ascii="GHEA Grapalat" w:hAnsi="GHEA Grapalat"/>
          <w:i/>
          <w:sz w:val="16"/>
          <w:szCs w:val="16"/>
          <w:lang w:val="af-ZA"/>
        </w:rPr>
        <w:t xml:space="preserve"> </w:t>
      </w:r>
      <w:r w:rsidRPr="00F37BC1">
        <w:rPr>
          <w:rFonts w:ascii="GHEA Grapalat" w:hAnsi="GHEA Grapalat"/>
          <w:i/>
          <w:sz w:val="16"/>
          <w:szCs w:val="16"/>
          <w:lang w:val="hy-AM"/>
        </w:rPr>
        <w:t>плательщик</w:t>
      </w:r>
      <w:r w:rsidRPr="005D7B02">
        <w:rPr>
          <w:rFonts w:ascii="GHEA Grapalat" w:hAnsi="GHEA Grapalat"/>
          <w:i/>
          <w:sz w:val="16"/>
          <w:szCs w:val="16"/>
          <w:lang w:val="af-ZA"/>
        </w:rPr>
        <w:t xml:space="preserve"> </w:t>
      </w:r>
      <w:r w:rsidRPr="00F37BC1">
        <w:rPr>
          <w:rFonts w:ascii="GHEA Grapalat" w:hAnsi="GHEA Grapalat"/>
          <w:i/>
          <w:sz w:val="16"/>
          <w:szCs w:val="16"/>
          <w:lang w:val="hy-AM"/>
        </w:rPr>
        <w:t xml:space="preserve">есть </w:t>
      </w:r>
      <w:r w:rsidRPr="005D7B02">
        <w:rPr>
          <w:rFonts w:ascii="GHEA Grapalat" w:hAnsi="GHEA Grapalat"/>
          <w:i/>
          <w:sz w:val="16"/>
          <w:szCs w:val="16"/>
          <w:lang w:val="af-ZA"/>
        </w:rPr>
        <w:t xml:space="preserve">, </w:t>
      </w:r>
      <w:r w:rsidRPr="00F37BC1">
        <w:rPr>
          <w:rFonts w:ascii="GHEA Grapalat" w:hAnsi="GHEA Grapalat"/>
          <w:i/>
          <w:sz w:val="16"/>
          <w:szCs w:val="16"/>
          <w:lang w:val="hy-AM"/>
        </w:rPr>
        <w:t>тогда</w:t>
      </w:r>
      <w:r w:rsidRPr="005D7B02">
        <w:rPr>
          <w:rFonts w:ascii="GHEA Grapalat" w:hAnsi="GHEA Grapalat"/>
          <w:i/>
          <w:sz w:val="16"/>
          <w:szCs w:val="16"/>
          <w:lang w:val="af-ZA"/>
        </w:rPr>
        <w:t xml:space="preserve"> </w:t>
      </w:r>
      <w:r w:rsidRPr="00F37BC1">
        <w:rPr>
          <w:rFonts w:ascii="GHEA Grapalat" w:hAnsi="GHEA Grapalat"/>
          <w:i/>
          <w:sz w:val="16"/>
          <w:szCs w:val="16"/>
          <w:lang w:val="hy-AM"/>
        </w:rPr>
        <w:t>данный</w:t>
      </w:r>
      <w:r w:rsidRPr="005D7B02">
        <w:rPr>
          <w:rFonts w:ascii="GHEA Grapalat" w:hAnsi="GHEA Grapalat"/>
          <w:i/>
          <w:sz w:val="16"/>
          <w:szCs w:val="16"/>
          <w:lang w:val="af-ZA"/>
        </w:rPr>
        <w:t xml:space="preserve"> </w:t>
      </w:r>
      <w:r w:rsidRPr="00F37BC1">
        <w:rPr>
          <w:rFonts w:ascii="GHEA Grapalat" w:hAnsi="GHEA Grapalat"/>
          <w:i/>
          <w:sz w:val="16"/>
          <w:szCs w:val="16"/>
          <w:lang w:val="hy-AM"/>
        </w:rPr>
        <w:t>контракта</w:t>
      </w:r>
      <w:r w:rsidRPr="005D7B02">
        <w:rPr>
          <w:rFonts w:ascii="GHEA Grapalat" w:hAnsi="GHEA Grapalat"/>
          <w:i/>
          <w:sz w:val="16"/>
          <w:szCs w:val="16"/>
          <w:lang w:val="af-ZA"/>
        </w:rPr>
        <w:t xml:space="preserve"> </w:t>
      </w:r>
      <w:r w:rsidRPr="00F37BC1">
        <w:rPr>
          <w:rFonts w:ascii="GHEA Grapalat" w:hAnsi="GHEA Grapalat"/>
          <w:i/>
          <w:sz w:val="16"/>
          <w:szCs w:val="16"/>
          <w:lang w:val="hy-AM"/>
        </w:rPr>
        <w:t>линия</w:t>
      </w:r>
      <w:r w:rsidRPr="005D7B02">
        <w:rPr>
          <w:rFonts w:ascii="GHEA Grapalat" w:hAnsi="GHEA Grapalat"/>
          <w:i/>
          <w:sz w:val="16"/>
          <w:szCs w:val="16"/>
          <w:lang w:val="af-ZA"/>
        </w:rPr>
        <w:t xml:space="preserve"> </w:t>
      </w:r>
      <w:r w:rsidRPr="00F37BC1">
        <w:rPr>
          <w:rFonts w:ascii="GHEA Grapalat" w:hAnsi="GHEA Grapalat"/>
          <w:i/>
          <w:sz w:val="16"/>
          <w:szCs w:val="16"/>
          <w:lang w:val="hy-AM"/>
        </w:rPr>
        <w:t>Армении</w:t>
      </w:r>
      <w:r w:rsidRPr="005D7B02">
        <w:rPr>
          <w:rFonts w:ascii="GHEA Grapalat" w:hAnsi="GHEA Grapalat"/>
          <w:i/>
          <w:sz w:val="16"/>
          <w:szCs w:val="16"/>
          <w:lang w:val="af-ZA"/>
        </w:rPr>
        <w:t xml:space="preserve"> </w:t>
      </w:r>
      <w:r w:rsidRPr="00F37BC1">
        <w:rPr>
          <w:rFonts w:ascii="GHEA Grapalat" w:hAnsi="GHEA Grapalat"/>
          <w:i/>
          <w:sz w:val="16"/>
          <w:szCs w:val="16"/>
          <w:lang w:val="hy-AM"/>
        </w:rPr>
        <w:t>Республика</w:t>
      </w:r>
      <w:r w:rsidRPr="005D7B02">
        <w:rPr>
          <w:rFonts w:ascii="GHEA Grapalat" w:hAnsi="GHEA Grapalat"/>
          <w:i/>
          <w:sz w:val="16"/>
          <w:szCs w:val="16"/>
          <w:lang w:val="af-ZA"/>
        </w:rPr>
        <w:t xml:space="preserve"> </w:t>
      </w:r>
      <w:r w:rsidRPr="00F37BC1">
        <w:rPr>
          <w:rFonts w:ascii="GHEA Grapalat" w:hAnsi="GHEA Grapalat"/>
          <w:i/>
          <w:sz w:val="16"/>
          <w:szCs w:val="16"/>
          <w:lang w:val="hy-AM"/>
        </w:rPr>
        <w:t>Состояние</w:t>
      </w:r>
      <w:r w:rsidRPr="005D7B02">
        <w:rPr>
          <w:rFonts w:ascii="GHEA Grapalat" w:hAnsi="GHEA Grapalat"/>
          <w:i/>
          <w:sz w:val="16"/>
          <w:szCs w:val="16"/>
          <w:lang w:val="af-ZA"/>
        </w:rPr>
        <w:t xml:space="preserve"> </w:t>
      </w:r>
      <w:r w:rsidRPr="00F37BC1">
        <w:rPr>
          <w:rFonts w:ascii="GHEA Grapalat" w:hAnsi="GHEA Grapalat"/>
          <w:i/>
          <w:sz w:val="16"/>
          <w:szCs w:val="16"/>
          <w:lang w:val="hy-AM"/>
        </w:rPr>
        <w:t>бюджет</w:t>
      </w:r>
      <w:r w:rsidRPr="005D7B02">
        <w:rPr>
          <w:rFonts w:ascii="GHEA Grapalat" w:hAnsi="GHEA Grapalat"/>
          <w:i/>
          <w:sz w:val="16"/>
          <w:szCs w:val="16"/>
          <w:lang w:val="af-ZA"/>
        </w:rPr>
        <w:t xml:space="preserve"> </w:t>
      </w:r>
      <w:r w:rsidRPr="00F37BC1">
        <w:rPr>
          <w:rFonts w:ascii="GHEA Grapalat" w:hAnsi="GHEA Grapalat"/>
          <w:i/>
          <w:sz w:val="16"/>
          <w:szCs w:val="16"/>
          <w:lang w:val="hy-AM"/>
        </w:rPr>
        <w:t>быть оплаченным</w:t>
      </w:r>
      <w:r w:rsidRPr="005D7B02">
        <w:rPr>
          <w:rFonts w:ascii="GHEA Grapalat" w:hAnsi="GHEA Grapalat"/>
          <w:i/>
          <w:sz w:val="16"/>
          <w:szCs w:val="16"/>
          <w:lang w:val="af-ZA"/>
        </w:rPr>
        <w:t xml:space="preserve"> </w:t>
      </w:r>
      <w:r w:rsidRPr="00F37BC1">
        <w:rPr>
          <w:rFonts w:ascii="GHEA Grapalat" w:hAnsi="GHEA Grapalat"/>
          <w:i/>
          <w:sz w:val="16"/>
          <w:szCs w:val="16"/>
          <w:lang w:val="hy-AM"/>
        </w:rPr>
        <w:t>добавлен</w:t>
      </w:r>
      <w:r w:rsidRPr="005D7B02">
        <w:rPr>
          <w:rFonts w:ascii="GHEA Grapalat" w:hAnsi="GHEA Grapalat"/>
          <w:i/>
          <w:sz w:val="16"/>
          <w:szCs w:val="16"/>
          <w:lang w:val="af-ZA"/>
        </w:rPr>
        <w:t xml:space="preserve"> </w:t>
      </w:r>
      <w:r w:rsidRPr="00F37BC1">
        <w:rPr>
          <w:rFonts w:ascii="GHEA Grapalat" w:hAnsi="GHEA Grapalat"/>
          <w:i/>
          <w:sz w:val="16"/>
          <w:szCs w:val="16"/>
          <w:lang w:val="hy-AM"/>
        </w:rPr>
        <w:t>ценить</w:t>
      </w:r>
      <w:r w:rsidRPr="005D7B02">
        <w:rPr>
          <w:rFonts w:ascii="GHEA Grapalat" w:hAnsi="GHEA Grapalat"/>
          <w:i/>
          <w:sz w:val="16"/>
          <w:szCs w:val="16"/>
          <w:lang w:val="af-ZA"/>
        </w:rPr>
        <w:t xml:space="preserve"> </w:t>
      </w:r>
      <w:r w:rsidRPr="00F37BC1">
        <w:rPr>
          <w:rFonts w:ascii="GHEA Grapalat" w:hAnsi="GHEA Grapalat"/>
          <w:i/>
          <w:sz w:val="16"/>
          <w:szCs w:val="16"/>
          <w:lang w:val="hy-AM"/>
        </w:rPr>
        <w:t>налог</w:t>
      </w:r>
      <w:r w:rsidRPr="005D7B02">
        <w:rPr>
          <w:rFonts w:ascii="GHEA Grapalat" w:hAnsi="GHEA Grapalat"/>
          <w:i/>
          <w:sz w:val="16"/>
          <w:szCs w:val="16"/>
          <w:lang w:val="af-ZA"/>
        </w:rPr>
        <w:t xml:space="preserve"> </w:t>
      </w:r>
      <w:r w:rsidRPr="00F37BC1">
        <w:rPr>
          <w:rFonts w:ascii="GHEA Grapalat" w:hAnsi="GHEA Grapalat"/>
          <w:i/>
          <w:sz w:val="16"/>
          <w:szCs w:val="16"/>
          <w:lang w:val="hy-AM"/>
        </w:rPr>
        <w:t>количество</w:t>
      </w:r>
      <w:r w:rsidRPr="005D7B02">
        <w:rPr>
          <w:rFonts w:ascii="GHEA Grapalat" w:hAnsi="GHEA Grapalat"/>
          <w:i/>
          <w:sz w:val="16"/>
          <w:szCs w:val="16"/>
          <w:lang w:val="af-ZA"/>
        </w:rPr>
        <w:t xml:space="preserve"> </w:t>
      </w:r>
      <w:r w:rsidRPr="00F37BC1">
        <w:rPr>
          <w:rFonts w:ascii="GHEA Grapalat" w:hAnsi="GHEA Grapalat"/>
          <w:i/>
          <w:sz w:val="16"/>
          <w:szCs w:val="16"/>
          <w:lang w:val="hy-AM"/>
        </w:rPr>
        <w:t>отмеченный</w:t>
      </w:r>
      <w:r w:rsidRPr="005D7B02">
        <w:rPr>
          <w:rFonts w:ascii="GHEA Grapalat" w:hAnsi="GHEA Grapalat"/>
          <w:i/>
          <w:sz w:val="16"/>
          <w:szCs w:val="16"/>
          <w:lang w:val="af-ZA"/>
        </w:rPr>
        <w:t xml:space="preserve"> </w:t>
      </w:r>
      <w:r w:rsidRPr="00F37BC1">
        <w:rPr>
          <w:rFonts w:ascii="GHEA Grapalat" w:hAnsi="GHEA Grapalat"/>
          <w:i/>
          <w:sz w:val="16"/>
          <w:szCs w:val="16"/>
          <w:lang w:val="hy-AM"/>
        </w:rPr>
        <w:t xml:space="preserve">это 4 </w:t>
      </w:r>
      <w:r w:rsidRPr="005D7B02">
        <w:rPr>
          <w:rFonts w:ascii="GHEA Grapalat" w:hAnsi="GHEA Grapalat"/>
          <w:i/>
          <w:sz w:val="16"/>
          <w:szCs w:val="16"/>
          <w:lang w:val="af-ZA"/>
        </w:rPr>
        <w:t xml:space="preserve">-й </w:t>
      </w:r>
      <w:r w:rsidRPr="00F37BC1">
        <w:rPr>
          <w:rFonts w:ascii="GHEA Grapalat" w:hAnsi="GHEA Grapalat"/>
          <w:i/>
          <w:sz w:val="16"/>
          <w:szCs w:val="16"/>
          <w:lang w:val="hy-AM"/>
        </w:rPr>
        <w:t>в столбце.</w:t>
      </w:r>
    </w:p>
    <w:p w14:paraId="2B3A9498" w14:textId="77777777" w:rsidR="000B1088" w:rsidRPr="00E6597C" w:rsidDel="000B1088" w:rsidRDefault="00B2572B" w:rsidP="000B1088">
      <w:pPr>
        <w:pStyle w:val="BodyTextIndent3"/>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21ABF326" w14:textId="627F1388" w:rsidR="007862B1" w:rsidRPr="00015CC3" w:rsidRDefault="007862B1" w:rsidP="00F70B7C">
      <w:pPr>
        <w:pStyle w:val="BodyTextIndent3"/>
        <w:spacing w:line="240" w:lineRule="auto"/>
        <w:jc w:val="right"/>
        <w:rPr>
          <w:rFonts w:ascii="GHEA Grapalat" w:hAnsi="GHEA Grapalat" w:cs="Arial"/>
          <w:b/>
          <w:lang w:val="hy-AM"/>
        </w:rPr>
      </w:pPr>
      <w:r w:rsidRPr="00E6597C">
        <w:rPr>
          <w:rFonts w:ascii="GHEA Grapalat" w:hAnsi="GHEA Grapalat" w:cs="Sylfaen"/>
          <w:b/>
          <w:lang w:val="hy-AM"/>
        </w:rPr>
        <w:lastRenderedPageBreak/>
        <w:t xml:space="preserve">Приложение </w:t>
      </w:r>
      <w:r w:rsidRPr="00E6597C">
        <w:rPr>
          <w:rFonts w:ascii="GHEA Grapalat" w:hAnsi="GHEA Grapalat" w:cs="Arial"/>
          <w:b/>
          <w:lang w:val="hy-AM"/>
        </w:rPr>
        <w:t>4.2</w:t>
      </w:r>
    </w:p>
    <w:p w14:paraId="5C9BC8E7" w14:textId="6FD15FA9" w:rsidR="007862B1" w:rsidRPr="00E6597C" w:rsidRDefault="007862B1" w:rsidP="007862B1">
      <w:pPr>
        <w:pStyle w:val="BodyTextIndent3"/>
        <w:spacing w:line="240" w:lineRule="auto"/>
        <w:jc w:val="right"/>
        <w:rPr>
          <w:rFonts w:ascii="GHEA Grapalat" w:hAnsi="GHEA Grapalat" w:cs="Arial"/>
          <w:b/>
          <w:lang w:val="hy-AM"/>
        </w:rPr>
      </w:pPr>
      <w:r w:rsidRPr="00E6597C">
        <w:rPr>
          <w:rFonts w:ascii="GHEA Grapalat" w:hAnsi="GHEA Grapalat" w:cs="Sylfaen"/>
          <w:b/>
          <w:lang w:val="hy-AM"/>
        </w:rPr>
        <w:t xml:space="preserve">С кодом </w:t>
      </w:r>
      <w:r w:rsidR="00F37BC1" w:rsidRPr="00F37BC1">
        <w:rPr>
          <w:rFonts w:ascii="GHEA Grapalat" w:hAnsi="GHEA Grapalat"/>
          <w:b/>
          <w:lang w:val="hy-AM"/>
        </w:rPr>
        <w:t xml:space="preserve">« </w:t>
      </w:r>
      <w:r w:rsidR="00F97F13" w:rsidRPr="00F97F13">
        <w:rPr>
          <w:rFonts w:ascii="GHEA Grapalat" w:hAnsi="GHEA Grapalat"/>
          <w:b/>
          <w:szCs w:val="24"/>
          <w:lang w:val="af-ZA"/>
        </w:rPr>
        <w:t xml:space="preserve">МСК-ГАШЗБ-24/06 </w:t>
      </w:r>
      <w:r w:rsidR="00F37BC1" w:rsidRPr="00F37BC1">
        <w:rPr>
          <w:rFonts w:ascii="GHEA Grapalat" w:hAnsi="GHEA Grapalat"/>
          <w:b/>
          <w:lang w:val="hy-AM"/>
        </w:rPr>
        <w:t>».</w:t>
      </w:r>
    </w:p>
    <w:p w14:paraId="5F77266D" w14:textId="3B9315F7" w:rsidR="007862B1" w:rsidRPr="00E6597C" w:rsidRDefault="003800F8" w:rsidP="007862B1">
      <w:pPr>
        <w:pStyle w:val="BodyTextIndent3"/>
        <w:spacing w:line="240" w:lineRule="auto"/>
        <w:jc w:val="right"/>
        <w:rPr>
          <w:rFonts w:ascii="GHEA Grapalat" w:hAnsi="GHEA Grapalat" w:cs="Sylfaen"/>
          <w:b/>
          <w:lang w:val="hy-AM"/>
        </w:rPr>
      </w:pPr>
      <w:r>
        <w:rPr>
          <w:rFonts w:ascii="GHEA Grapalat" w:hAnsi="GHEA Grapalat" w:cs="Sylfaen"/>
          <w:b/>
        </w:rPr>
        <w:t>Цитата:</w:t>
      </w:r>
      <w:r w:rsidRPr="00A15B2B">
        <w:rPr>
          <w:rFonts w:ascii="GHEA Grapalat" w:hAnsi="GHEA Grapalat" w:cs="Sylfaen"/>
          <w:b/>
          <w:lang w:val="es-ES"/>
        </w:rPr>
        <w:t xml:space="preserve"> </w:t>
      </w:r>
      <w:r>
        <w:rPr>
          <w:rFonts w:ascii="GHEA Grapalat" w:hAnsi="GHEA Grapalat" w:cs="Sylfaen"/>
          <w:b/>
        </w:rPr>
        <w:t>расследования</w:t>
      </w:r>
      <w:r w:rsidR="007862B1" w:rsidRPr="00E6597C">
        <w:rPr>
          <w:rFonts w:ascii="GHEA Grapalat" w:hAnsi="GHEA Grapalat" w:cs="Arial"/>
          <w:b/>
          <w:lang w:val="hy-AM"/>
        </w:rPr>
        <w:t xml:space="preserve"> </w:t>
      </w:r>
      <w:r w:rsidR="007862B1" w:rsidRPr="00E6597C">
        <w:rPr>
          <w:rFonts w:ascii="GHEA Grapalat" w:hAnsi="GHEA Grapalat" w:cs="Sylfaen"/>
          <w:b/>
          <w:lang w:val="hy-AM"/>
        </w:rPr>
        <w:t>приглашения</w:t>
      </w:r>
    </w:p>
    <w:p w14:paraId="7909FBA3" w14:textId="77777777" w:rsidR="007862B1" w:rsidRPr="00E6597C" w:rsidRDefault="007862B1" w:rsidP="007862B1">
      <w:pPr>
        <w:pStyle w:val="BodyTextIndent3"/>
        <w:spacing w:line="240" w:lineRule="auto"/>
        <w:jc w:val="right"/>
        <w:rPr>
          <w:rFonts w:ascii="GHEA Grapalat" w:hAnsi="GHEA Grapalat" w:cs="Sylfaen"/>
          <w:b/>
          <w:lang w:val="hy-AM"/>
        </w:rPr>
      </w:pPr>
    </w:p>
    <w:p w14:paraId="0F078677" w14:textId="77777777"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ПРАВИЛЬНОЕ СОГЛАШЕНИЕ</w:t>
      </w:r>
    </w:p>
    <w:p w14:paraId="2EBE4C96" w14:textId="77777777"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(обеспечение квалификации)</w:t>
      </w:r>
    </w:p>
    <w:p w14:paraId="558CE9A9" w14:textId="77777777"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p>
    <w:p w14:paraId="19ECEA10" w14:textId="70F34A4D"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в. Ереван</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20 лет</w:t>
      </w:r>
    </w:p>
    <w:p w14:paraId="30DC3058" w14:textId="77777777" w:rsidR="007862B1" w:rsidRPr="00E6597C" w:rsidRDefault="007862B1" w:rsidP="007862B1">
      <w:pPr>
        <w:rPr>
          <w:rFonts w:ascii="GHEA Grapalat" w:hAnsi="GHEA Grapalat" w:cs="GHEA Grapalat"/>
          <w:sz w:val="20"/>
          <w:szCs w:val="20"/>
          <w:lang w:val="hy-AM"/>
        </w:rPr>
      </w:pPr>
    </w:p>
    <w:p w14:paraId="0A377338" w14:textId="77777777"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в </w:t>
      </w:r>
      <w:r w:rsidRPr="00CD57A9">
        <w:rPr>
          <w:rFonts w:ascii="GHEA Grapalat" w:hAnsi="GHEA Grapalat" w:cs="GHEA Grapalat"/>
          <w:sz w:val="20"/>
          <w:szCs w:val="20"/>
          <w:lang w:val="hy-AM"/>
        </w:rPr>
        <w:t>лице директора компании</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0C4BD741" w14:textId="77777777"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Название компании:</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 xml:space="preserve">Имя директора общества, паспортные данные </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действующее на основании устава общества (далее – общество), настоящим в одностороннем порядке определяет согласие на возмещение следующих убытков:</w:t>
      </w:r>
    </w:p>
    <w:p w14:paraId="548D9D06" w14:textId="77777777" w:rsidR="007862B1" w:rsidRPr="00E6597C" w:rsidRDefault="007862B1" w:rsidP="007862B1">
      <w:pPr>
        <w:ind w:firstLine="708"/>
        <w:jc w:val="both"/>
        <w:rPr>
          <w:rFonts w:ascii="GHEA Grapalat" w:hAnsi="GHEA Grapalat" w:cs="GHEA Grapalat"/>
          <w:sz w:val="20"/>
          <w:szCs w:val="20"/>
          <w:lang w:val="hy-AM"/>
        </w:rPr>
      </w:pPr>
    </w:p>
    <w:p w14:paraId="57CDC2CC" w14:textId="77777777"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rPr>
        <w:t xml:space="preserve">Предмет </w:t>
      </w:r>
      <w:r w:rsidRPr="00E6597C">
        <w:rPr>
          <w:rFonts w:ascii="GHEA Grapalat" w:hAnsi="GHEA Grapalat" w:cs="GHEA Grapalat"/>
          <w:b/>
          <w:sz w:val="20"/>
          <w:szCs w:val="20"/>
          <w:lang w:val="hy-AM"/>
        </w:rPr>
        <w:t>согласия</w:t>
      </w:r>
    </w:p>
    <w:p w14:paraId="0BB7013A" w14:textId="77777777"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10309B28" w14:textId="61ECF858" w:rsidR="007862B1" w:rsidRPr="003800F8" w:rsidRDefault="007862B1" w:rsidP="007862B1">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Компания участвует в </w:t>
      </w:r>
      <w:r w:rsidR="003800F8" w:rsidRPr="003800F8">
        <w:rPr>
          <w:rFonts w:ascii="GHEA Grapalat" w:hAnsi="GHEA Grapalat"/>
          <w:b/>
          <w:sz w:val="20"/>
        </w:rPr>
        <w:t xml:space="preserve">НАОК </w:t>
      </w:r>
      <w:r w:rsidR="003800F8" w:rsidRPr="00A15B2B">
        <w:rPr>
          <w:rFonts w:ascii="GHEA Grapalat" w:hAnsi="GHEA Grapalat"/>
          <w:b/>
          <w:sz w:val="20"/>
          <w:lang w:val="pt-BR"/>
        </w:rPr>
        <w:t xml:space="preserve">« </w:t>
      </w:r>
      <w:r w:rsidR="00F97F13" w:rsidRPr="00F97F13">
        <w:rPr>
          <w:rFonts w:ascii="GHEA Grapalat" w:hAnsi="GHEA Grapalat" w:cs="Tahoma"/>
          <w:b/>
          <w:color w:val="000000"/>
          <w:sz w:val="22"/>
          <w:lang w:val="hy-AM"/>
        </w:rPr>
        <w:t xml:space="preserve">Разданский Детский Творческий Центр </w:t>
      </w:r>
      <w:r w:rsidR="00F97F13" w:rsidRPr="00A15B2B">
        <w:rPr>
          <w:rFonts w:ascii="GHEA Grapalat" w:hAnsi="GHEA Grapalat"/>
          <w:b/>
          <w:sz w:val="20"/>
          <w:lang w:val="pt-BR"/>
        </w:rPr>
        <w:t>» .</w:t>
      </w:r>
      <w:r w:rsidR="003800F8" w:rsidRPr="003800F8">
        <w:rPr>
          <w:rFonts w:ascii="GHEA Grapalat" w:hAnsi="GHEA Grapalat" w:cs="GHEA Grapalat"/>
          <w:sz w:val="16"/>
          <w:szCs w:val="20"/>
          <w:lang w:val="pt-BR"/>
        </w:rPr>
        <w:t xml:space="preserve"> </w:t>
      </w:r>
      <w:r w:rsidRPr="00E6597C">
        <w:rPr>
          <w:rFonts w:ascii="GHEA Grapalat" w:hAnsi="GHEA Grapalat" w:cs="GHEA Grapalat"/>
          <w:sz w:val="20"/>
          <w:szCs w:val="20"/>
          <w:lang w:val="pt-BR"/>
        </w:rPr>
        <w:t xml:space="preserve">(далее «Клиент»), организатором которого является </w:t>
      </w:r>
      <w:r w:rsidR="00F37BC1" w:rsidRPr="00F37BC1">
        <w:rPr>
          <w:rFonts w:ascii="GHEA Grapalat" w:hAnsi="GHEA Grapalat"/>
          <w:b/>
          <w:sz w:val="20"/>
          <w:szCs w:val="20"/>
          <w:lang w:val="hy-AM"/>
        </w:rPr>
        <w:t xml:space="preserve">« </w:t>
      </w:r>
      <w:r w:rsidR="00F97F13" w:rsidRPr="00F97F13">
        <w:rPr>
          <w:rFonts w:ascii="GHEA Grapalat" w:hAnsi="GHEA Grapalat"/>
          <w:b/>
          <w:sz w:val="20"/>
          <w:lang w:val="af-ZA"/>
        </w:rPr>
        <w:t xml:space="preserve">МСК-ГАШЗБ-24/06 </w:t>
      </w:r>
      <w:r w:rsidR="00F37BC1" w:rsidRPr="00F37BC1">
        <w:rPr>
          <w:rFonts w:ascii="GHEA Grapalat" w:hAnsi="GHEA Grapalat"/>
          <w:b/>
          <w:sz w:val="20"/>
          <w:szCs w:val="20"/>
          <w:lang w:val="hy-AM"/>
        </w:rPr>
        <w:t>».</w:t>
      </w:r>
      <w:r w:rsidR="00F37BC1" w:rsidRPr="00A15B2B">
        <w:rPr>
          <w:rFonts w:ascii="GHEA Grapalat" w:hAnsi="GHEA Grapalat"/>
          <w:b/>
          <w:lang w:val="hy-AM"/>
        </w:rPr>
        <w:t xml:space="preserve"> </w:t>
      </w:r>
      <w:r w:rsidRPr="003800F8">
        <w:rPr>
          <w:rFonts w:ascii="GHEA Grapalat" w:hAnsi="GHEA Grapalat" w:cs="GHEA Grapalat"/>
          <w:sz w:val="20"/>
          <w:szCs w:val="20"/>
          <w:lang w:val="pt-BR"/>
        </w:rPr>
        <w:t>к процедуре покупки кода.</w:t>
      </w:r>
    </w:p>
    <w:p w14:paraId="761E6CE9" w14:textId="77777777"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1.2 В качестве участника, выбранного в результате процедуры покупки, обеспечивающего необходимую квалификацию для выполнения обязательств, предусмотренных заключаемым договором, Компания представляет Клиенту настоящий договор о возмещении убытков и прилагаемое к нему требование об оплате, заполненное и утвержденное компания.</w:t>
      </w:r>
    </w:p>
    <w:p w14:paraId="08452534" w14:textId="77777777"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Компания </w:t>
      </w:r>
      <w:r w:rsidR="007862B1" w:rsidRPr="00E6597C">
        <w:rPr>
          <w:rFonts w:ascii="GHEA Grapalat" w:hAnsi="GHEA Grapalat" w:cs="GHEA Grapalat"/>
          <w:color w:val="000000"/>
          <w:sz w:val="20"/>
          <w:szCs w:val="20"/>
          <w:lang w:val="hy-AM"/>
        </w:rPr>
        <w:t xml:space="preserve">безотзывно соглашается, подписав требование об оплате (далее «Требование»), прилагаемое к </w:t>
      </w:r>
      <w:r w:rsidR="007862B1" w:rsidRPr="00E6597C">
        <w:rPr>
          <w:rFonts w:ascii="GHEA Grapalat" w:hAnsi="GHEA Grapalat" w:cs="GHEA Grapalat"/>
          <w:color w:val="000000"/>
          <w:sz w:val="20"/>
          <w:szCs w:val="20"/>
          <w:lang w:val="pt-BR"/>
        </w:rPr>
        <w:t xml:space="preserve">настоящему соглашению о </w:t>
      </w:r>
      <w:r w:rsidR="007862B1" w:rsidRPr="00E6597C">
        <w:rPr>
          <w:rFonts w:ascii="GHEA Grapalat" w:hAnsi="GHEA Grapalat" w:cs="GHEA Grapalat"/>
          <w:color w:val="000000"/>
          <w:sz w:val="20"/>
          <w:szCs w:val="20"/>
          <w:lang w:val="hy-AM"/>
        </w:rPr>
        <w:t>возмещении убытков , что :</w:t>
      </w:r>
    </w:p>
    <w:p w14:paraId="5FB0E76C"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а) Подписывая претензию, Компания предоставляет подтверждение «принятого платежа», заполненного в поле «Условия платежа» Претензии, и в этом случае /банк-плательщик/, обслуживающий Компанию в связи со сбором указанного сумма - /далее: Банк-плательщик/ - не предъявляет полученное Требование Компании для дополнительного согласия, поскольку Компания уже подписала Требование с целью акцепта.</w:t>
      </w:r>
    </w:p>
    <w:p w14:paraId="20AB0888"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w:t>
      </w:r>
      <w:r w:rsidRPr="00E6597C">
        <w:rPr>
          <w:rFonts w:ascii="GHEA Grapalat" w:hAnsi="GHEA Grapalat" w:cs="GHEA Grapalat"/>
          <w:color w:val="000000"/>
          <w:sz w:val="20"/>
          <w:szCs w:val="20"/>
          <w:lang w:val="pt-BR"/>
        </w:rPr>
        <w:t xml:space="preserve">Компании </w:t>
      </w:r>
      <w:r w:rsidRPr="00E6597C">
        <w:rPr>
          <w:rFonts w:ascii="GHEA Grapalat" w:hAnsi="GHEA Grapalat" w:cs="GHEA Grapalat"/>
          <w:color w:val="000000"/>
          <w:sz w:val="20"/>
          <w:szCs w:val="20"/>
          <w:lang w:val="hy-AM"/>
        </w:rPr>
        <w:t>без дополнительного акцепта.</w:t>
      </w:r>
    </w:p>
    <w:p w14:paraId="5C730B44"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в) </w:t>
      </w:r>
      <w:r w:rsidRPr="00E6597C">
        <w:rPr>
          <w:rFonts w:ascii="GHEA Grapalat" w:hAnsi="GHEA Grapalat" w:cs="GHEA Grapalat"/>
          <w:color w:val="000000"/>
          <w:sz w:val="20"/>
          <w:szCs w:val="20"/>
          <w:lang w:val="pt-BR"/>
        </w:rPr>
        <w:t xml:space="preserve">Компания </w:t>
      </w:r>
      <w:r w:rsidRPr="00E6597C">
        <w:rPr>
          <w:rFonts w:ascii="GHEA Grapalat" w:hAnsi="GHEA Grapalat" w:cs="GHEA Grapalat"/>
          <w:color w:val="000000"/>
          <w:sz w:val="20"/>
          <w:szCs w:val="20"/>
          <w:lang w:val="hy-AM"/>
        </w:rPr>
        <w:t>не может дать Банку-плательщику письменное указание или иным образом отозвать свое согласие на Требование.</w:t>
      </w:r>
    </w:p>
    <w:p w14:paraId="448422F1" w14:textId="77777777"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г) </w:t>
      </w:r>
      <w:r w:rsidRPr="00E6597C">
        <w:rPr>
          <w:rFonts w:ascii="GHEA Grapalat" w:hAnsi="GHEA Grapalat" w:cs="GHEA Grapalat"/>
          <w:color w:val="000000"/>
          <w:sz w:val="20"/>
          <w:szCs w:val="20"/>
          <w:lang w:val="pt-BR"/>
        </w:rPr>
        <w:t xml:space="preserve">Компания </w:t>
      </w:r>
      <w:r w:rsidRPr="00E6597C">
        <w:rPr>
          <w:rFonts w:ascii="GHEA Grapalat" w:hAnsi="GHEA Grapalat" w:cs="GHEA Grapalat"/>
          <w:color w:val="000000"/>
          <w:sz w:val="20"/>
          <w:szCs w:val="20"/>
          <w:lang w:val="hy-AM"/>
        </w:rPr>
        <w:t>подтверждает, что приняла Претензию на полную сумму ущерба.</w:t>
      </w:r>
    </w:p>
    <w:p w14:paraId="1C3D5F54" w14:textId="77777777"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д) Компания настоящим соглашается с тем, что Банк-плательщик не несет никакой ответственности за законность, действительность, сроки подачи и действия, предпринятые Банком-плательщиком для обеспечения исполнения Требования, предъявленного Клиентом, и Претензии.</w:t>
      </w:r>
    </w:p>
    <w:p w14:paraId="797EE2F1" w14:textId="77777777"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1.4 В случае неисполнения или ненадлежащего исполнения договора, заключенного Компанией в результате процедуры закупки, если это приводит к одностороннему расторжению договора со стороны Заказчика, Заказчик </w:t>
      </w:r>
      <w:r w:rsidR="007862B1" w:rsidRPr="00E6597C">
        <w:rPr>
          <w:rFonts w:ascii="GHEA Grapalat" w:hAnsi="GHEA Grapalat" w:cs="GHEA Grapalat"/>
          <w:sz w:val="20"/>
          <w:szCs w:val="20"/>
          <w:lang w:val="pt-BR"/>
        </w:rPr>
        <w:t xml:space="preserve">представляет настоящее Соглашение о возмещении ущерба и прилагаемую </w:t>
      </w:r>
      <w:r w:rsidR="007862B1" w:rsidRPr="00E6597C">
        <w:rPr>
          <w:rFonts w:ascii="GHEA Grapalat" w:hAnsi="GHEA Grapalat" w:cs="GHEA Grapalat"/>
          <w:sz w:val="20"/>
          <w:szCs w:val="20"/>
          <w:lang w:val="hy-AM"/>
        </w:rPr>
        <w:t xml:space="preserve">Претензию в оригинале. форму Банку-плательщику </w:t>
      </w:r>
      <w:r w:rsidR="007862B1" w:rsidRPr="00E6597C">
        <w:rPr>
          <w:rFonts w:ascii="GHEA Grapalat" w:hAnsi="GHEA Grapalat" w:cs="GHEA Grapalat"/>
          <w:sz w:val="20"/>
          <w:szCs w:val="20"/>
          <w:lang w:val="pt-BR"/>
        </w:rPr>
        <w:t xml:space="preserve">, уведомив Компанию в письменной форме. Настоящее Соглашение о возмещении ущерба и прилагаемая </w:t>
      </w:r>
      <w:r w:rsidR="007862B1" w:rsidRPr="00E6597C">
        <w:rPr>
          <w:rFonts w:ascii="GHEA Grapalat" w:hAnsi="GHEA Grapalat" w:cs="GHEA Grapalat"/>
          <w:sz w:val="20"/>
          <w:szCs w:val="20"/>
          <w:lang w:val="hy-AM"/>
        </w:rPr>
        <w:t>претензия</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электронный</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цифровой</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с подписью</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одобренный</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быть</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случай</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их</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Плательщик:</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В банк</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являются</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представлен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электронный</w:t>
      </w:r>
      <w:r w:rsidR="007862B1" w:rsidRPr="00E6597C">
        <w:rPr>
          <w:rFonts w:ascii="GHEA Grapalat" w:hAnsi="GHEA Grapalat" w:cs="GHEA Grapalat"/>
          <w:sz w:val="20"/>
          <w:szCs w:val="20"/>
          <w:lang w:val="pt-BR"/>
        </w:rPr>
        <w:t xml:space="preserve"> с такими </w:t>
      </w:r>
      <w:r w:rsidR="007862B1" w:rsidRPr="004605D7">
        <w:rPr>
          <w:rFonts w:ascii="GHEA Grapalat" w:hAnsi="GHEA Grapalat" w:cs="GHEA Grapalat"/>
          <w:sz w:val="20"/>
          <w:szCs w:val="20"/>
          <w:lang w:val="hy-AM"/>
        </w:rPr>
        <w:t>перевозчиками , как</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также</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из них</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распродано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бумага</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 xml:space="preserve">с опциями </w:t>
      </w:r>
      <w:r w:rsidR="007862B1" w:rsidRPr="00E6597C">
        <w:rPr>
          <w:rFonts w:ascii="GHEA Grapalat" w:hAnsi="GHEA Grapalat" w:cs="GHEA Grapalat"/>
          <w:sz w:val="20"/>
          <w:szCs w:val="20"/>
          <w:lang w:val="pt-BR"/>
        </w:rPr>
        <w:t>.</w:t>
      </w:r>
    </w:p>
    <w:p w14:paraId="13D5380E" w14:textId="77777777"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Клиент может предоставить Банку-плательщику иные дополнительные документы.</w:t>
      </w:r>
    </w:p>
    <w:p w14:paraId="75D4385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Банк не несет </w:t>
      </w:r>
      <w:r w:rsidR="007862B1" w:rsidRPr="00E6597C">
        <w:rPr>
          <w:rFonts w:ascii="GHEA Grapalat" w:hAnsi="GHEA Grapalat" w:cs="GHEA Grapalat"/>
          <w:sz w:val="20"/>
          <w:szCs w:val="20"/>
          <w:lang w:val="hy-AM"/>
        </w:rPr>
        <w:t xml:space="preserve">никакой </w:t>
      </w:r>
      <w:r w:rsidR="007862B1" w:rsidRPr="00E6597C">
        <w:rPr>
          <w:rFonts w:ascii="GHEA Grapalat" w:hAnsi="GHEA Grapalat" w:cs="GHEA Grapalat"/>
          <w:sz w:val="20"/>
          <w:szCs w:val="20"/>
          <w:lang w:val="pt-BR"/>
        </w:rPr>
        <w:t xml:space="preserve">ответственности за риски </w:t>
      </w:r>
      <w:r w:rsidR="007862B1" w:rsidRPr="00E6597C">
        <w:rPr>
          <w:rFonts w:ascii="GHEA Grapalat" w:hAnsi="GHEA Grapalat" w:cs="GHEA Grapalat"/>
          <w:sz w:val="20"/>
          <w:szCs w:val="20"/>
          <w:lang w:val="hy-AM"/>
        </w:rPr>
        <w:t xml:space="preserve">Компании </w:t>
      </w:r>
      <w:r w:rsidR="007862B1" w:rsidRPr="00E6597C">
        <w:rPr>
          <w:rFonts w:ascii="GHEA Grapalat" w:hAnsi="GHEA Grapalat" w:cs="GHEA Grapalat"/>
          <w:sz w:val="20"/>
          <w:szCs w:val="20"/>
          <w:lang w:val="pt-BR"/>
        </w:rPr>
        <w:t xml:space="preserve">(убытки, понесенные Компанией) </w:t>
      </w:r>
      <w:r w:rsidR="007862B1" w:rsidRPr="00E6597C">
        <w:rPr>
          <w:rFonts w:ascii="GHEA Grapalat" w:hAnsi="GHEA Grapalat" w:cs="GHEA Grapalat"/>
          <w:sz w:val="20"/>
          <w:szCs w:val="20"/>
          <w:lang w:val="hy-AM"/>
        </w:rPr>
        <w:t xml:space="preserve">и негативные последствия </w:t>
      </w:r>
      <w:r w:rsidR="007862B1" w:rsidRPr="00E6597C">
        <w:rPr>
          <w:rFonts w:ascii="GHEA Grapalat" w:hAnsi="GHEA Grapalat" w:cs="GHEA Grapalat"/>
          <w:sz w:val="20"/>
          <w:szCs w:val="20"/>
          <w:lang w:val="pt-BR"/>
        </w:rPr>
        <w:t xml:space="preserve">, возникающие в результате выплаты Банком-плательщиком суммы, указанной в поручении </w:t>
      </w:r>
      <w:r w:rsidR="007862B1" w:rsidRPr="00E6597C">
        <w:rPr>
          <w:rFonts w:ascii="GHEA Grapalat" w:hAnsi="GHEA Grapalat" w:cs="GHEA Grapalat"/>
          <w:sz w:val="20"/>
          <w:szCs w:val="20"/>
          <w:lang w:val="hy-AM"/>
        </w:rPr>
        <w:t>П.</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Банк не обязан проверять факты нарушения Компанией условий договора.</w:t>
      </w:r>
    </w:p>
    <w:p w14:paraId="698257D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 xml:space="preserve">В случае </w:t>
      </w:r>
      <w:r w:rsidR="007862B1" w:rsidRPr="00E6597C">
        <w:rPr>
          <w:rFonts w:ascii="GHEA Grapalat" w:hAnsi="GHEA Grapalat" w:cs="GHEA Grapalat"/>
          <w:sz w:val="20"/>
          <w:szCs w:val="20"/>
          <w:lang w:val="pt-BR"/>
        </w:rPr>
        <w:t xml:space="preserve">недостаточности </w:t>
      </w:r>
      <w:r w:rsidR="007862B1" w:rsidRPr="00E6597C">
        <w:rPr>
          <w:rFonts w:ascii="GHEA Grapalat" w:hAnsi="GHEA Grapalat" w:cs="GHEA Grapalat"/>
          <w:sz w:val="20"/>
          <w:szCs w:val="20"/>
          <w:lang w:val="hy-AM"/>
        </w:rPr>
        <w:t xml:space="preserve">средств на счете Компании </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Плательщик:</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банк</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оплата</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письмо с требованием</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от получения</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 xml:space="preserve">затем: </w:t>
      </w:r>
      <w:r w:rsidR="007862B1" w:rsidRPr="00E6597C">
        <w:rPr>
          <w:rFonts w:ascii="GHEA Grapalat" w:hAnsi="GHEA Grapalat" w:cs="GHEA Grapalat"/>
          <w:sz w:val="20"/>
          <w:szCs w:val="20"/>
          <w:lang w:val="pt-BR"/>
        </w:rPr>
        <w:t xml:space="preserve">2 ( </w:t>
      </w:r>
      <w:r w:rsidR="007862B1" w:rsidRPr="00E6597C">
        <w:rPr>
          <w:rFonts w:ascii="GHEA Grapalat" w:hAnsi="GHEA Grapalat" w:cs="GHEA Grapalat"/>
          <w:sz w:val="20"/>
          <w:szCs w:val="20"/>
        </w:rPr>
        <w:t xml:space="preserve">два </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рабочих дня</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дня</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в течение</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нуждаться</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является</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информировать</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Заказчику:</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в письменной форме</w:t>
      </w:r>
      <w:r w:rsidR="007862B1" w:rsidRPr="00E6597C">
        <w:rPr>
          <w:rFonts w:ascii="GHEA Grapalat" w:hAnsi="GHEA Grapalat" w:cs="GHEA Grapalat"/>
          <w:sz w:val="20"/>
          <w:szCs w:val="20"/>
          <w:lang w:val="pt-BR"/>
        </w:rPr>
        <w:t xml:space="preserve"> в </w:t>
      </w:r>
      <w:r w:rsidR="007862B1" w:rsidRPr="00E6597C">
        <w:rPr>
          <w:rFonts w:ascii="GHEA Grapalat" w:hAnsi="GHEA Grapalat" w:cs="GHEA Grapalat"/>
          <w:sz w:val="20"/>
          <w:szCs w:val="20"/>
        </w:rPr>
        <w:t>виде</w:t>
      </w:r>
    </w:p>
    <w:p w14:paraId="4870C539" w14:textId="77777777"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После предоставления настоящего договора и прилагаемого </w:t>
      </w:r>
      <w:r w:rsidR="007862B1" w:rsidRPr="00E6597C">
        <w:rPr>
          <w:rFonts w:ascii="GHEA Grapalat" w:hAnsi="GHEA Grapalat" w:cs="GHEA Grapalat"/>
          <w:sz w:val="20"/>
          <w:szCs w:val="20"/>
          <w:lang w:val="hy-AM"/>
        </w:rPr>
        <w:t xml:space="preserve">заявления </w:t>
      </w:r>
      <w:r w:rsidR="007862B1" w:rsidRPr="00E6597C">
        <w:rPr>
          <w:rFonts w:ascii="GHEA Grapalat" w:hAnsi="GHEA Grapalat" w:cs="GHEA Grapalat"/>
          <w:sz w:val="20"/>
          <w:szCs w:val="20"/>
          <w:lang w:val="pt-BR"/>
        </w:rPr>
        <w:t>в Банк, в случае невыплаты Клиенту денег в течение десяти рабочих дней по причинам, не зависящим от Банка, Клиент передает в «АКРА» информацию о Компании, связанную с невыплатой. ЗАО «Кредитная отчетность» (Кредитное бюро).</w:t>
      </w:r>
    </w:p>
    <w:p w14:paraId="294AE7B0" w14:textId="77777777" w:rsidR="007862B1" w:rsidRPr="00E6597C" w:rsidRDefault="007862B1" w:rsidP="007862B1">
      <w:pPr>
        <w:jc w:val="both"/>
        <w:rPr>
          <w:rFonts w:ascii="GHEA Grapalat" w:hAnsi="GHEA Grapalat" w:cs="GHEA Grapalat"/>
          <w:sz w:val="20"/>
          <w:szCs w:val="20"/>
          <w:lang w:val="hy-AM"/>
        </w:rPr>
      </w:pPr>
    </w:p>
    <w:p w14:paraId="39A70575" w14:textId="77777777" w:rsidR="007862B1" w:rsidRPr="00E6597C" w:rsidRDefault="007862B1" w:rsidP="007862B1">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Другие условия:</w:t>
      </w:r>
    </w:p>
    <w:p w14:paraId="57892E06"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t xml:space="preserve">2.1 Настоящее Соглашение </w:t>
      </w:r>
      <w:r w:rsidRPr="00E6597C">
        <w:rPr>
          <w:rFonts w:ascii="GHEA Grapalat" w:hAnsi="GHEA Grapalat" w:cs="GHEA Grapalat"/>
          <w:sz w:val="20"/>
          <w:szCs w:val="20"/>
          <w:lang w:val="hy-AM"/>
        </w:rPr>
        <w:t xml:space="preserve">и Требование являются безотзывными, вступают </w:t>
      </w:r>
      <w:r w:rsidRPr="00E6597C">
        <w:rPr>
          <w:rFonts w:ascii="GHEA Grapalat" w:hAnsi="GHEA Grapalat" w:cs="GHEA Grapalat"/>
          <w:sz w:val="20"/>
          <w:szCs w:val="20"/>
        </w:rPr>
        <w:t xml:space="preserve">в силу с момента ратификации Компанией и </w:t>
      </w:r>
      <w:r w:rsidRPr="00E6597C">
        <w:rPr>
          <w:rFonts w:ascii="GHEA Grapalat" w:hAnsi="GHEA Grapalat" w:cs="GHEA Grapalat"/>
          <w:sz w:val="20"/>
          <w:szCs w:val="20"/>
          <w:lang w:val="hy-AM"/>
        </w:rPr>
        <w:t xml:space="preserve">действуют до </w:t>
      </w:r>
      <w:r w:rsidR="00595213" w:rsidRPr="00E6597C">
        <w:rPr>
          <w:rFonts w:ascii="GHEA Grapalat" w:hAnsi="GHEA Grapalat" w:cs="GHEA Grapalat"/>
          <w:sz w:val="20"/>
          <w:szCs w:val="20"/>
        </w:rPr>
        <w:t>двадцатого рабочего дня, следующего за датой полного принятия Клиентом результата исполнения подписанного договора включительно. .</w:t>
      </w:r>
    </w:p>
    <w:p w14:paraId="44B771D3"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lastRenderedPageBreak/>
        <w:t>2.2. Путем предоставления Клиентом настоящего договора и прилагаемого к нему Письма-требования Банку-плательщику:</w:t>
      </w:r>
    </w:p>
    <w:p w14:paraId="4C9676BB"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14:paraId="4355BDEC" w14:textId="77777777"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Компания удостоверяет, что настоящее Соглашение о возмещении ущерба и прилагаемая к нему Исковая просьба надлежащим образом подписаны уполномоченным лицом Компании.</w:t>
      </w:r>
    </w:p>
    <w:p w14:paraId="4B63E658"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разрешаются в судебном порядке.</w:t>
      </w:r>
    </w:p>
    <w:p w14:paraId="52888F1E" w14:textId="77777777" w:rsidR="007862B1" w:rsidRPr="00E6597C" w:rsidRDefault="007862B1" w:rsidP="007862B1">
      <w:pPr>
        <w:ind w:firstLine="567"/>
        <w:jc w:val="both"/>
        <w:rPr>
          <w:rFonts w:ascii="GHEA Grapalat" w:hAnsi="GHEA Grapalat" w:cs="GHEA Grapalat"/>
          <w:sz w:val="20"/>
          <w:szCs w:val="20"/>
          <w:lang w:val="hy-AM"/>
        </w:rPr>
      </w:pPr>
    </w:p>
    <w:p w14:paraId="5BE740DF" w14:textId="77777777"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Адрес компании, действующие банковские условия:</w:t>
      </w:r>
    </w:p>
    <w:p w14:paraId="51B09615" w14:textId="77777777"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E7A931E"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Название компании</w:t>
      </w:r>
    </w:p>
    <w:p w14:paraId="3F6AF0E4"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4A8329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адрес компании</w:t>
      </w:r>
    </w:p>
    <w:p w14:paraId="43A8D96A"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3FA9913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название банка, обслуживающего компанию</w:t>
      </w:r>
    </w:p>
    <w:p w14:paraId="67341543"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54208CF8" w14:textId="77777777" w:rsidR="006E35C3" w:rsidRPr="00E6597C" w:rsidRDefault="006E35C3" w:rsidP="007862B1">
      <w:pPr>
        <w:jc w:val="both"/>
        <w:rPr>
          <w:rFonts w:ascii="GHEA Grapalat" w:hAnsi="GHEA Grapalat"/>
          <w:sz w:val="18"/>
          <w:szCs w:val="18"/>
          <w:u w:val="single"/>
          <w:vertAlign w:val="superscript"/>
          <w:lang w:val="hy-AM"/>
        </w:rPr>
      </w:pPr>
    </w:p>
    <w:p w14:paraId="7FCCF9EE"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К.Т.</w:t>
      </w:r>
    </w:p>
    <w:p w14:paraId="759D189E" w14:textId="77777777" w:rsidR="00334B2F" w:rsidRPr="00E6597C" w:rsidRDefault="00334B2F" w:rsidP="00334B2F">
      <w:pPr>
        <w:jc w:val="both"/>
        <w:rPr>
          <w:rFonts w:ascii="GHEA Grapalat" w:hAnsi="GHEA Grapalat"/>
          <w:sz w:val="20"/>
          <w:szCs w:val="20"/>
          <w:lang w:val="hy-AM"/>
        </w:rPr>
      </w:pPr>
    </w:p>
    <w:p w14:paraId="26C65AAA"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День/месяц/год</w:t>
      </w:r>
    </w:p>
    <w:p w14:paraId="2290E993" w14:textId="77777777" w:rsidR="006E35C3" w:rsidRPr="00E6597C" w:rsidRDefault="006E35C3" w:rsidP="007862B1">
      <w:pPr>
        <w:jc w:val="both"/>
        <w:rPr>
          <w:rFonts w:ascii="GHEA Grapalat" w:hAnsi="GHEA Grapalat"/>
          <w:sz w:val="18"/>
          <w:szCs w:val="18"/>
          <w:vertAlign w:val="superscript"/>
          <w:lang w:val="hy-AM"/>
        </w:rPr>
      </w:pPr>
    </w:p>
    <w:p w14:paraId="2C5D80A0" w14:textId="77777777" w:rsidR="007862B1" w:rsidRPr="00E6597C" w:rsidRDefault="007862B1" w:rsidP="007862B1">
      <w:pPr>
        <w:jc w:val="both"/>
        <w:rPr>
          <w:rFonts w:ascii="GHEA Grapalat" w:hAnsi="GHEA Grapalat" w:cs="GHEA Grapalat"/>
          <w:i/>
          <w:sz w:val="18"/>
          <w:szCs w:val="18"/>
          <w:lang w:val="hy-AM"/>
        </w:rPr>
      </w:pPr>
    </w:p>
    <w:p w14:paraId="46FFB3C1" w14:textId="77777777" w:rsidR="00595213" w:rsidRPr="00E6597C" w:rsidRDefault="007862B1" w:rsidP="00091EBC">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6597C"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ОПЛАТА</w:t>
            </w:r>
            <w:r w:rsidRPr="00E6597C">
              <w:rPr>
                <w:rFonts w:ascii="GHEA Grapalat" w:hAnsi="GHEA Grapalat" w:cs="Arial"/>
                <w:b/>
                <w:bCs/>
                <w:sz w:val="20"/>
                <w:szCs w:val="20"/>
              </w:rPr>
              <w:t xml:space="preserve"> </w:t>
            </w:r>
            <w:r w:rsidRPr="00E6597C">
              <w:rPr>
                <w:rFonts w:ascii="GHEA Grapalat" w:hAnsi="GHEA Grapalat" w:cs="Sylfaen"/>
                <w:b/>
                <w:bCs/>
                <w:sz w:val="20"/>
                <w:szCs w:val="20"/>
              </w:rPr>
              <w:t>ТРЕБОВАНИЕ*</w:t>
            </w:r>
          </w:p>
          <w:p w14:paraId="3F52C0A4" w14:textId="77777777" w:rsidR="00595213" w:rsidRPr="00E6597C" w:rsidRDefault="00595213" w:rsidP="00CB0ADE">
            <w:pPr>
              <w:jc w:val="center"/>
              <w:rPr>
                <w:rFonts w:ascii="GHEA Grapalat" w:hAnsi="GHEA Grapalat" w:cs="Arial"/>
                <w:bCs/>
                <w:i/>
                <w:sz w:val="20"/>
                <w:szCs w:val="20"/>
              </w:rPr>
            </w:pPr>
          </w:p>
        </w:tc>
      </w:tr>
      <w:tr w:rsidR="00595213" w:rsidRPr="00E6597C"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 xml:space="preserve">2 </w:t>
            </w:r>
            <w:r w:rsidRPr="00E6597C">
              <w:rPr>
                <w:rFonts w:ascii="GHEA Grapalat" w:hAnsi="GHEA Grapalat" w:cs="Sylfaen"/>
                <w:sz w:val="20"/>
                <w:szCs w:val="20"/>
              </w:rPr>
              <w:t xml:space="preserve">. </w:t>
            </w:r>
            <w:r w:rsidRPr="00E6597C">
              <w:rPr>
                <w:rFonts w:ascii="GHEA Grapalat" w:hAnsi="GHEA Grapalat" w:cs="Sylfaen"/>
                <w:sz w:val="20"/>
                <w:szCs w:val="20"/>
                <w:lang w:val="hy-AM"/>
              </w:rPr>
              <w:t>Число:</w:t>
            </w:r>
          </w:p>
        </w:tc>
      </w:tr>
      <w:tr w:rsidR="00595213" w:rsidRPr="00E6597C"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 xml:space="preserve">3 </w:t>
            </w:r>
            <w:r w:rsidRPr="00E6597C">
              <w:rPr>
                <w:rFonts w:ascii="GHEA Grapalat" w:hAnsi="GHEA Grapalat" w:cs="Sylfaen"/>
                <w:sz w:val="20"/>
                <w:szCs w:val="20"/>
              </w:rPr>
              <w:t>. Презентация:</w:t>
            </w:r>
            <w:r w:rsidRPr="00E6597C">
              <w:rPr>
                <w:rFonts w:ascii="GHEA Grapalat" w:hAnsi="GHEA Grapalat" w:cs="Arial"/>
                <w:sz w:val="20"/>
                <w:szCs w:val="20"/>
              </w:rPr>
              <w:t xml:space="preserve"> </w:t>
            </w:r>
            <w:r w:rsidRPr="00E6597C">
              <w:rPr>
                <w:rFonts w:ascii="GHEA Grapalat" w:hAnsi="GHEA Grapalat" w:cs="Sylfaen"/>
                <w:sz w:val="20"/>
                <w:szCs w:val="20"/>
              </w:rPr>
              <w:t xml:space="preserve">дата </w:t>
            </w:r>
            <w:r w:rsidRPr="00E6597C">
              <w:rPr>
                <w:rFonts w:ascii="GHEA Grapalat" w:hAnsi="GHEA Grapalat" w:cs="Sylfaen"/>
                <w:color w:val="000000"/>
                <w:sz w:val="20"/>
                <w:szCs w:val="20"/>
              </w:rPr>
              <w:t xml:space="preserve">: </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p>
        </w:tc>
      </w:tr>
      <w:tr w:rsidR="00595213" w:rsidRPr="00E6597C"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 xml:space="preserve">4 </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Имя плательщика </w:t>
            </w:r>
            <w:r w:rsidRPr="00E6597C">
              <w:rPr>
                <w:rFonts w:ascii="GHEA Grapalat" w:hAnsi="GHEA Grapalat" w:cs="Sylfaen"/>
                <w:sz w:val="20"/>
                <w:szCs w:val="20"/>
              </w:rPr>
              <w:t xml:space="preserve">или </w:t>
            </w:r>
            <w:r w:rsidRPr="00E6597C">
              <w:rPr>
                <w:rFonts w:ascii="GHEA Grapalat" w:hAnsi="GHEA Grapalat" w:cs="Sylfaen"/>
                <w:sz w:val="20"/>
                <w:szCs w:val="20"/>
                <w:lang w:val="hy-AM"/>
              </w:rPr>
              <w:t xml:space="preserve">имя и фамилия </w:t>
            </w:r>
            <w:r w:rsidRPr="00E6597C">
              <w:rPr>
                <w:rFonts w:ascii="GHEA Grapalat" w:hAnsi="GHEA Grapalat" w:cs="Sylfaen"/>
                <w:sz w:val="20"/>
                <w:szCs w:val="20"/>
              </w:rPr>
              <w:t xml:space="preserve">(Компания </w:t>
            </w:r>
            <w:r w:rsidRPr="00E6597C">
              <w:rPr>
                <w:rFonts w:ascii="GHEA Grapalat" w:hAnsi="GHEA Grapalat" w:cs="Arial"/>
                <w:sz w:val="20"/>
                <w:szCs w:val="20"/>
              </w:rPr>
              <w:t>:</w:t>
            </w:r>
          </w:p>
        </w:tc>
      </w:tr>
      <w:tr w:rsidR="00595213" w:rsidRPr="00E6597C"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 xml:space="preserve">5 </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Финансовая организация, обслуживающая </w:t>
            </w:r>
            <w:r w:rsidRPr="00E6597C">
              <w:rPr>
                <w:rFonts w:ascii="GHEA Grapalat" w:hAnsi="GHEA Grapalat" w:cs="Sylfaen"/>
                <w:sz w:val="20"/>
                <w:szCs w:val="20"/>
              </w:rPr>
              <w:t>плательщика (</w:t>
            </w:r>
            <w:r w:rsidRPr="00E6597C">
              <w:rPr>
                <w:rFonts w:ascii="GHEA Grapalat" w:hAnsi="GHEA Grapalat" w:cs="Arial"/>
                <w:sz w:val="20"/>
                <w:szCs w:val="20"/>
              </w:rPr>
              <w:t xml:space="preserve"> </w:t>
            </w:r>
            <w:r w:rsidRPr="00E6597C">
              <w:rPr>
                <w:rFonts w:ascii="GHEA Grapalat" w:hAnsi="GHEA Grapalat" w:cs="Sylfaen"/>
                <w:sz w:val="20"/>
                <w:szCs w:val="20"/>
              </w:rPr>
              <w:t xml:space="preserve">банк) </w:t>
            </w:r>
            <w:r w:rsidRPr="00E6597C">
              <w:rPr>
                <w:rFonts w:ascii="GHEA Grapalat" w:hAnsi="GHEA Grapalat" w:cs="Arial"/>
                <w:sz w:val="20"/>
                <w:szCs w:val="20"/>
              </w:rPr>
              <w:t>.</w:t>
            </w:r>
          </w:p>
        </w:tc>
      </w:tr>
      <w:tr w:rsidR="00595213" w:rsidRPr="00E6597C"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 xml:space="preserve">6 </w:t>
            </w:r>
            <w:r w:rsidRPr="00E6597C">
              <w:rPr>
                <w:rFonts w:ascii="GHEA Grapalat" w:hAnsi="GHEA Grapalat" w:cs="Sylfaen"/>
                <w:sz w:val="20"/>
                <w:szCs w:val="20"/>
              </w:rPr>
              <w:t>. Плательщик:</w:t>
            </w:r>
            <w:r w:rsidRPr="00E6597C">
              <w:rPr>
                <w:rFonts w:ascii="GHEA Grapalat" w:hAnsi="GHEA Grapalat" w:cs="Sylfaen"/>
                <w:sz w:val="20"/>
                <w:szCs w:val="20"/>
                <w:lang w:val="hy-AM"/>
              </w:rPr>
              <w:t xml:space="preserve"> </w:t>
            </w:r>
            <w:r w:rsidRPr="00E6597C">
              <w:rPr>
                <w:rFonts w:ascii="GHEA Grapalat" w:hAnsi="GHEA Grapalat" w:cs="Sylfaen"/>
                <w:sz w:val="20"/>
                <w:szCs w:val="20"/>
              </w:rPr>
              <w:t>счет</w:t>
            </w:r>
            <w:r w:rsidRPr="00E6597C">
              <w:rPr>
                <w:rFonts w:ascii="GHEA Grapalat" w:hAnsi="GHEA Grapalat" w:cs="Arial"/>
                <w:sz w:val="20"/>
                <w:szCs w:val="20"/>
              </w:rPr>
              <w:t xml:space="preserve"> </w:t>
            </w:r>
            <w:r w:rsidRPr="00E6597C">
              <w:rPr>
                <w:rFonts w:ascii="GHEA Grapalat" w:hAnsi="GHEA Grapalat" w:cs="Sylfaen"/>
                <w:sz w:val="20"/>
                <w:szCs w:val="20"/>
              </w:rPr>
              <w:t xml:space="preserve">число </w:t>
            </w:r>
            <w:r w:rsidRPr="00E6597C">
              <w:rPr>
                <w:rFonts w:ascii="GHEA Grapalat" w:hAnsi="GHEA Grapalat" w:cs="Arial"/>
                <w:sz w:val="20"/>
                <w:szCs w:val="20"/>
              </w:rPr>
              <w:t>:</w:t>
            </w:r>
          </w:p>
        </w:tc>
      </w:tr>
      <w:tr w:rsidR="00595213" w:rsidRPr="00E6597C"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 xml:space="preserve">7 </w:t>
            </w:r>
            <w:r w:rsidRPr="00E6597C">
              <w:rPr>
                <w:rFonts w:ascii="GHEA Grapalat" w:hAnsi="GHEA Grapalat" w:cs="Sylfaen"/>
                <w:sz w:val="20"/>
                <w:szCs w:val="20"/>
              </w:rPr>
              <w:t>. Плательщик:</w:t>
            </w:r>
            <w:r w:rsidRPr="00E6597C">
              <w:rPr>
                <w:rFonts w:ascii="GHEA Grapalat" w:hAnsi="GHEA Grapalat" w:cs="Arial"/>
                <w:sz w:val="20"/>
                <w:szCs w:val="20"/>
              </w:rPr>
              <w:t xml:space="preserve"> </w:t>
            </w:r>
            <w:r w:rsidRPr="00E6597C">
              <w:rPr>
                <w:rFonts w:ascii="GHEA Grapalat" w:hAnsi="GHEA Grapalat" w:cs="Sylfaen"/>
                <w:sz w:val="20"/>
                <w:szCs w:val="20"/>
              </w:rPr>
              <w:t xml:space="preserve">АВК </w:t>
            </w:r>
            <w:r w:rsidRPr="00E6597C">
              <w:rPr>
                <w:rFonts w:ascii="GHEA Grapalat" w:hAnsi="GHEA Grapalat" w:cs="Arial"/>
                <w:sz w:val="20"/>
                <w:szCs w:val="20"/>
              </w:rPr>
              <w:t>:</w:t>
            </w:r>
          </w:p>
        </w:tc>
      </w:tr>
      <w:tr w:rsidR="00595213" w:rsidRPr="00E6597C"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 xml:space="preserve">8 </w:t>
            </w:r>
            <w:r w:rsidRPr="00E6597C">
              <w:rPr>
                <w:rFonts w:ascii="GHEA Grapalat" w:hAnsi="GHEA Grapalat" w:cs="Sylfaen"/>
                <w:sz w:val="20"/>
                <w:szCs w:val="20"/>
              </w:rPr>
              <w:t>. Плательщик:</w:t>
            </w:r>
            <w:r w:rsidRPr="00E6597C">
              <w:rPr>
                <w:rFonts w:ascii="GHEA Grapalat" w:hAnsi="GHEA Grapalat" w:cs="Arial"/>
                <w:sz w:val="20"/>
                <w:szCs w:val="20"/>
              </w:rPr>
              <w:t xml:space="preserve"> </w:t>
            </w:r>
            <w:r w:rsidRPr="00E6597C">
              <w:rPr>
                <w:rFonts w:ascii="GHEA Grapalat" w:hAnsi="GHEA Grapalat" w:cs="Sylfaen"/>
                <w:sz w:val="20"/>
                <w:szCs w:val="20"/>
              </w:rPr>
              <w:t xml:space="preserve">ПСЦ </w:t>
            </w:r>
            <w:r w:rsidRPr="00E6597C">
              <w:rPr>
                <w:rFonts w:ascii="GHEA Grapalat" w:hAnsi="GHEA Grapalat" w:cs="Arial"/>
                <w:sz w:val="20"/>
                <w:szCs w:val="20"/>
              </w:rPr>
              <w:t>:</w:t>
            </w:r>
          </w:p>
        </w:tc>
      </w:tr>
      <w:tr w:rsidR="00595213" w:rsidRPr="00E6597C" w14:paraId="7C47BB4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958FC" w14:textId="6C87A329" w:rsidR="00595213" w:rsidRPr="00F37BC1" w:rsidRDefault="00595213" w:rsidP="00CB0ADE">
            <w:pPr>
              <w:rPr>
                <w:rFonts w:ascii="GHEA Grapalat" w:hAnsi="GHEA Grapalat" w:cs="Arial"/>
                <w:sz w:val="20"/>
                <w:szCs w:val="20"/>
                <w:lang w:val="hy-AM"/>
              </w:rPr>
            </w:pPr>
            <w:r w:rsidRPr="00E6597C">
              <w:rPr>
                <w:rFonts w:ascii="GHEA Grapalat" w:hAnsi="GHEA Grapalat" w:cs="Sylfaen"/>
                <w:sz w:val="20"/>
                <w:szCs w:val="20"/>
                <w:lang w:val="hy-AM"/>
              </w:rPr>
              <w:t xml:space="preserve">9 </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Имя </w:t>
            </w:r>
            <w:r w:rsidRPr="00E6597C">
              <w:rPr>
                <w:rFonts w:ascii="GHEA Grapalat" w:hAnsi="GHEA Grapalat" w:cs="Sylfaen"/>
                <w:sz w:val="20"/>
                <w:szCs w:val="20"/>
              </w:rPr>
              <w:t xml:space="preserve">получателя или </w:t>
            </w:r>
            <w:r w:rsidRPr="00E6597C">
              <w:rPr>
                <w:rFonts w:ascii="GHEA Grapalat" w:hAnsi="GHEA Grapalat" w:cs="Sylfaen"/>
                <w:sz w:val="20"/>
                <w:szCs w:val="20"/>
                <w:lang w:val="hy-AM"/>
              </w:rPr>
              <w:t xml:space="preserve">имя и фамилия </w:t>
            </w:r>
            <w:r w:rsidRPr="00E6597C">
              <w:rPr>
                <w:rFonts w:ascii="GHEA Grapalat" w:hAnsi="GHEA Grapalat" w:cs="Arial"/>
                <w:sz w:val="20"/>
                <w:szCs w:val="20"/>
              </w:rPr>
              <w:t>:</w:t>
            </w:r>
            <w:r w:rsidR="00F37BC1">
              <w:rPr>
                <w:rFonts w:ascii="GHEA Grapalat" w:hAnsi="GHEA Grapalat" w:cs="Arial"/>
                <w:sz w:val="20"/>
                <w:szCs w:val="20"/>
                <w:lang w:val="hy-AM"/>
              </w:rPr>
              <w:t xml:space="preserve"> </w:t>
            </w:r>
            <w:r w:rsidR="00F37BC1" w:rsidRPr="00A15B2B">
              <w:rPr>
                <w:rFonts w:ascii="GHEA Grapalat" w:hAnsi="GHEA Grapalat"/>
                <w:b/>
                <w:sz w:val="20"/>
                <w:lang w:val="pt-BR"/>
              </w:rPr>
              <w:t xml:space="preserve">&lt;&lt; </w:t>
            </w:r>
            <w:r w:rsidR="00F97F13" w:rsidRPr="00F97F13">
              <w:rPr>
                <w:rFonts w:ascii="Sylfaen" w:hAnsi="Sylfaen" w:cs="Tahoma"/>
                <w:b/>
                <w:color w:val="000000"/>
                <w:sz w:val="22"/>
                <w:lang w:val="hy-AM"/>
              </w:rPr>
              <w:t xml:space="preserve">Разданский детско-юношеский творческий центр </w:t>
            </w:r>
            <w:r w:rsidR="00F37BC1" w:rsidRPr="00A15B2B">
              <w:rPr>
                <w:rFonts w:ascii="GHEA Grapalat" w:hAnsi="GHEA Grapalat"/>
                <w:b/>
                <w:sz w:val="20"/>
                <w:lang w:val="pt-BR"/>
              </w:rPr>
              <w:t xml:space="preserve">&gt;&gt; </w:t>
            </w:r>
            <w:r w:rsidR="00F37BC1" w:rsidRPr="003800F8">
              <w:rPr>
                <w:rFonts w:ascii="GHEA Grapalat" w:hAnsi="GHEA Grapalat"/>
                <w:b/>
                <w:sz w:val="20"/>
              </w:rPr>
              <w:t>НОАК</w:t>
            </w:r>
          </w:p>
        </w:tc>
      </w:tr>
      <w:tr w:rsidR="00595213" w:rsidRPr="00E6597C" w14:paraId="1E601B3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94745" w14:textId="77777777" w:rsidR="00595213" w:rsidRPr="00E6597C" w:rsidRDefault="00595213" w:rsidP="00CB0ADE">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Бенефициар</w:t>
            </w:r>
            <w:r w:rsidRPr="00E6597C">
              <w:rPr>
                <w:rFonts w:ascii="GHEA Grapalat" w:hAnsi="GHEA Grapalat" w:cs="Arial"/>
                <w:sz w:val="20"/>
                <w:szCs w:val="20"/>
              </w:rPr>
              <w:t xml:space="preserve"> </w:t>
            </w:r>
            <w:r w:rsidRPr="00E6597C">
              <w:rPr>
                <w:rFonts w:ascii="GHEA Grapalat" w:hAnsi="GHEA Grapalat" w:cs="Sylfaen"/>
                <w:sz w:val="20"/>
                <w:szCs w:val="20"/>
              </w:rPr>
              <w:t xml:space="preserve">PSC </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 xml:space="preserve">не заполняется </w:t>
            </w:r>
            <w:r w:rsidRPr="00E6597C">
              <w:rPr>
                <w:rFonts w:ascii="GHEA Grapalat" w:hAnsi="GHEA Grapalat" w:cs="Sylfaen"/>
                <w:sz w:val="20"/>
                <w:szCs w:val="20"/>
                <w:lang w:val="ru-RU"/>
              </w:rPr>
              <w:t>)</w:t>
            </w:r>
          </w:p>
        </w:tc>
      </w:tr>
      <w:tr w:rsidR="00595213" w:rsidRPr="00E6597C" w14:paraId="153C845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14EE5"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 xml:space="preserve">11 </w:t>
            </w:r>
            <w:r w:rsidRPr="00E6597C">
              <w:rPr>
                <w:rFonts w:ascii="GHEA Grapalat" w:hAnsi="GHEA Grapalat" w:cs="Sylfaen"/>
                <w:sz w:val="20"/>
                <w:szCs w:val="20"/>
              </w:rPr>
              <w:t>. Бенефициар</w:t>
            </w:r>
            <w:r w:rsidRPr="00E6597C">
              <w:rPr>
                <w:rFonts w:ascii="GHEA Grapalat" w:hAnsi="GHEA Grapalat" w:cs="Arial"/>
                <w:sz w:val="20"/>
                <w:szCs w:val="20"/>
              </w:rPr>
              <w:t xml:space="preserve"> </w:t>
            </w:r>
            <w:r w:rsidRPr="00E6597C">
              <w:rPr>
                <w:rFonts w:ascii="GHEA Grapalat" w:hAnsi="GHEA Grapalat" w:cs="Sylfaen"/>
                <w:sz w:val="20"/>
                <w:szCs w:val="20"/>
              </w:rPr>
              <w:t xml:space="preserve">АВК </w:t>
            </w:r>
            <w:r w:rsidRPr="00E6597C">
              <w:rPr>
                <w:rFonts w:ascii="GHEA Grapalat" w:hAnsi="GHEA Grapalat" w:cs="Arial"/>
                <w:sz w:val="20"/>
                <w:szCs w:val="20"/>
              </w:rPr>
              <w:t>:</w:t>
            </w:r>
          </w:p>
        </w:tc>
      </w:tr>
      <w:tr w:rsidR="00595213" w:rsidRPr="00E6597C" w14:paraId="0EAAF75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D5BE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 xml:space="preserve">1 </w:t>
            </w:r>
            <w:r w:rsidRPr="00E6597C">
              <w:rPr>
                <w:rFonts w:ascii="GHEA Grapalat" w:hAnsi="GHEA Grapalat" w:cs="Sylfaen"/>
                <w:sz w:val="20"/>
                <w:szCs w:val="20"/>
                <w:lang w:val="hy-AM"/>
              </w:rPr>
              <w:t xml:space="preserve">2. Имя </w:t>
            </w:r>
            <w:r w:rsidRPr="00E6597C">
              <w:rPr>
                <w:rFonts w:ascii="GHEA Grapalat" w:hAnsi="GHEA Grapalat" w:cs="Sylfaen"/>
                <w:sz w:val="20"/>
                <w:szCs w:val="20"/>
              </w:rPr>
              <w:t>бенефициара</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обслуживающая финансовая организация </w:t>
            </w:r>
            <w:r w:rsidRPr="00E6597C">
              <w:rPr>
                <w:rFonts w:ascii="GHEA Grapalat" w:hAnsi="GHEA Grapalat" w:cs="Sylfaen"/>
                <w:sz w:val="20"/>
                <w:szCs w:val="20"/>
              </w:rPr>
              <w:t xml:space="preserve">(банк) </w:t>
            </w:r>
            <w:r w:rsidRPr="00E6597C">
              <w:rPr>
                <w:rFonts w:ascii="GHEA Grapalat" w:hAnsi="GHEA Grapalat" w:cs="Arial"/>
                <w:sz w:val="20"/>
                <w:szCs w:val="20"/>
              </w:rPr>
              <w:t>:</w:t>
            </w:r>
          </w:p>
        </w:tc>
      </w:tr>
      <w:tr w:rsidR="00595213" w:rsidRPr="00E6597C" w14:paraId="5748E27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DFC9AD"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 xml:space="preserve">1 </w:t>
            </w:r>
            <w:r w:rsidRPr="00E6597C">
              <w:rPr>
                <w:rFonts w:ascii="GHEA Grapalat" w:hAnsi="GHEA Grapalat" w:cs="Sylfaen"/>
                <w:sz w:val="20"/>
                <w:szCs w:val="20"/>
                <w:lang w:val="hy-AM"/>
              </w:rPr>
              <w:t xml:space="preserve">3. </w:t>
            </w:r>
            <w:r w:rsidRPr="00E6597C">
              <w:rPr>
                <w:rFonts w:ascii="GHEA Grapalat" w:hAnsi="GHEA Grapalat" w:cs="Sylfaen"/>
                <w:sz w:val="20"/>
                <w:szCs w:val="20"/>
              </w:rPr>
              <w:t>Бенефициар</w:t>
            </w:r>
            <w:r w:rsidRPr="00E6597C">
              <w:rPr>
                <w:rFonts w:ascii="GHEA Grapalat" w:hAnsi="GHEA Grapalat" w:cs="Arial"/>
                <w:sz w:val="20"/>
                <w:szCs w:val="20"/>
              </w:rPr>
              <w:t xml:space="preserve"> </w:t>
            </w:r>
            <w:r w:rsidRPr="00E6597C">
              <w:rPr>
                <w:rFonts w:ascii="GHEA Grapalat" w:hAnsi="GHEA Grapalat" w:cs="Sylfaen"/>
                <w:sz w:val="20"/>
                <w:szCs w:val="20"/>
              </w:rPr>
              <w:t>счет</w:t>
            </w:r>
            <w:r w:rsidRPr="00E6597C">
              <w:rPr>
                <w:rFonts w:ascii="GHEA Grapalat" w:hAnsi="GHEA Grapalat" w:cs="Arial"/>
                <w:sz w:val="20"/>
                <w:szCs w:val="20"/>
              </w:rPr>
              <w:t xml:space="preserve"> </w:t>
            </w:r>
            <w:r w:rsidRPr="00E6597C">
              <w:rPr>
                <w:rFonts w:ascii="GHEA Grapalat" w:hAnsi="GHEA Grapalat" w:cs="Sylfaen"/>
                <w:sz w:val="20"/>
                <w:szCs w:val="20"/>
              </w:rPr>
              <w:t xml:space="preserve">номер </w:t>
            </w:r>
            <w:r w:rsidRPr="00E6597C">
              <w:rPr>
                <w:rFonts w:ascii="GHEA Grapalat" w:hAnsi="GHEA Grapalat" w:cs="Arial"/>
                <w:sz w:val="20"/>
                <w:szCs w:val="20"/>
              </w:rPr>
              <w:t xml:space="preserve">( </w:t>
            </w:r>
            <w:r w:rsidRPr="00E6597C">
              <w:rPr>
                <w:rFonts w:ascii="GHEA Grapalat" w:hAnsi="GHEA Grapalat" w:cs="Sylfaen"/>
                <w:sz w:val="20"/>
                <w:szCs w:val="20"/>
              </w:rPr>
              <w:t xml:space="preserve">hs.N </w:t>
            </w:r>
            <w:r w:rsidRPr="00E6597C">
              <w:rPr>
                <w:rFonts w:ascii="GHEA Grapalat" w:hAnsi="GHEA Grapalat" w:cs="Arial"/>
                <w:sz w:val="20"/>
                <w:szCs w:val="20"/>
              </w:rPr>
              <w:t>)</w:t>
            </w:r>
          </w:p>
        </w:tc>
      </w:tr>
      <w:tr w:rsidR="00595213" w:rsidRPr="00E6597C"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 xml:space="preserve">1 </w:t>
            </w:r>
            <w:r w:rsidRPr="00E6597C">
              <w:rPr>
                <w:rFonts w:ascii="GHEA Grapalat" w:hAnsi="GHEA Grapalat" w:cs="Sylfaen"/>
                <w:sz w:val="20"/>
                <w:szCs w:val="20"/>
                <w:lang w:val="hy-AM"/>
              </w:rPr>
              <w:t xml:space="preserve">4 </w:t>
            </w:r>
            <w:r w:rsidRPr="00E6597C">
              <w:rPr>
                <w:rFonts w:ascii="GHEA Grapalat" w:hAnsi="GHEA Grapalat" w:cs="Sylfaen"/>
                <w:sz w:val="20"/>
                <w:szCs w:val="20"/>
              </w:rPr>
              <w:t>.Сумма</w:t>
            </w:r>
            <w:r w:rsidRPr="00E6597C">
              <w:rPr>
                <w:rFonts w:ascii="GHEA Grapalat" w:hAnsi="GHEA Grapalat" w:cs="Arial"/>
                <w:sz w:val="20"/>
                <w:szCs w:val="20"/>
              </w:rPr>
              <w:t xml:space="preserve"> </w:t>
            </w:r>
            <w:r w:rsidRPr="00E6597C">
              <w:rPr>
                <w:rFonts w:ascii="GHEA Grapalat" w:hAnsi="GHEA Grapalat" w:cs="Arial"/>
                <w:sz w:val="20"/>
                <w:szCs w:val="20"/>
                <w:lang w:val="ru-RU"/>
              </w:rPr>
              <w:t xml:space="preserve">( </w:t>
            </w:r>
            <w:r w:rsidRPr="00E6597C">
              <w:rPr>
                <w:rFonts w:ascii="GHEA Grapalat" w:hAnsi="GHEA Grapalat" w:cs="Sylfaen"/>
                <w:sz w:val="20"/>
                <w:szCs w:val="20"/>
              </w:rPr>
              <w:t>в цифрах</w:t>
            </w:r>
            <w:r w:rsidRPr="00E6597C">
              <w:rPr>
                <w:rFonts w:ascii="GHEA Grapalat" w:hAnsi="GHEA Grapalat" w:cs="Arial"/>
                <w:sz w:val="20"/>
                <w:szCs w:val="20"/>
              </w:rPr>
              <w:t xml:space="preserve"> </w:t>
            </w:r>
            <w:r w:rsidRPr="00E6597C">
              <w:rPr>
                <w:rFonts w:ascii="GHEA Grapalat" w:hAnsi="GHEA Grapalat" w:cs="Sylfaen"/>
                <w:sz w:val="20"/>
                <w:szCs w:val="20"/>
              </w:rPr>
              <w:t>и:</w:t>
            </w:r>
            <w:r w:rsidRPr="00E6597C">
              <w:rPr>
                <w:rFonts w:ascii="GHEA Grapalat" w:hAnsi="GHEA Grapalat" w:cs="Arial"/>
                <w:sz w:val="20"/>
                <w:szCs w:val="20"/>
              </w:rPr>
              <w:t xml:space="preserve"> </w:t>
            </w:r>
            <w:r w:rsidRPr="00E6597C">
              <w:rPr>
                <w:rFonts w:ascii="GHEA Grapalat" w:hAnsi="GHEA Grapalat" w:cs="Sylfaen"/>
                <w:sz w:val="20"/>
                <w:szCs w:val="20"/>
              </w:rPr>
              <w:t xml:space="preserve">словами </w:t>
            </w:r>
            <w:r w:rsidRPr="00E6597C">
              <w:rPr>
                <w:rFonts w:ascii="GHEA Grapalat" w:hAnsi="GHEA Grapalat" w:cs="Sylfaen"/>
                <w:sz w:val="20"/>
                <w:szCs w:val="20"/>
                <w:lang w:val="ru-RU"/>
              </w:rPr>
              <w:t xml:space="preserve">) </w:t>
            </w:r>
            <w:r w:rsidRPr="00E6597C">
              <w:rPr>
                <w:rFonts w:ascii="GHEA Grapalat" w:hAnsi="GHEA Grapalat" w:cs="Arial"/>
                <w:sz w:val="20"/>
                <w:szCs w:val="20"/>
              </w:rPr>
              <w:t>.</w:t>
            </w:r>
          </w:p>
        </w:tc>
      </w:tr>
      <w:tr w:rsidR="00595213" w:rsidRPr="00E6597C"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Принятая сумма: </w:t>
            </w:r>
            <w:r w:rsidRPr="00E6597C">
              <w:rPr>
                <w:rFonts w:ascii="GHEA Grapalat" w:hAnsi="GHEA Grapalat" w:cs="Sylfaen"/>
                <w:sz w:val="20"/>
                <w:szCs w:val="20"/>
              </w:rPr>
              <w:t>(цифрами</w:t>
            </w:r>
            <w:r w:rsidRPr="00E6597C">
              <w:rPr>
                <w:rFonts w:ascii="GHEA Grapalat" w:hAnsi="GHEA Grapalat" w:cs="Arial"/>
                <w:sz w:val="20"/>
                <w:szCs w:val="20"/>
              </w:rPr>
              <w:t xml:space="preserve"> </w:t>
            </w:r>
            <w:r w:rsidRPr="00E6597C">
              <w:rPr>
                <w:rFonts w:ascii="GHEA Grapalat" w:hAnsi="GHEA Grapalat" w:cs="Sylfaen"/>
                <w:sz w:val="20"/>
                <w:szCs w:val="20"/>
              </w:rPr>
              <w:t>и:</w:t>
            </w:r>
            <w:r w:rsidRPr="00E6597C">
              <w:rPr>
                <w:rFonts w:ascii="GHEA Grapalat" w:hAnsi="GHEA Grapalat" w:cs="Arial"/>
                <w:sz w:val="20"/>
                <w:szCs w:val="20"/>
              </w:rPr>
              <w:t xml:space="preserve"> </w:t>
            </w:r>
            <w:r w:rsidRPr="00E6597C">
              <w:rPr>
                <w:rFonts w:ascii="GHEA Grapalat" w:hAnsi="GHEA Grapalat" w:cs="Sylfaen"/>
                <w:sz w:val="20"/>
                <w:szCs w:val="20"/>
              </w:rPr>
              <w:t>словами)</w:t>
            </w:r>
            <w:r w:rsidRPr="00E6597C">
              <w:rPr>
                <w:rFonts w:ascii="GHEA Grapalat" w:hAnsi="GHEA Grapalat" w:cs="Sylfaen"/>
                <w:sz w:val="20"/>
                <w:szCs w:val="20"/>
                <w:lang w:val="hy-AM"/>
              </w:rPr>
              <w:t xml:space="preserve">  </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предназначен для частичного принятия указанной суммы, которая не применяется </w:t>
            </w:r>
            <w:r w:rsidRPr="00E6597C">
              <w:rPr>
                <w:rFonts w:ascii="GHEA Grapalat" w:hAnsi="GHEA Grapalat" w:cs="Sylfaen"/>
                <w:sz w:val="20"/>
                <w:szCs w:val="20"/>
              </w:rPr>
              <w:t>)</w:t>
            </w:r>
          </w:p>
        </w:tc>
      </w:tr>
      <w:tr w:rsidR="00595213" w:rsidRPr="00E6597C"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 xml:space="preserve">1 </w:t>
            </w:r>
            <w:r w:rsidRPr="00E6597C">
              <w:rPr>
                <w:rFonts w:ascii="GHEA Grapalat" w:hAnsi="GHEA Grapalat" w:cs="Sylfaen"/>
                <w:sz w:val="20"/>
                <w:szCs w:val="20"/>
                <w:lang w:val="ru-RU"/>
              </w:rPr>
              <w:t xml:space="preserve">6. </w:t>
            </w:r>
            <w:r w:rsidRPr="00E6597C">
              <w:rPr>
                <w:rFonts w:ascii="GHEA Grapalat" w:hAnsi="GHEA Grapalat" w:cs="Sylfaen"/>
                <w:sz w:val="20"/>
                <w:szCs w:val="20"/>
              </w:rPr>
              <w:t xml:space="preserve">Валюта </w:t>
            </w:r>
            <w:r w:rsidRPr="00E6597C">
              <w:rPr>
                <w:rFonts w:ascii="GHEA Grapalat" w:hAnsi="GHEA Grapalat" w:cs="Arial"/>
                <w:sz w:val="20"/>
                <w:szCs w:val="20"/>
              </w:rPr>
              <w:t xml:space="preserve">( </w:t>
            </w:r>
            <w:r w:rsidRPr="00E6597C">
              <w:rPr>
                <w:rFonts w:ascii="GHEA Grapalat" w:hAnsi="GHEA Grapalat" w:cs="Sylfaen"/>
                <w:sz w:val="20"/>
                <w:szCs w:val="20"/>
              </w:rPr>
              <w:t>прописью</w:t>
            </w:r>
            <w:r w:rsidRPr="00E6597C">
              <w:rPr>
                <w:rFonts w:ascii="GHEA Grapalat" w:hAnsi="GHEA Grapalat" w:cs="Arial"/>
                <w:sz w:val="20"/>
                <w:szCs w:val="20"/>
              </w:rPr>
              <w:t xml:space="preserve"> </w:t>
            </w:r>
            <w:r w:rsidRPr="00E6597C">
              <w:rPr>
                <w:rFonts w:ascii="GHEA Grapalat" w:hAnsi="GHEA Grapalat" w:cs="Sylfaen"/>
                <w:sz w:val="20"/>
                <w:szCs w:val="20"/>
              </w:rPr>
              <w:t>и:</w:t>
            </w:r>
            <w:r w:rsidRPr="00E6597C">
              <w:rPr>
                <w:rFonts w:ascii="GHEA Grapalat" w:hAnsi="GHEA Grapalat" w:cs="Arial"/>
                <w:sz w:val="20"/>
                <w:szCs w:val="20"/>
              </w:rPr>
              <w:t xml:space="preserve"> </w:t>
            </w:r>
            <w:r w:rsidRPr="00E6597C">
              <w:rPr>
                <w:rFonts w:ascii="GHEA Grapalat" w:hAnsi="GHEA Grapalat" w:cs="Sylfaen"/>
                <w:sz w:val="20"/>
                <w:szCs w:val="20"/>
              </w:rPr>
              <w:t xml:space="preserve">с кодом </w:t>
            </w:r>
            <w:r w:rsidRPr="00E6597C">
              <w:rPr>
                <w:rFonts w:ascii="GHEA Grapalat" w:hAnsi="GHEA Grapalat" w:cs="Arial"/>
                <w:sz w:val="20"/>
                <w:szCs w:val="20"/>
              </w:rPr>
              <w:t>).</w:t>
            </w:r>
          </w:p>
        </w:tc>
      </w:tr>
      <w:tr w:rsidR="00595213" w:rsidRPr="00E6597C"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E6597C" w:rsidRDefault="00595213" w:rsidP="00CB0ADE">
            <w:pPr>
              <w:rPr>
                <w:rFonts w:ascii="GHEA Grapalat" w:hAnsi="GHEA Grapalat" w:cs="Arial"/>
                <w:sz w:val="20"/>
                <w:szCs w:val="20"/>
                <w:lang w:val="hy-AM"/>
              </w:rPr>
            </w:pPr>
            <w:r w:rsidRPr="00E6597C">
              <w:rPr>
                <w:rFonts w:ascii="GHEA Grapalat" w:hAnsi="GHEA Grapalat" w:cs="Sylfaen"/>
                <w:sz w:val="20"/>
                <w:szCs w:val="20"/>
              </w:rPr>
              <w:t xml:space="preserve">1 </w:t>
            </w:r>
            <w:r w:rsidRPr="00E6597C">
              <w:rPr>
                <w:rFonts w:ascii="GHEA Grapalat" w:hAnsi="GHEA Grapalat" w:cs="Sylfaen"/>
                <w:sz w:val="20"/>
                <w:szCs w:val="20"/>
                <w:lang w:val="hy-AM"/>
              </w:rPr>
              <w:t xml:space="preserve">7. </w:t>
            </w:r>
            <w:r w:rsidRPr="00E6597C">
              <w:rPr>
                <w:rFonts w:ascii="GHEA Grapalat" w:hAnsi="GHEA Grapalat" w:cs="Sylfaen"/>
                <w:sz w:val="20"/>
                <w:szCs w:val="20"/>
              </w:rPr>
              <w:t xml:space="preserve">Цель операции </w:t>
            </w:r>
            <w:r w:rsidRPr="00E6597C">
              <w:rPr>
                <w:rFonts w:ascii="GHEA Grapalat" w:hAnsi="GHEA Grapalat" w:cs="Arial"/>
                <w:sz w:val="20"/>
                <w:szCs w:val="20"/>
              </w:rPr>
              <w:t xml:space="preserve">( </w:t>
            </w:r>
            <w:r w:rsidRPr="00E6597C">
              <w:rPr>
                <w:rFonts w:ascii="GHEA Grapalat" w:hAnsi="GHEA Grapalat" w:cs="Sylfaen"/>
                <w:sz w:val="20"/>
                <w:szCs w:val="20"/>
              </w:rPr>
              <w:t xml:space="preserve">платежа </w:t>
            </w:r>
            <w:r w:rsidRPr="00E6597C">
              <w:rPr>
                <w:rFonts w:ascii="GHEA Grapalat" w:hAnsi="GHEA Grapalat" w:cs="Arial"/>
                <w:sz w:val="20"/>
                <w:szCs w:val="20"/>
              </w:rPr>
              <w:t>) :</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 xml:space="preserve">( </w:t>
            </w:r>
            <w:r w:rsidRPr="00E6597C">
              <w:rPr>
                <w:rFonts w:ascii="GHEA Grapalat" w:hAnsi="GHEA Grapalat" w:cs="Sylfaen"/>
                <w:bCs/>
                <w:i/>
                <w:sz w:val="20"/>
                <w:szCs w:val="20"/>
                <w:lang w:val="hy-AM"/>
              </w:rPr>
              <w:t xml:space="preserve">для подтверждения квалификации </w:t>
            </w:r>
            <w:r w:rsidRPr="00E6597C">
              <w:rPr>
                <w:rFonts w:ascii="GHEA Grapalat" w:hAnsi="GHEA Grapalat" w:cs="Sylfaen"/>
                <w:bCs/>
                <w:i/>
                <w:sz w:val="20"/>
                <w:szCs w:val="20"/>
              </w:rPr>
              <w:t>)</w:t>
            </w:r>
          </w:p>
        </w:tc>
      </w:tr>
      <w:tr w:rsidR="00595213" w:rsidRPr="00E6597C"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 xml:space="preserve">1 </w:t>
            </w:r>
            <w:r w:rsidRPr="00E6597C">
              <w:rPr>
                <w:rFonts w:ascii="GHEA Grapalat" w:hAnsi="GHEA Grapalat" w:cs="Sylfaen"/>
                <w:sz w:val="20"/>
                <w:szCs w:val="20"/>
                <w:lang w:val="hy-AM"/>
              </w:rPr>
              <w:t xml:space="preserve">8 </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Основания осуществления выплаты: </w:t>
            </w:r>
            <w:r w:rsidRPr="00E6597C">
              <w:rPr>
                <w:rFonts w:ascii="GHEA Grapalat" w:hAnsi="GHEA Grapalat" w:cs="Sylfaen"/>
                <w:sz w:val="20"/>
                <w:szCs w:val="20"/>
              </w:rPr>
              <w:t xml:space="preserve">( </w:t>
            </w:r>
            <w:r w:rsidRPr="00E6597C">
              <w:rPr>
                <w:rFonts w:ascii="GHEA Grapalat" w:hAnsi="GHEA Grapalat" w:cs="Arial"/>
                <w:sz w:val="20"/>
                <w:szCs w:val="20"/>
                <w:lang w:val="hy-AM"/>
              </w:rPr>
              <w:t xml:space="preserve">Наименование </w:t>
            </w:r>
            <w:r w:rsidRPr="00E6597C">
              <w:rPr>
                <w:rFonts w:ascii="GHEA Grapalat" w:hAnsi="GHEA Grapalat" w:cs="Sylfaen"/>
                <w:sz w:val="20"/>
                <w:szCs w:val="20"/>
                <w:lang w:val="hy-AM"/>
              </w:rPr>
              <w:t xml:space="preserve">документов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в том числе договора о возмещении ущерба, </w:t>
            </w:r>
            <w:r w:rsidRPr="00E6597C">
              <w:rPr>
                <w:rFonts w:ascii="GHEA Grapalat" w:hAnsi="GHEA Grapalat" w:cs="Sylfaen"/>
                <w:sz w:val="20"/>
                <w:szCs w:val="20"/>
                <w:lang w:val="hy-AM"/>
              </w:rPr>
              <w:t>к ним</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цифры</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п</w:t>
            </w:r>
            <w:r w:rsidRPr="00E6597C">
              <w:rPr>
                <w:rFonts w:ascii="GHEA Grapalat" w:hAnsi="GHEA Grapalat" w:cs="Arial"/>
                <w:sz w:val="20"/>
                <w:szCs w:val="20"/>
              </w:rPr>
              <w:t xml:space="preserve"> </w:t>
            </w:r>
            <w:r w:rsidRPr="00E6597C">
              <w:rPr>
                <w:rFonts w:ascii="GHEA Grapalat" w:hAnsi="GHEA Grapalat" w:cs="Sylfaen"/>
                <w:sz w:val="20"/>
                <w:szCs w:val="20"/>
              </w:rPr>
              <w:t xml:space="preserve">код, </w:t>
            </w:r>
            <w:r w:rsidRPr="00E6597C">
              <w:rPr>
                <w:rFonts w:ascii="GHEA Grapalat" w:hAnsi="GHEA Grapalat" w:cs="Arial"/>
                <w:sz w:val="20"/>
                <w:szCs w:val="20"/>
                <w:lang w:val="hy-AM"/>
              </w:rPr>
              <w:t xml:space="preserve">на основании которого производится начисление </w:t>
            </w:r>
            <w:r w:rsidRPr="00E6597C">
              <w:rPr>
                <w:rFonts w:ascii="GHEA Grapalat" w:hAnsi="GHEA Grapalat" w:cs="Arial"/>
                <w:sz w:val="20"/>
                <w:szCs w:val="20"/>
              </w:rPr>
              <w:t xml:space="preserve">) </w:t>
            </w:r>
            <w:r w:rsidRPr="00E6597C">
              <w:rPr>
                <w:rFonts w:ascii="GHEA Grapalat" w:hAnsi="GHEA Grapalat" w:cs="Sylfaen"/>
                <w:sz w:val="20"/>
                <w:szCs w:val="20"/>
              </w:rPr>
              <w:t>.</w:t>
            </w:r>
          </w:p>
          <w:p w14:paraId="58B6DACC" w14:textId="77777777" w:rsidR="00595213" w:rsidRPr="00E6597C" w:rsidRDefault="00595213" w:rsidP="00CB0ADE">
            <w:pPr>
              <w:rPr>
                <w:rFonts w:ascii="GHEA Grapalat" w:hAnsi="GHEA Grapalat" w:cs="Arial"/>
                <w:sz w:val="20"/>
                <w:szCs w:val="20"/>
              </w:rPr>
            </w:pPr>
          </w:p>
        </w:tc>
      </w:tr>
      <w:tr w:rsidR="00595213" w:rsidRPr="00E6597C" w14:paraId="52758A43"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E6597C" w:rsidRDefault="00595213" w:rsidP="00CB0ADE">
            <w:pPr>
              <w:rPr>
                <w:rFonts w:ascii="GHEA Grapalat" w:hAnsi="GHEA Grapalat" w:cs="Arial"/>
                <w:sz w:val="20"/>
                <w:szCs w:val="20"/>
                <w:lang w:val="hy-AM"/>
              </w:rPr>
            </w:pPr>
          </w:p>
        </w:tc>
      </w:tr>
      <w:tr w:rsidR="00595213" w:rsidRPr="00E6597C"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19. Условия оплаты: &lt;принятый платеж&gt;</w:t>
            </w:r>
          </w:p>
          <w:p w14:paraId="567E60D1" w14:textId="77777777" w:rsidR="00595213" w:rsidRPr="00E6597C" w:rsidRDefault="00595213" w:rsidP="00CB0ADE">
            <w:pPr>
              <w:rPr>
                <w:rFonts w:ascii="GHEA Grapalat" w:hAnsi="GHEA Grapalat" w:cs="Sylfaen"/>
                <w:sz w:val="20"/>
                <w:szCs w:val="20"/>
                <w:lang w:val="ru-RU"/>
              </w:rPr>
            </w:pPr>
          </w:p>
        </w:tc>
      </w:tr>
      <w:tr w:rsidR="00595213" w:rsidRPr="00E6597C"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 xml:space="preserve">20. Количество прикрепленных страниц: </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sz w:val="20"/>
                <w:szCs w:val="20"/>
              </w:rPr>
              <w:t>страница:</w:t>
            </w:r>
          </w:p>
          <w:p w14:paraId="76F5AF05" w14:textId="77777777" w:rsidR="00595213" w:rsidRPr="00E6597C" w:rsidRDefault="00595213" w:rsidP="00CB0ADE">
            <w:pPr>
              <w:rPr>
                <w:rFonts w:ascii="GHEA Grapalat" w:hAnsi="GHEA Grapalat" w:cs="Sylfaen"/>
                <w:sz w:val="20"/>
                <w:szCs w:val="20"/>
                <w:lang w:val="hy-AM"/>
              </w:rPr>
            </w:pPr>
          </w:p>
        </w:tc>
      </w:tr>
      <w:tr w:rsidR="00595213" w:rsidRPr="00E6597C"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595213" w:rsidRPr="00E6597C" w:rsidRDefault="00595213"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 xml:space="preserve">22 </w:t>
            </w:r>
            <w:r w:rsidRPr="00E6597C">
              <w:rPr>
                <w:rFonts w:ascii="GHEA Grapalat" w:hAnsi="GHEA Grapalat" w:cs="Arial"/>
                <w:sz w:val="20"/>
                <w:szCs w:val="20"/>
              </w:rPr>
              <w:t xml:space="preserve">. </w:t>
            </w:r>
            <w:r w:rsidRPr="00E6597C">
              <w:rPr>
                <w:rFonts w:ascii="GHEA Grapalat" w:hAnsi="GHEA Grapalat" w:cs="Sylfaen"/>
                <w:sz w:val="20"/>
                <w:szCs w:val="20"/>
              </w:rPr>
              <w:t>а. Подписи бенефициаров</w:t>
            </w:r>
          </w:p>
          <w:p w14:paraId="2F4FE951" w14:textId="77777777" w:rsidR="00595213" w:rsidRPr="00E6597C" w:rsidRDefault="00595213" w:rsidP="00CB0ADE">
            <w:pPr>
              <w:rPr>
                <w:rFonts w:ascii="GHEA Grapalat" w:hAnsi="GHEA Grapalat" w:cs="Sylfaen"/>
                <w:sz w:val="20"/>
                <w:szCs w:val="20"/>
              </w:rPr>
            </w:pPr>
          </w:p>
          <w:p w14:paraId="27B68E09"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173BF4C" w14:textId="77777777" w:rsidR="00595213" w:rsidRPr="00E6597C" w:rsidRDefault="00595213" w:rsidP="00CB0ADE">
            <w:pPr>
              <w:rPr>
                <w:rFonts w:ascii="GHEA Grapalat" w:hAnsi="GHEA Grapalat" w:cs="Tahoma"/>
                <w:color w:val="000000"/>
                <w:sz w:val="20"/>
                <w:szCs w:val="20"/>
              </w:rPr>
            </w:pPr>
          </w:p>
          <w:p w14:paraId="707E79C8" w14:textId="77777777" w:rsidR="00595213" w:rsidRPr="00E6597C" w:rsidRDefault="00595213" w:rsidP="00CB0ADE">
            <w:pPr>
              <w:rPr>
                <w:rFonts w:ascii="GHEA Grapalat" w:hAnsi="GHEA Grapalat" w:cs="Sylfaen"/>
                <w:sz w:val="20"/>
                <w:szCs w:val="20"/>
              </w:rPr>
            </w:pPr>
          </w:p>
          <w:p w14:paraId="3F12F02F"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494FEBC" w14:textId="77777777" w:rsidR="00595213" w:rsidRPr="00E6597C" w:rsidRDefault="00595213" w:rsidP="00CB0ADE">
            <w:pPr>
              <w:rPr>
                <w:rFonts w:ascii="GHEA Grapalat" w:hAnsi="GHEA Grapalat" w:cs="Sylfaen"/>
                <w:sz w:val="20"/>
                <w:szCs w:val="20"/>
              </w:rPr>
            </w:pPr>
          </w:p>
          <w:p w14:paraId="72FD4CF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 xml:space="preserve">22 </w:t>
            </w:r>
            <w:r w:rsidRPr="00E6597C">
              <w:rPr>
                <w:rFonts w:ascii="GHEA Grapalat" w:hAnsi="GHEA Grapalat" w:cs="Sylfaen"/>
                <w:sz w:val="20"/>
                <w:szCs w:val="20"/>
              </w:rPr>
              <w:t>.б.</w:t>
            </w:r>
          </w:p>
          <w:p w14:paraId="7A7E4AF6"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К.Т.</w:t>
            </w:r>
          </w:p>
          <w:p w14:paraId="5A0EB83A" w14:textId="77777777" w:rsidR="00595213" w:rsidRPr="00E6597C"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1BE6277" w14:textId="77777777" w:rsidR="00595213" w:rsidRPr="00E6597C" w:rsidRDefault="00595213" w:rsidP="00CB0ADE">
            <w:pPr>
              <w:rPr>
                <w:rFonts w:ascii="GHEA Grapalat" w:hAnsi="GHEA Grapalat" w:cs="Sylfaen"/>
                <w:sz w:val="20"/>
                <w:szCs w:val="20"/>
              </w:rPr>
            </w:pPr>
            <w:r w:rsidRPr="00E6597C">
              <w:rPr>
                <w:rFonts w:ascii="GHEA Grapalat" w:hAnsi="GHEA Grapalat" w:cs="Arial"/>
                <w:sz w:val="20"/>
                <w:szCs w:val="20"/>
                <w:lang w:val="hy-AM"/>
              </w:rPr>
              <w:t xml:space="preserve">2 </w:t>
            </w:r>
            <w:r w:rsidRPr="00E6597C">
              <w:rPr>
                <w:rFonts w:ascii="GHEA Grapalat" w:hAnsi="GHEA Grapalat" w:cs="Arial"/>
                <w:sz w:val="20"/>
                <w:szCs w:val="20"/>
              </w:rPr>
              <w:t xml:space="preserve">1. </w:t>
            </w:r>
            <w:r w:rsidRPr="00E6597C">
              <w:rPr>
                <w:rFonts w:ascii="GHEA Grapalat" w:hAnsi="GHEA Grapalat" w:cs="Sylfaen"/>
                <w:sz w:val="20"/>
                <w:szCs w:val="20"/>
              </w:rPr>
              <w:t>а.</w:t>
            </w:r>
            <w:r w:rsidRPr="00E6597C">
              <w:rPr>
                <w:rFonts w:ascii="Courier New" w:hAnsi="Courier New" w:cs="Courier New"/>
                <w:sz w:val="20"/>
                <w:szCs w:val="20"/>
              </w:rPr>
              <w:t> </w:t>
            </w:r>
            <w:r w:rsidRPr="00E6597C">
              <w:rPr>
                <w:rFonts w:ascii="GHEA Grapalat" w:hAnsi="GHEA Grapalat" w:cs="Sylfaen"/>
                <w:sz w:val="20"/>
                <w:szCs w:val="20"/>
              </w:rPr>
              <w:t>Подписи плательщика:</w:t>
            </w:r>
          </w:p>
          <w:p w14:paraId="7FD41717" w14:textId="77777777" w:rsidR="00595213" w:rsidRPr="00E6597C" w:rsidRDefault="00595213" w:rsidP="00CB0ADE">
            <w:pPr>
              <w:jc w:val="right"/>
              <w:rPr>
                <w:rFonts w:ascii="GHEA Grapalat" w:hAnsi="GHEA Grapalat" w:cs="Sylfaen"/>
                <w:sz w:val="20"/>
                <w:szCs w:val="20"/>
              </w:rPr>
            </w:pPr>
          </w:p>
          <w:p w14:paraId="0686BF7A"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/____________________/</w:t>
            </w:r>
          </w:p>
          <w:p w14:paraId="7A6C67EF" w14:textId="77777777" w:rsidR="00595213" w:rsidRPr="00E6597C" w:rsidRDefault="00595213" w:rsidP="00CB0ADE">
            <w:pPr>
              <w:jc w:val="right"/>
              <w:rPr>
                <w:rFonts w:ascii="GHEA Grapalat" w:hAnsi="GHEA Grapalat" w:cs="Tahoma"/>
                <w:color w:val="000000"/>
                <w:sz w:val="20"/>
                <w:szCs w:val="20"/>
              </w:rPr>
            </w:pPr>
          </w:p>
          <w:p w14:paraId="2BDC3A01" w14:textId="77777777" w:rsidR="00595213" w:rsidRPr="00E6597C" w:rsidRDefault="00595213" w:rsidP="00CB0ADE">
            <w:pPr>
              <w:jc w:val="right"/>
              <w:rPr>
                <w:rFonts w:ascii="GHEA Grapalat" w:hAnsi="GHEA Grapalat" w:cs="Tahoma"/>
                <w:color w:val="000000"/>
                <w:sz w:val="20"/>
                <w:szCs w:val="20"/>
              </w:rPr>
            </w:pPr>
          </w:p>
          <w:p w14:paraId="3AAA0DB5"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28DCAE53" w14:textId="77777777" w:rsidR="00595213" w:rsidRPr="00E6597C" w:rsidRDefault="00595213" w:rsidP="00CB0ADE">
            <w:pPr>
              <w:jc w:val="right"/>
              <w:rPr>
                <w:rFonts w:ascii="GHEA Grapalat" w:hAnsi="GHEA Grapalat" w:cs="Sylfaen"/>
                <w:sz w:val="20"/>
                <w:szCs w:val="20"/>
              </w:rPr>
            </w:pPr>
          </w:p>
          <w:p w14:paraId="35186A43"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Sylfaen"/>
                <w:sz w:val="20"/>
                <w:szCs w:val="20"/>
                <w:lang w:val="hy-AM"/>
              </w:rPr>
              <w:t xml:space="preserve">2 </w:t>
            </w:r>
            <w:r w:rsidRPr="00E6597C">
              <w:rPr>
                <w:rFonts w:ascii="GHEA Grapalat" w:hAnsi="GHEA Grapalat" w:cs="Sylfaen"/>
                <w:sz w:val="20"/>
                <w:szCs w:val="20"/>
              </w:rPr>
              <w:t>1.б. К.Т.</w:t>
            </w:r>
          </w:p>
          <w:p w14:paraId="04B16A74" w14:textId="77777777" w:rsidR="00595213" w:rsidRPr="00E6597C" w:rsidRDefault="00595213" w:rsidP="00CB0ADE">
            <w:pPr>
              <w:jc w:val="right"/>
              <w:rPr>
                <w:rFonts w:ascii="GHEA Grapalat" w:hAnsi="GHEA Grapalat" w:cs="Sylfaen"/>
                <w:sz w:val="20"/>
                <w:szCs w:val="20"/>
              </w:rPr>
            </w:pPr>
          </w:p>
        </w:tc>
      </w:tr>
      <w:tr w:rsidR="00595213" w:rsidRPr="00E6597C"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 xml:space="preserve">2 </w:t>
            </w:r>
            <w:r w:rsidRPr="00E6597C">
              <w:rPr>
                <w:rFonts w:ascii="GHEA Grapalat" w:hAnsi="GHEA Grapalat" w:cs="Tahoma"/>
                <w:color w:val="000000"/>
                <w:sz w:val="20"/>
                <w:szCs w:val="20"/>
                <w:lang w:val="hy-AM"/>
              </w:rPr>
              <w:t xml:space="preserve">4 </w:t>
            </w:r>
            <w:r w:rsidRPr="00E6597C">
              <w:rPr>
                <w:rFonts w:ascii="GHEA Grapalat" w:hAnsi="GHEA Grapalat" w:cs="Tahoma"/>
                <w:color w:val="000000"/>
                <w:sz w:val="20"/>
                <w:szCs w:val="20"/>
              </w:rPr>
              <w:t xml:space="preserve">.а. </w:t>
            </w:r>
            <w:r w:rsidRPr="00E6597C">
              <w:rPr>
                <w:rFonts w:ascii="GHEA Grapalat" w:hAnsi="GHEA Grapalat" w:cs="Tahoma"/>
                <w:color w:val="000000"/>
                <w:sz w:val="20"/>
                <w:szCs w:val="20"/>
                <w:lang w:val="hy-AM"/>
              </w:rPr>
              <w:t>Финансовое учреждение-получатель</w:t>
            </w:r>
            <w:r w:rsidRPr="00E6597C">
              <w:rPr>
                <w:rFonts w:ascii="GHEA Grapalat" w:hAnsi="GHEA Grapalat" w:cs="Tahoma"/>
                <w:color w:val="000000"/>
                <w:sz w:val="20"/>
                <w:szCs w:val="20"/>
              </w:rPr>
              <w:t xml:space="preserve"> </w:t>
            </w:r>
          </w:p>
          <w:p w14:paraId="2160060F" w14:textId="77777777" w:rsidR="00595213" w:rsidRPr="00E6597C" w:rsidRDefault="00595213"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7BD53048"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/____________________/</w:t>
            </w:r>
          </w:p>
          <w:p w14:paraId="3CAA3B42"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9B02B9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/подпись/</w:t>
            </w:r>
          </w:p>
          <w:p w14:paraId="268621AB" w14:textId="77777777" w:rsidR="00595213" w:rsidRPr="00E6597C" w:rsidRDefault="00595213" w:rsidP="00CB0ADE">
            <w:pPr>
              <w:rPr>
                <w:rFonts w:ascii="GHEA Grapalat" w:hAnsi="GHEA Grapalat" w:cs="Tahoma"/>
                <w:color w:val="000000"/>
                <w:sz w:val="20"/>
                <w:szCs w:val="20"/>
              </w:rPr>
            </w:pPr>
          </w:p>
          <w:p w14:paraId="02C66BBA" w14:textId="77777777" w:rsidR="00595213" w:rsidRPr="00E6597C"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11F6071"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 xml:space="preserve">2 </w:t>
            </w:r>
            <w:r w:rsidRPr="00E6597C">
              <w:rPr>
                <w:rFonts w:ascii="GHEA Grapalat" w:hAnsi="GHEA Grapalat" w:cs="Tahoma"/>
                <w:color w:val="000000"/>
                <w:sz w:val="20"/>
                <w:szCs w:val="20"/>
                <w:lang w:val="hy-AM"/>
              </w:rPr>
              <w:t xml:space="preserve">3 </w:t>
            </w:r>
            <w:r w:rsidRPr="00E6597C">
              <w:rPr>
                <w:rFonts w:ascii="GHEA Grapalat" w:hAnsi="GHEA Grapalat" w:cs="Tahoma"/>
                <w:color w:val="000000"/>
                <w:sz w:val="20"/>
                <w:szCs w:val="20"/>
              </w:rPr>
              <w:t xml:space="preserve">.а. </w:t>
            </w:r>
            <w:r w:rsidRPr="00E6597C">
              <w:rPr>
                <w:rFonts w:ascii="GHEA Grapalat" w:hAnsi="GHEA Grapalat" w:cs="Tahoma"/>
                <w:color w:val="000000"/>
                <w:sz w:val="20"/>
                <w:szCs w:val="20"/>
                <w:lang w:val="hy-AM"/>
              </w:rPr>
              <w:t>Финансовая организация, обслуживающая плательщика</w:t>
            </w:r>
            <w:r w:rsidRPr="00E6597C">
              <w:rPr>
                <w:rFonts w:ascii="GHEA Grapalat" w:hAnsi="GHEA Grapalat" w:cs="Tahoma"/>
                <w:color w:val="000000"/>
                <w:sz w:val="20"/>
                <w:szCs w:val="20"/>
              </w:rPr>
              <w:t xml:space="preserve"> </w:t>
            </w:r>
          </w:p>
          <w:p w14:paraId="7BC3866C" w14:textId="77777777" w:rsidR="00595213" w:rsidRPr="00E6597C" w:rsidRDefault="00595213" w:rsidP="00CB0ADE">
            <w:pPr>
              <w:jc w:val="right"/>
              <w:rPr>
                <w:rFonts w:ascii="GHEA Grapalat" w:hAnsi="GHEA Grapalat" w:cs="Tahoma"/>
                <w:color w:val="000000"/>
                <w:sz w:val="20"/>
                <w:szCs w:val="20"/>
              </w:rPr>
            </w:pPr>
          </w:p>
          <w:p w14:paraId="1708D6FF" w14:textId="77777777" w:rsidR="00595213" w:rsidRPr="00E6597C" w:rsidRDefault="00595213" w:rsidP="00CB0ADE">
            <w:pPr>
              <w:jc w:val="right"/>
              <w:rPr>
                <w:rFonts w:ascii="GHEA Grapalat" w:hAnsi="GHEA Grapalat" w:cs="Tahoma"/>
                <w:color w:val="000000"/>
                <w:sz w:val="20"/>
                <w:szCs w:val="20"/>
              </w:rPr>
            </w:pPr>
          </w:p>
          <w:p w14:paraId="492CAE8E"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52316716" w14:textId="77777777" w:rsidR="00595213" w:rsidRPr="00E6597C" w:rsidRDefault="00595213"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/подпись/</w:t>
            </w:r>
          </w:p>
          <w:p w14:paraId="4C4C873D" w14:textId="77777777" w:rsidR="00595213" w:rsidRPr="00E6597C" w:rsidRDefault="00595213" w:rsidP="00CB0ADE">
            <w:pPr>
              <w:jc w:val="right"/>
              <w:rPr>
                <w:rFonts w:ascii="GHEA Grapalat" w:hAnsi="GHEA Grapalat" w:cs="Arial"/>
                <w:sz w:val="20"/>
                <w:szCs w:val="20"/>
                <w:lang w:val="hy-AM"/>
              </w:rPr>
            </w:pPr>
          </w:p>
        </w:tc>
      </w:tr>
      <w:tr w:rsidR="00595213" w:rsidRPr="00E6597C"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lastRenderedPageBreak/>
              <w:t>24. б. К.Т.</w:t>
            </w:r>
          </w:p>
          <w:p w14:paraId="5A395DCE" w14:textId="77777777" w:rsidR="00595213" w:rsidRPr="00E6597C" w:rsidRDefault="00595213" w:rsidP="00CB0ADE">
            <w:pPr>
              <w:rPr>
                <w:rFonts w:ascii="GHEA Grapalat" w:hAnsi="GHEA Grapalat" w:cs="Sylfaen"/>
                <w:sz w:val="20"/>
                <w:szCs w:val="20"/>
              </w:rPr>
            </w:pPr>
          </w:p>
          <w:p w14:paraId="65D0905C" w14:textId="77777777" w:rsidR="00595213" w:rsidRPr="00E6597C" w:rsidRDefault="00595213" w:rsidP="00CB0ADE">
            <w:pPr>
              <w:rPr>
                <w:rFonts w:ascii="GHEA Grapalat" w:hAnsi="GHEA Grapalat" w:cs="Sylfaen"/>
                <w:sz w:val="20"/>
                <w:szCs w:val="20"/>
              </w:rPr>
            </w:pPr>
          </w:p>
          <w:p w14:paraId="0D3F022D"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 xml:space="preserve">2 </w:t>
            </w:r>
            <w:r w:rsidRPr="00E6597C">
              <w:rPr>
                <w:rFonts w:ascii="GHEA Grapalat" w:hAnsi="GHEA Grapalat" w:cs="Sylfaen"/>
                <w:sz w:val="20"/>
                <w:szCs w:val="20"/>
                <w:lang w:val="hy-AM"/>
              </w:rPr>
              <w:t xml:space="preserve">4 </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в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 ___ </w:t>
            </w:r>
            <w:r w:rsidRPr="00E6597C">
              <w:rPr>
                <w:rFonts w:ascii="GHEA Grapalat" w:hAnsi="GHEA Grapalat" w:cs="Tahoma"/>
                <w:color w:val="000000"/>
                <w:sz w:val="20"/>
                <w:szCs w:val="20"/>
              </w:rPr>
              <w:t>20___</w:t>
            </w:r>
            <w:r w:rsidRPr="00E6597C">
              <w:rPr>
                <w:rFonts w:ascii="GHEA Grapalat" w:hAnsi="GHEA Grapalat" w:cs="Sylfaen"/>
                <w:sz w:val="20"/>
                <w:szCs w:val="20"/>
              </w:rPr>
              <w:t xml:space="preserve"> </w:t>
            </w:r>
          </w:p>
          <w:p w14:paraId="45432947" w14:textId="77777777" w:rsidR="00595213" w:rsidRPr="00E6597C" w:rsidRDefault="00595213" w:rsidP="00CB0ADE">
            <w:pPr>
              <w:rPr>
                <w:rFonts w:ascii="GHEA Grapalat" w:hAnsi="GHEA Grapalat" w:cs="Sylfaen"/>
                <w:sz w:val="20"/>
                <w:szCs w:val="20"/>
              </w:rPr>
            </w:pPr>
          </w:p>
          <w:p w14:paraId="3C9353B9"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7AFFAC42" w14:textId="77777777" w:rsidR="00595213" w:rsidRPr="00E6597C"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D8047D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23.б. К.Т.</w:t>
            </w:r>
          </w:p>
          <w:p w14:paraId="7D50608F" w14:textId="77777777" w:rsidR="00595213" w:rsidRPr="00E6597C" w:rsidRDefault="00595213" w:rsidP="00CB0ADE">
            <w:pPr>
              <w:rPr>
                <w:rFonts w:ascii="GHEA Grapalat" w:hAnsi="GHEA Grapalat" w:cs="Sylfaen"/>
                <w:sz w:val="20"/>
                <w:szCs w:val="20"/>
              </w:rPr>
            </w:pPr>
          </w:p>
          <w:p w14:paraId="0F95584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F680E87" w14:textId="77777777" w:rsidR="00595213" w:rsidRPr="00E6597C" w:rsidRDefault="00595213" w:rsidP="00CB0ADE">
            <w:pPr>
              <w:rPr>
                <w:rFonts w:ascii="GHEA Grapalat" w:hAnsi="GHEA Grapalat" w:cs="Sylfaen"/>
                <w:color w:val="000000"/>
                <w:sz w:val="20"/>
                <w:szCs w:val="20"/>
              </w:rPr>
            </w:pPr>
            <w:r w:rsidRPr="00E6597C">
              <w:rPr>
                <w:rFonts w:ascii="GHEA Grapalat" w:hAnsi="GHEA Grapalat" w:cs="Sylfaen"/>
                <w:sz w:val="20"/>
                <w:szCs w:val="20"/>
              </w:rPr>
              <w:t xml:space="preserve">23. </w:t>
            </w:r>
            <w:r w:rsidRPr="00E6597C">
              <w:rPr>
                <w:rFonts w:ascii="GHEA Grapalat" w:hAnsi="GHEA Grapalat" w:cs="Sylfaen"/>
                <w:sz w:val="20"/>
                <w:szCs w:val="20"/>
                <w:lang w:val="hy-AM"/>
              </w:rPr>
              <w:t xml:space="preserve">в </w:t>
            </w:r>
            <w:r w:rsidRPr="00E6597C">
              <w:rPr>
                <w:rFonts w:ascii="GHEA Grapalat" w:hAnsi="GHEA Grapalat" w:cs="Sylfaen"/>
                <w:sz w:val="20"/>
                <w:szCs w:val="20"/>
              </w:rPr>
              <w:t xml:space="preserve">. Дата реализации: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года.</w:t>
            </w:r>
          </w:p>
          <w:p w14:paraId="06024B7B" w14:textId="77777777" w:rsidR="00595213" w:rsidRPr="00E6597C" w:rsidRDefault="00595213" w:rsidP="00CB0ADE">
            <w:pPr>
              <w:rPr>
                <w:rFonts w:ascii="GHEA Grapalat" w:hAnsi="GHEA Grapalat" w:cs="Sylfaen"/>
                <w:color w:val="000000"/>
                <w:sz w:val="20"/>
                <w:szCs w:val="20"/>
              </w:rPr>
            </w:pPr>
          </w:p>
          <w:p w14:paraId="211659AB" w14:textId="77777777" w:rsidR="00595213" w:rsidRPr="00E6597C" w:rsidRDefault="00595213" w:rsidP="00CB0ADE">
            <w:pPr>
              <w:rPr>
                <w:rFonts w:ascii="GHEA Grapalat" w:hAnsi="GHEA Grapalat" w:cs="Sylfaen"/>
                <w:sz w:val="20"/>
                <w:szCs w:val="20"/>
              </w:rPr>
            </w:pPr>
          </w:p>
          <w:p w14:paraId="717AC07F" w14:textId="77777777" w:rsidR="00595213" w:rsidRPr="00E6597C" w:rsidRDefault="00595213" w:rsidP="00CB0ADE">
            <w:pPr>
              <w:jc w:val="right"/>
              <w:rPr>
                <w:rFonts w:ascii="GHEA Grapalat" w:hAnsi="GHEA Grapalat" w:cs="Arial"/>
                <w:sz w:val="20"/>
                <w:szCs w:val="20"/>
              </w:rPr>
            </w:pPr>
          </w:p>
        </w:tc>
      </w:tr>
    </w:tbl>
    <w:p w14:paraId="2E80D533"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7FDF25"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721602"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Письмо-запрос платежа заполняется в соответствии с «Обязательными действующими условиями и порядком заполнения письма-запроса платежа», определенными в настоящем приглашении.</w:t>
      </w:r>
    </w:p>
    <w:p w14:paraId="4577FE4F" w14:textId="77777777"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Оплата:</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спроса</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обязательный</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действительные условия</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и:</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наполнение</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гид</w:t>
      </w:r>
    </w:p>
    <w:p w14:paraId="2763F7F7" w14:textId="77777777"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6597C"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З/Р</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Срок действия документа «Запрос на оплату».</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указанного поля/</w:t>
            </w:r>
          </w:p>
          <w:p w14:paraId="05521760"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наличие действительного условия в документе</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E6597C" w:rsidRDefault="00631658" w:rsidP="00CB0ADE">
            <w:pPr>
              <w:jc w:val="center"/>
              <w:rPr>
                <w:rFonts w:ascii="GHEA Grapalat" w:hAnsi="GHEA Grapalat"/>
                <w:b/>
                <w:sz w:val="20"/>
                <w:szCs w:val="20"/>
                <w:lang w:val="hy-AM"/>
              </w:rPr>
            </w:pPr>
            <w:r w:rsidRPr="00E6597C">
              <w:rPr>
                <w:rFonts w:ascii="GHEA Grapalat" w:hAnsi="GHEA Grapalat"/>
                <w:b/>
                <w:sz w:val="20"/>
                <w:szCs w:val="20"/>
              </w:rPr>
              <w:t>Требование выполнить действительное условие</w:t>
            </w:r>
            <w:r w:rsidRPr="00E6597C">
              <w:rPr>
                <w:rFonts w:ascii="GHEA Grapalat" w:hAnsi="GHEA Grapalat"/>
                <w:b/>
                <w:sz w:val="20"/>
                <w:szCs w:val="20"/>
                <w:lang w:val="hy-AM"/>
              </w:rPr>
              <w:t xml:space="preserve"> </w:t>
            </w:r>
          </w:p>
          <w:p w14:paraId="6D227EA8"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 xml:space="preserve">( </w:t>
            </w:r>
            <w:r w:rsidRPr="00E6597C">
              <w:rPr>
                <w:rFonts w:ascii="GHEA Grapalat" w:hAnsi="GHEA Grapalat"/>
                <w:b/>
                <w:sz w:val="20"/>
                <w:szCs w:val="20"/>
                <w:lang w:val="hy-AM"/>
              </w:rPr>
              <w:t xml:space="preserve">связано с процессом закупок </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Срок действия:</w:t>
            </w:r>
          </w:p>
          <w:p w14:paraId="46CC4F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дополнительная сторона:</w:t>
            </w:r>
          </w:p>
          <w:p w14:paraId="2710B2F7"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бенефициар или плательщик</w:t>
            </w:r>
          </w:p>
          <w:p w14:paraId="46AE6C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 xml:space="preserve">( </w:t>
            </w:r>
            <w:r w:rsidRPr="00E6597C">
              <w:rPr>
                <w:rFonts w:ascii="GHEA Grapalat" w:hAnsi="GHEA Grapalat"/>
                <w:b/>
                <w:sz w:val="20"/>
                <w:szCs w:val="20"/>
                <w:lang w:val="hy-AM"/>
              </w:rPr>
              <w:t xml:space="preserve">связано с процессом закупок </w:t>
            </w:r>
            <w:r w:rsidRPr="00E6597C">
              <w:rPr>
                <w:rFonts w:ascii="GHEA Grapalat" w:hAnsi="GHEA Grapalat"/>
                <w:b/>
                <w:sz w:val="20"/>
                <w:szCs w:val="20"/>
              </w:rPr>
              <w:t>)</w:t>
            </w:r>
          </w:p>
        </w:tc>
      </w:tr>
      <w:tr w:rsidR="00631658" w:rsidRPr="00E6597C"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5:00</w:t>
            </w:r>
          </w:p>
        </w:tc>
      </w:tr>
      <w:tr w:rsidR="00631658" w:rsidRPr="00E6597C"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&lt;Запрос на оплату&gt; предварительно заполняется в документе.</w:t>
            </w:r>
          </w:p>
        </w:tc>
      </w:tr>
      <w:tr w:rsidR="00631658" w:rsidRPr="00E6597C"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5F1470" w:rsidRDefault="00631658" w:rsidP="00CB0ADE">
            <w:pPr>
              <w:pStyle w:val="ListParagraph"/>
              <w:numPr>
                <w:ilvl w:val="0"/>
                <w:numId w:val="17"/>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номер запроса на оплату</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получателем при подаче платежного требования в банк плательщика</w:t>
            </w:r>
          </w:p>
        </w:tc>
      </w:tr>
      <w:tr w:rsidR="00631658" w:rsidRPr="00E6597C"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5F1470" w:rsidRDefault="00631658" w:rsidP="00CB0ADE">
            <w:pPr>
              <w:pStyle w:val="ListParagraph"/>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14:paraId="260F746F" w14:textId="77777777"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E6597C" w:rsidRDefault="00631658" w:rsidP="00CB0ADE">
            <w:pPr>
              <w:ind w:left="132" w:hanging="132"/>
              <w:jc w:val="center"/>
              <w:rPr>
                <w:rFonts w:ascii="GHEA Grapalat" w:hAnsi="GHEA Grapalat"/>
                <w:sz w:val="20"/>
                <w:szCs w:val="20"/>
                <w:lang w:val="hy-AM"/>
              </w:rPr>
            </w:pPr>
            <w:r w:rsidRPr="00E6597C">
              <w:rPr>
                <w:rFonts w:ascii="GHEA Grapalat" w:hAnsi="GHEA Grapalat"/>
                <w:sz w:val="20"/>
                <w:szCs w:val="20"/>
              </w:rPr>
              <w:t xml:space="preserve">заполняется бенефициаром в день подачи платежного требования в банк плательщика </w:t>
            </w:r>
            <w:r w:rsidRPr="00E6597C">
              <w:rPr>
                <w:rFonts w:ascii="GHEA Grapalat" w:hAnsi="GHEA Grapalat"/>
                <w:sz w:val="20"/>
                <w:szCs w:val="20"/>
                <w:lang w:val="hy-AM"/>
              </w:rPr>
              <w:t>.</w:t>
            </w:r>
          </w:p>
        </w:tc>
      </w:tr>
      <w:tr w:rsidR="00631658" w:rsidRPr="00E6597C"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5F1470" w:rsidRDefault="00631658" w:rsidP="00CB0ADE">
            <w:pPr>
              <w:pStyle w:val="ListParagraph"/>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 xml:space="preserve">Имя плательщика </w:t>
            </w:r>
            <w:r w:rsidRPr="00E6597C">
              <w:rPr>
                <w:rFonts w:ascii="GHEA Grapalat" w:hAnsi="GHEA Grapalat" w:cs="Sylfaen"/>
                <w:sz w:val="20"/>
                <w:szCs w:val="20"/>
              </w:rPr>
              <w:t xml:space="preserve">или </w:t>
            </w:r>
            <w:r w:rsidRPr="00E6597C">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14:paraId="195827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заполнить имя лица (плательщика), со счета которого должна быть списана сумма, указанная в запросе. Заполните имя, фамилию плательщика, если это физическое лицо или имя, если это юридическое лицо. Другие данные также указываются по мере необходимости.</w:t>
            </w:r>
            <w:r w:rsidRPr="00E6597C">
              <w:rPr>
                <w:rFonts w:ascii="GHEA Grapalat" w:hAnsi="GHEA Grapalat"/>
                <w:sz w:val="20"/>
                <w:szCs w:val="20"/>
                <w:lang w:val="hy-AM"/>
              </w:rPr>
              <w:t xml:space="preserve"> </w:t>
            </w:r>
            <w:r w:rsidRPr="00E6597C">
              <w:rPr>
                <w:rFonts w:ascii="GHEA Grapalat" w:hAnsi="GHEA Grapalat"/>
                <w:sz w:val="20"/>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E6597C" w:rsidRDefault="00631658" w:rsidP="00CB0ADE">
            <w:pPr>
              <w:ind w:left="252" w:hanging="252"/>
              <w:jc w:val="center"/>
              <w:rPr>
                <w:rFonts w:ascii="GHEA Grapalat" w:hAnsi="GHEA Grapalat"/>
                <w:sz w:val="20"/>
                <w:szCs w:val="20"/>
              </w:rPr>
            </w:pPr>
            <w:r w:rsidRPr="00E6597C">
              <w:rPr>
                <w:rFonts w:ascii="GHEA Grapalat" w:hAnsi="GHEA Grapalat"/>
                <w:sz w:val="20"/>
                <w:szCs w:val="20"/>
              </w:rPr>
              <w:t>заполняется плательщиком</w:t>
            </w:r>
          </w:p>
        </w:tc>
      </w:tr>
      <w:tr w:rsidR="00631658" w:rsidRPr="00E6597C"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наименование финансовой организации (филиала), обслуживающей плательщика (банка плательщика)</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плательщиком</w:t>
            </w:r>
          </w:p>
        </w:tc>
      </w:tr>
      <w:tr w:rsidR="00631658" w:rsidRPr="00E6597C"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14:paraId="779A3E0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плательщиком</w:t>
            </w:r>
          </w:p>
        </w:tc>
      </w:tr>
      <w:tr w:rsidR="00631658" w:rsidRPr="00E6597C"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необязательный</w:t>
            </w:r>
          </w:p>
          <w:p w14:paraId="1B747F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дополняется в случаях, предусмотренных нормативными правовыми актами Республики Армения, если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плательщиком</w:t>
            </w:r>
          </w:p>
        </w:tc>
      </w:tr>
      <w:tr w:rsidR="00631658" w:rsidRPr="00E6597C"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Идентификационн</w:t>
            </w:r>
            <w:r w:rsidRPr="00E6597C">
              <w:rPr>
                <w:rFonts w:ascii="GHEA Grapalat" w:hAnsi="GHEA Grapalat"/>
                <w:sz w:val="20"/>
                <w:szCs w:val="20"/>
              </w:rPr>
              <w:lastRenderedPageBreak/>
              <w:t>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необязательный</w:t>
            </w:r>
          </w:p>
          <w:p w14:paraId="536C5C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дополняется в случаях, предусмотренных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 xml:space="preserve">заполняется </w:t>
            </w:r>
            <w:r w:rsidRPr="00E6597C">
              <w:rPr>
                <w:rFonts w:ascii="GHEA Grapalat" w:hAnsi="GHEA Grapalat"/>
                <w:sz w:val="20"/>
                <w:szCs w:val="20"/>
              </w:rPr>
              <w:lastRenderedPageBreak/>
              <w:t>плательщиком</w:t>
            </w:r>
          </w:p>
        </w:tc>
      </w:tr>
      <w:tr w:rsidR="00631658" w:rsidRPr="00E6597C"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Имя </w:t>
            </w:r>
            <w:r w:rsidRPr="00E6597C">
              <w:rPr>
                <w:rFonts w:ascii="GHEA Grapalat" w:hAnsi="GHEA Grapalat"/>
                <w:sz w:val="20"/>
                <w:szCs w:val="20"/>
              </w:rPr>
              <w:t xml:space="preserve">получателя </w:t>
            </w:r>
            <w:r w:rsidRPr="00E6597C">
              <w:rPr>
                <w:rFonts w:ascii="GHEA Grapalat" w:hAnsi="GHEA Grapalat" w:cs="Sylfaen"/>
                <w:sz w:val="20"/>
                <w:szCs w:val="20"/>
              </w:rPr>
              <w:t xml:space="preserve">или </w:t>
            </w:r>
            <w:r w:rsidRPr="00E6597C">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14:paraId="646AB1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наименование бенефициара (получателя платежа). Остальные данные также указываются при необходимости.</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заранее бенефициаром по приглашению</w:t>
            </w:r>
          </w:p>
        </w:tc>
      </w:tr>
      <w:tr w:rsidR="00631658" w:rsidRPr="00E6597C"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номер </w:t>
            </w:r>
            <w:r w:rsidRPr="00E6597C">
              <w:rPr>
                <w:rFonts w:ascii="GHEA Grapalat" w:hAnsi="GHEA Grapalat"/>
                <w:sz w:val="20"/>
                <w:szCs w:val="20"/>
              </w:rPr>
              <w:t>получателя</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необязательный</w:t>
            </w:r>
          </w:p>
          <w:p w14:paraId="5D4BB24C"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не заполняется в процессе покупки </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 xml:space="preserve">не заполнено </w:t>
            </w:r>
            <w:r w:rsidRPr="00E6597C">
              <w:rPr>
                <w:rFonts w:ascii="GHEA Grapalat" w:hAnsi="GHEA Grapalat" w:cs="Sylfaen"/>
                <w:sz w:val="20"/>
                <w:szCs w:val="20"/>
                <w:lang w:val="ru-RU"/>
              </w:rPr>
              <w:t>)</w:t>
            </w:r>
          </w:p>
        </w:tc>
      </w:tr>
      <w:tr w:rsidR="00631658" w:rsidRPr="00E6597C"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Идентификационный номер получателя</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необязательный</w:t>
            </w:r>
          </w:p>
          <w:p w14:paraId="05E3538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дополняется в случаях, предусмотренных нормативными правовыми актами Республики Армения, когда выгодоприобретателем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заранее бенефициаром по приглашению</w:t>
            </w:r>
          </w:p>
        </w:tc>
      </w:tr>
      <w:tr w:rsidR="00631658" w:rsidRPr="00E6597C"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заранее бенефициаром по приглашению</w:t>
            </w:r>
          </w:p>
        </w:tc>
      </w:tr>
      <w:tr w:rsidR="00631658" w:rsidRPr="00E6597C"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14:paraId="6BCD218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заполняется номер банковского ( </w:t>
            </w:r>
            <w:r w:rsidRPr="00E6597C">
              <w:rPr>
                <w:rFonts w:ascii="GHEA Grapalat" w:hAnsi="GHEA Grapalat"/>
                <w:sz w:val="20"/>
                <w:szCs w:val="20"/>
                <w:lang w:val="hy-AM"/>
              </w:rPr>
              <w:t xml:space="preserve">казначейского </w:t>
            </w:r>
            <w:r w:rsidRPr="00E6597C">
              <w:rPr>
                <w:rFonts w:ascii="GHEA Grapalat" w:hAnsi="GHEA Grapalat"/>
                <w:sz w:val="20"/>
                <w:szCs w:val="20"/>
              </w:rPr>
              <w:t>) счета получателя, на который должны быть перечислены взысканные с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заранее бенефициаром по приглашению</w:t>
            </w:r>
          </w:p>
        </w:tc>
      </w:tr>
      <w:tr w:rsidR="00631658" w:rsidRPr="00E6597C"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14:paraId="5E5ABE9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сумма, подлежащая выплате бенефициару, заполняется</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заполняется плательщиком</w:t>
            </w:r>
            <w:r w:rsidRPr="00E6597C">
              <w:rPr>
                <w:rFonts w:ascii="GHEA Grapalat" w:hAnsi="GHEA Grapalat"/>
                <w:sz w:val="20"/>
                <w:szCs w:val="20"/>
                <w:lang w:val="hy-AM"/>
              </w:rPr>
              <w:t xml:space="preserve"> </w:t>
            </w:r>
          </w:p>
        </w:tc>
      </w:tr>
      <w:tr w:rsidR="00631658" w:rsidRPr="00C02571"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Принимаемая сумма: (цифрами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E6597C" w:rsidRDefault="006C4836" w:rsidP="00CB0ADE">
            <w:pPr>
              <w:jc w:val="center"/>
              <w:rPr>
                <w:rFonts w:ascii="GHEA Grapalat" w:hAnsi="GHEA Grapalat"/>
                <w:sz w:val="20"/>
                <w:szCs w:val="20"/>
                <w:lang w:val="hy-AM"/>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необязательный</w:t>
            </w:r>
          </w:p>
          <w:p w14:paraId="1B0E29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(предназначен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(не заполняется и не применяется)</w:t>
            </w:r>
          </w:p>
        </w:tc>
      </w:tr>
      <w:tr w:rsidR="00631658" w:rsidRPr="00E6597C"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плательщиком</w:t>
            </w:r>
          </w:p>
        </w:tc>
      </w:tr>
      <w:tr w:rsidR="00631658" w:rsidRPr="00C02571"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Слова </w:t>
            </w:r>
            <w:r w:rsidRPr="00E6597C">
              <w:rPr>
                <w:rFonts w:ascii="GHEA Grapalat" w:hAnsi="GHEA Grapalat"/>
                <w:sz w:val="20"/>
                <w:szCs w:val="20"/>
              </w:rPr>
              <w:t xml:space="preserve">« </w:t>
            </w:r>
            <w:r w:rsidR="00627FA5">
              <w:rPr>
                <w:rFonts w:ascii="GHEA Grapalat" w:hAnsi="GHEA Grapalat"/>
                <w:sz w:val="20"/>
                <w:szCs w:val="20"/>
                <w:lang w:val="hy-AM"/>
              </w:rPr>
              <w:t xml:space="preserve">для обеспечения квалификации </w:t>
            </w:r>
            <w:r w:rsidRPr="00E6597C">
              <w:rPr>
                <w:rFonts w:ascii="GHEA Grapalat" w:hAnsi="GHEA Grapalat"/>
                <w:sz w:val="20"/>
                <w:szCs w:val="20"/>
              </w:rPr>
              <w:t xml:space="preserve">» необходимо </w:t>
            </w:r>
            <w:r w:rsidRPr="00E6597C">
              <w:rPr>
                <w:rFonts w:ascii="GHEA Grapalat" w:hAnsi="GHEA Grapalat"/>
                <w:sz w:val="20"/>
                <w:szCs w:val="20"/>
                <w:lang w:val="hy-AM"/>
              </w:rPr>
              <w:t>заполнить.</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заполняется заранее бенефициаром по приглашению</w:t>
            </w:r>
          </w:p>
        </w:tc>
      </w:tr>
      <w:tr w:rsidR="00631658" w:rsidRPr="00E6597C"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14:paraId="20A258F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данные документа, являющегося основанием для начисления указанной в письме-требовании суммы и платежа бенефициару, на основании чего бенефициар представляет платежное требование в банк, обслуживающий плательщика, заполняет номер договора, который является основание для </w:t>
            </w:r>
            <w:r w:rsidRPr="00E6597C">
              <w:rPr>
                <w:rFonts w:ascii="GHEA Grapalat" w:hAnsi="GHEA Grapalat"/>
                <w:sz w:val="20"/>
                <w:szCs w:val="20"/>
              </w:rPr>
              <w:lastRenderedPageBreak/>
              <w:t xml:space="preserve">подачи письма-требования </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код процедуры покупки </w:t>
            </w:r>
            <w:r w:rsidRPr="00E6597C">
              <w:rPr>
                <w:rFonts w:ascii="GHEA Grapalat" w:hAnsi="GHEA Grapalat" w:cs="Arial"/>
                <w:sz w:val="20"/>
                <w:szCs w:val="20"/>
                <w:lang w:val="hy-AM"/>
              </w:rPr>
              <w:t>согласно деликтному соглашению,</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заполняется </w:t>
            </w:r>
            <w:r w:rsidRPr="00E6597C">
              <w:rPr>
                <w:rFonts w:ascii="GHEA Grapalat" w:hAnsi="GHEA Grapalat"/>
                <w:sz w:val="20"/>
                <w:szCs w:val="20"/>
                <w:lang w:val="hy-AM"/>
              </w:rPr>
              <w:t>бенефициаром</w:t>
            </w:r>
            <w:r w:rsidRPr="00E6597C">
              <w:rPr>
                <w:rFonts w:ascii="GHEA Grapalat" w:hAnsi="GHEA Grapalat"/>
                <w:sz w:val="20"/>
                <w:szCs w:val="20"/>
              </w:rPr>
              <w:t>​</w:t>
            </w:r>
          </w:p>
        </w:tc>
      </w:tr>
      <w:tr w:rsidR="00631658" w:rsidRPr="00C02571"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sz w:val="20"/>
                <w:szCs w:val="20"/>
              </w:rPr>
              <w:t>обязательный</w:t>
            </w:r>
            <w:r w:rsidRPr="00E6597C">
              <w:rPr>
                <w:rFonts w:ascii="GHEA Grapalat" w:hAnsi="GHEA Grapalat" w:cs="Sylfaen"/>
                <w:sz w:val="20"/>
                <w:szCs w:val="20"/>
                <w:lang w:val="hy-AM"/>
              </w:rPr>
              <w:t xml:space="preserve"> </w:t>
            </w:r>
          </w:p>
          <w:p w14:paraId="47FA5EB8"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добавляются слова &lt;принятый платеж&gt;,</w:t>
            </w:r>
          </w:p>
          <w:p w14:paraId="6B108E42"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это означает, что, подписывая письмо-требование, плательщик заранее дает свое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предварительно заполняется получателем</w:t>
            </w:r>
          </w:p>
        </w:tc>
      </w:tr>
      <w:tr w:rsidR="00631658" w:rsidRPr="00E6597C"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количество прикрепленных страниц</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необязательный</w:t>
            </w:r>
          </w:p>
          <w:p w14:paraId="207A769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количество страниц прилагаемых к требованию документов, которые необходимо предоставить плательщику</w:t>
            </w:r>
            <w:r w:rsidRPr="00E6597C">
              <w:rPr>
                <w:rFonts w:ascii="GHEA Grapalat" w:hAnsi="GHEA Grapalat"/>
                <w:sz w:val="20"/>
                <w:szCs w:val="20"/>
                <w:lang w:val="hy-AM"/>
              </w:rPr>
              <w:t xml:space="preserve"> </w:t>
            </w:r>
            <w:r w:rsidRPr="00E6597C">
              <w:rPr>
                <w:rFonts w:ascii="GHEA Grapalat" w:hAnsi="GHEA Grapalat"/>
                <w:sz w:val="20"/>
                <w:szCs w:val="20"/>
              </w:rPr>
              <w:t xml:space="preserve">( </w:t>
            </w:r>
            <w:r w:rsidRPr="00E6597C">
              <w:rPr>
                <w:rFonts w:ascii="GHEA Grapalat" w:hAnsi="GHEA Grapalat"/>
                <w:sz w:val="20"/>
                <w:szCs w:val="20"/>
                <w:lang w:val="hy-AM"/>
              </w:rPr>
              <w:t xml:space="preserve">в банк плательщика </w:t>
            </w:r>
            <w:r w:rsidRPr="00E6597C">
              <w:rPr>
                <w:rFonts w:ascii="GHEA Grapalat" w:hAnsi="GHEA Grapalat"/>
                <w:sz w:val="20"/>
                <w:szCs w:val="20"/>
              </w:rPr>
              <w:t>)</w:t>
            </w:r>
          </w:p>
          <w:p w14:paraId="1523B98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Если поле &lt; </w:t>
            </w:r>
            <w:r w:rsidRPr="00E6597C">
              <w:rPr>
                <w:rFonts w:ascii="GHEA Grapalat" w:hAnsi="GHEA Grapalat" w:cs="Sylfaen"/>
                <w:sz w:val="20"/>
                <w:szCs w:val="20"/>
                <w:lang w:val="hy-AM"/>
              </w:rPr>
              <w:t xml:space="preserve">Основание выполнения платежа&gt; заполнено, то эти данные необходимо заполнить </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передается бенефициару</w:t>
            </w:r>
            <w:r w:rsidRPr="00E6597C">
              <w:rPr>
                <w:rFonts w:ascii="GHEA Grapalat" w:hAnsi="GHEA Grapalat"/>
                <w:sz w:val="20"/>
                <w:szCs w:val="20"/>
                <w:lang w:val="hy-AM"/>
              </w:rPr>
              <w:t xml:space="preserve"> </w:t>
            </w:r>
            <w:r w:rsidRPr="00E6597C">
              <w:rPr>
                <w:rFonts w:ascii="GHEA Grapalat" w:hAnsi="GHEA Grapalat"/>
                <w:sz w:val="20"/>
                <w:szCs w:val="20"/>
              </w:rPr>
              <w:t>к</w:t>
            </w:r>
          </w:p>
        </w:tc>
      </w:tr>
      <w:tr w:rsidR="00631658" w:rsidRPr="00C02571"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2 </w:t>
            </w:r>
            <w:r w:rsidRPr="00E6597C">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14:paraId="623BA96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данное поле заполняется </w:t>
            </w:r>
            <w:r w:rsidRPr="00E6597C">
              <w:rPr>
                <w:rFonts w:ascii="GHEA Grapalat" w:hAnsi="GHEA Grapalat"/>
                <w:sz w:val="20"/>
                <w:szCs w:val="20"/>
                <w:lang w:val="hy-AM"/>
              </w:rPr>
              <w:t xml:space="preserve">при подаче плательщиком претензии. При этом, </w:t>
            </w:r>
            <w:r w:rsidRPr="00E6597C">
              <w:rPr>
                <w:rFonts w:ascii="GHEA Grapalat" w:hAnsi="GHEA Grapalat"/>
                <w:sz w:val="20"/>
                <w:szCs w:val="20"/>
              </w:rPr>
              <w:t xml:space="preserve">если </w:t>
            </w:r>
            <w:r w:rsidRPr="00E6597C">
              <w:rPr>
                <w:rFonts w:ascii="GHEA Grapalat" w:hAnsi="GHEA Grapalat" w:cs="Sylfaen"/>
                <w:sz w:val="20"/>
                <w:szCs w:val="20"/>
                <w:lang w:val="hy-AM"/>
              </w:rPr>
              <w:t xml:space="preserve">в поле Условия оплаты </w:t>
            </w:r>
            <w:r w:rsidRPr="00E6597C">
              <w:rPr>
                <w:rFonts w:ascii="GHEA Grapalat" w:hAnsi="GHEA Grapalat"/>
                <w:sz w:val="20"/>
                <w:szCs w:val="20"/>
                <w:lang w:val="hy-AM"/>
              </w:rPr>
              <w:t>указано &lt;принятый платеж&gt; , то</w:t>
            </w:r>
            <w:r w:rsidRPr="00E6597C">
              <w:rPr>
                <w:rFonts w:ascii="GHEA Grapalat" w:hAnsi="GHEA Grapalat" w:cs="Sylfaen"/>
                <w:sz w:val="20"/>
                <w:szCs w:val="20"/>
                <w:lang w:val="hy-AM"/>
              </w:rPr>
              <w:t xml:space="preserve"> </w:t>
            </w:r>
            <w:r w:rsidRPr="00E6597C">
              <w:rPr>
                <w:rFonts w:ascii="GHEA Grapalat" w:hAnsi="GHEA Grapalat"/>
                <w:sz w:val="20"/>
                <w:szCs w:val="20"/>
              </w:rPr>
              <w:t xml:space="preserve">плательщик </w:t>
            </w:r>
            <w:r w:rsidRPr="00E6597C">
              <w:rPr>
                <w:rFonts w:ascii="GHEA Grapalat" w:hAnsi="GHEA Grapalat" w:cs="Sylfaen"/>
                <w:sz w:val="20"/>
                <w:szCs w:val="20"/>
                <w:lang w:val="hy-AM"/>
              </w:rPr>
              <w:t xml:space="preserve">заранее </w:t>
            </w:r>
            <w:r w:rsidRPr="00E6597C">
              <w:rPr>
                <w:rFonts w:ascii="GHEA Grapalat" w:hAnsi="GHEA Grapalat"/>
                <w:sz w:val="20"/>
                <w:szCs w:val="20"/>
                <w:lang w:val="hy-AM"/>
              </w:rPr>
              <w:t>соглашается , подписав</w:t>
            </w:r>
            <w:r w:rsidRPr="00E6597C">
              <w:rPr>
                <w:rFonts w:ascii="GHEA Grapalat" w:hAnsi="GHEA Grapalat" w:cs="Sylfaen"/>
                <w:sz w:val="20"/>
                <w:szCs w:val="20"/>
                <w:lang w:val="hy-AM"/>
              </w:rPr>
              <w:t xml:space="preserve">  </w:t>
            </w:r>
            <w:r w:rsidRPr="00E6597C">
              <w:rPr>
                <w:rFonts w:ascii="GHEA Grapalat" w:hAnsi="GHEA Grapalat"/>
                <w:sz w:val="20"/>
                <w:szCs w:val="20"/>
                <w:lang w:val="hy-AM"/>
              </w:rPr>
              <w:t>списать указанную сумму со своего счета. В случае подачи претензии плательщиком в электронном виде в данном поле ставится электронная подпись плательщика.</w:t>
            </w:r>
          </w:p>
          <w:p w14:paraId="25DF01A8" w14:textId="77777777"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подписывается плательщиком или</w:t>
            </w:r>
          </w:p>
          <w:p w14:paraId="376A453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ставится электронная подпись плательщика</w:t>
            </w:r>
          </w:p>
          <w:p w14:paraId="02EE2DEB" w14:textId="77777777" w:rsidR="00631658" w:rsidRPr="00E6597C" w:rsidRDefault="00631658" w:rsidP="00CB0ADE">
            <w:pPr>
              <w:jc w:val="center"/>
              <w:rPr>
                <w:rFonts w:ascii="GHEA Grapalat" w:hAnsi="GHEA Grapalat"/>
                <w:sz w:val="20"/>
                <w:szCs w:val="20"/>
                <w:lang w:val="hy-AM"/>
              </w:rPr>
            </w:pPr>
          </w:p>
        </w:tc>
      </w:tr>
      <w:tr w:rsidR="00631658" w:rsidRPr="00C02571"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 xml:space="preserve">2 </w:t>
            </w:r>
            <w:r w:rsidRPr="00E6597C">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штамп плательщика</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14:paraId="2F9CEBC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при наличии печати </w:t>
            </w:r>
            <w:r w:rsidRPr="00E6597C">
              <w:rPr>
                <w:rFonts w:ascii="GHEA Grapalat" w:hAnsi="GHEA Grapalat"/>
                <w:sz w:val="20"/>
                <w:szCs w:val="20"/>
                <w:lang w:val="hy-AM"/>
              </w:rPr>
              <w:t>, при подаче плательщиком претензии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подписывает плательщик</w:t>
            </w:r>
          </w:p>
          <w:p w14:paraId="570BCD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при подаче в бумажном виде</w:t>
            </w:r>
          </w:p>
        </w:tc>
      </w:tr>
      <w:tr w:rsidR="00631658" w:rsidRPr="00E6597C"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Обязательный </w:t>
            </w:r>
            <w:r w:rsidRPr="00E6597C">
              <w:rPr>
                <w:rFonts w:ascii="GHEA Grapalat" w:hAnsi="GHEA Grapalat"/>
                <w:sz w:val="20"/>
                <w:szCs w:val="20"/>
                <w:lang w:val="hy-AM"/>
              </w:rPr>
              <w:t>:</w:t>
            </w:r>
            <w:r w:rsidRPr="00E6597C">
              <w:rPr>
                <w:rFonts w:ascii="GHEA Grapalat" w:hAnsi="GHEA Grapalat"/>
                <w:sz w:val="20"/>
                <w:szCs w:val="20"/>
              </w:rPr>
              <w:t xml:space="preserve"> </w:t>
            </w:r>
          </w:p>
          <w:p w14:paraId="1B7CF15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при предъявлении в банк</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подписывает бенефициар</w:t>
            </w:r>
          </w:p>
        </w:tc>
      </w:tr>
      <w:tr w:rsidR="00631658" w:rsidRPr="00E6597C"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 xml:space="preserve">22 </w:t>
            </w:r>
            <w:r w:rsidRPr="00E6597C">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Штамп бенефициара</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14:paraId="1FC973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если есть печать</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подписывает бенефициар</w:t>
            </w:r>
            <w:r w:rsidRPr="00E6597C">
              <w:rPr>
                <w:rFonts w:ascii="GHEA Grapalat" w:hAnsi="GHEA Grapalat"/>
                <w:sz w:val="20"/>
                <w:szCs w:val="20"/>
                <w:lang w:val="hy-AM"/>
              </w:rPr>
              <w:t xml:space="preserve"> </w:t>
            </w:r>
          </w:p>
          <w:p w14:paraId="5A19AE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при предъявлении в банк в бумажном виде</w:t>
            </w:r>
          </w:p>
        </w:tc>
      </w:tr>
      <w:tr w:rsidR="00631658" w:rsidRPr="00E6597C"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2 </w:t>
            </w:r>
            <w:r w:rsidRPr="00E6597C">
              <w:rPr>
                <w:rFonts w:ascii="GHEA Grapalat" w:hAnsi="GHEA Grapalat"/>
                <w:sz w:val="20"/>
                <w:szCs w:val="20"/>
                <w:lang w:val="hy-AM"/>
              </w:rPr>
              <w:t xml:space="preserve">3 </w:t>
            </w:r>
            <w:r w:rsidRPr="00E6597C">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подпись работника финансовой организации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14:paraId="2E96405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требование платежа в бумажной форме </w:t>
            </w:r>
            <w:r w:rsidRPr="00E6597C">
              <w:rPr>
                <w:rFonts w:ascii="GHEA Grapalat" w:hAnsi="GHEA Grapalat"/>
                <w:sz w:val="20"/>
                <w:szCs w:val="20"/>
                <w:lang w:val="hy-AM"/>
              </w:rPr>
              <w:t xml:space="preserve">в финансовое учреждение, обслуживающее плательщика </w:t>
            </w:r>
            <w:r w:rsidRPr="00E6597C">
              <w:rPr>
                <w:rFonts w:ascii="GHEA Grapalat" w:hAnsi="GHEA Grapalat"/>
                <w:sz w:val="20"/>
                <w:szCs w:val="20"/>
              </w:rPr>
              <w:t xml:space="preserve">в случае </w:t>
            </w:r>
            <w:r w:rsidRPr="00E6597C">
              <w:rPr>
                <w:rFonts w:ascii="GHEA Grapalat" w:hAnsi="GHEA Grapalat"/>
                <w:sz w:val="20"/>
                <w:szCs w:val="20"/>
                <w:lang w:val="hy-AM"/>
              </w:rPr>
              <w:t xml:space="preserve">полной </w:t>
            </w:r>
            <w:r w:rsidRPr="00E6597C">
              <w:rPr>
                <w:rFonts w:ascii="GHEA Grapalat" w:hAnsi="GHEA Grapalat"/>
                <w:sz w:val="20"/>
                <w:szCs w:val="20"/>
              </w:rPr>
              <w:t>подачи</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E6597C" w:rsidRDefault="00631658" w:rsidP="00CB0ADE">
            <w:pPr>
              <w:jc w:val="center"/>
              <w:rPr>
                <w:rFonts w:ascii="GHEA Grapalat" w:hAnsi="GHEA Grapalat"/>
                <w:sz w:val="20"/>
                <w:szCs w:val="20"/>
              </w:rPr>
            </w:pPr>
          </w:p>
        </w:tc>
      </w:tr>
      <w:tr w:rsidR="00631658" w:rsidRPr="00E6597C"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E6597C" w:rsidRDefault="00631658" w:rsidP="00CB0ADE">
            <w:pPr>
              <w:rPr>
                <w:rFonts w:ascii="GHEA Grapalat" w:hAnsi="GHEA Grapalat"/>
                <w:sz w:val="20"/>
                <w:szCs w:val="20"/>
              </w:rPr>
            </w:pPr>
            <w:r w:rsidRPr="00E6597C">
              <w:rPr>
                <w:rFonts w:ascii="GHEA Grapalat" w:hAnsi="GHEA Grapalat"/>
                <w:sz w:val="20"/>
                <w:szCs w:val="20"/>
              </w:rPr>
              <w:t xml:space="preserve">2 </w:t>
            </w:r>
            <w:r w:rsidRPr="00E6597C">
              <w:rPr>
                <w:rFonts w:ascii="GHEA Grapalat" w:hAnsi="GHEA Grapalat"/>
                <w:sz w:val="20"/>
                <w:szCs w:val="20"/>
                <w:lang w:val="hy-AM"/>
              </w:rPr>
              <w:t xml:space="preserve">3 </w:t>
            </w:r>
            <w:r w:rsidRPr="00E6597C">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печать </w:t>
            </w:r>
            <w:r w:rsidRPr="00E6597C">
              <w:rPr>
                <w:rFonts w:ascii="GHEA Grapalat" w:hAnsi="GHEA Grapalat"/>
                <w:sz w:val="20"/>
                <w:szCs w:val="20"/>
              </w:rPr>
              <w:t xml:space="preserve">финансовой организации (филиала), обслуживающей </w:t>
            </w:r>
            <w:r w:rsidRPr="00E6597C">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14:paraId="600CD98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если платежное требование </w:t>
            </w:r>
            <w:r w:rsidRPr="00E6597C">
              <w:rPr>
                <w:rFonts w:ascii="GHEA Grapalat" w:hAnsi="GHEA Grapalat"/>
                <w:sz w:val="20"/>
                <w:szCs w:val="20"/>
                <w:lang w:val="hy-AM"/>
              </w:rPr>
              <w:t xml:space="preserve">подано </w:t>
            </w:r>
            <w:r w:rsidRPr="00E6597C">
              <w:rPr>
                <w:rFonts w:ascii="GHEA Grapalat" w:hAnsi="GHEA Grapalat"/>
                <w:sz w:val="20"/>
                <w:szCs w:val="20"/>
              </w:rPr>
              <w:t xml:space="preserve">на бумажном носителе </w:t>
            </w:r>
            <w:r w:rsidRPr="00E6597C">
              <w:rPr>
                <w:rFonts w:ascii="GHEA Grapalat" w:hAnsi="GHEA Grapalat"/>
                <w:sz w:val="20"/>
                <w:szCs w:val="20"/>
                <w:lang w:val="hy-AM"/>
              </w:rPr>
              <w:t>в финансовую организацию, обслуживающую плательщика</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E6597C" w:rsidRDefault="00631658" w:rsidP="00CB0ADE">
            <w:pPr>
              <w:jc w:val="center"/>
              <w:rPr>
                <w:rFonts w:ascii="GHEA Grapalat" w:hAnsi="GHEA Grapalat"/>
                <w:sz w:val="20"/>
                <w:szCs w:val="20"/>
              </w:rPr>
            </w:pPr>
          </w:p>
        </w:tc>
      </w:tr>
      <w:tr w:rsidR="00631658" w:rsidRPr="00E6597C"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2 </w:t>
            </w:r>
            <w:r w:rsidRPr="00E6597C">
              <w:rPr>
                <w:rFonts w:ascii="GHEA Grapalat" w:hAnsi="GHEA Grapalat"/>
                <w:sz w:val="20"/>
                <w:szCs w:val="20"/>
                <w:lang w:val="hy-AM"/>
              </w:rPr>
              <w:t xml:space="preserve">3 </w:t>
            </w:r>
            <w:r w:rsidRPr="00E6597C">
              <w:rPr>
                <w:rFonts w:ascii="GHEA Grapalat" w:hAnsi="GHEA Grapalat"/>
                <w:sz w:val="20"/>
                <w:szCs w:val="20"/>
              </w:rPr>
              <w:t xml:space="preserve">. </w:t>
            </w:r>
            <w:r w:rsidRPr="00E6597C">
              <w:rPr>
                <w:rFonts w:ascii="GHEA Grapalat" w:hAnsi="GHEA Grapalat"/>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дата, время, протокол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14:paraId="5C2C10B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Финансовая организация (филиал), обслуживающая плательщика, должна указать дату, время и минуту запроса.</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E6597C" w:rsidRDefault="00631658" w:rsidP="00CB0ADE">
            <w:pPr>
              <w:jc w:val="center"/>
              <w:rPr>
                <w:rFonts w:ascii="GHEA Grapalat" w:hAnsi="GHEA Grapalat"/>
                <w:sz w:val="20"/>
                <w:szCs w:val="20"/>
              </w:rPr>
            </w:pPr>
          </w:p>
        </w:tc>
      </w:tr>
      <w:tr w:rsidR="00631658" w:rsidRPr="00E6597C"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2 </w:t>
            </w:r>
            <w:r w:rsidRPr="00E6597C">
              <w:rPr>
                <w:rFonts w:ascii="GHEA Grapalat" w:hAnsi="GHEA Grapalat"/>
                <w:sz w:val="20"/>
                <w:szCs w:val="20"/>
                <w:lang w:val="hy-AM"/>
              </w:rPr>
              <w:t xml:space="preserve">4 </w:t>
            </w:r>
            <w:r w:rsidRPr="00E6597C">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подпись работника финансовой организации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необязательный</w:t>
            </w:r>
          </w:p>
          <w:p w14:paraId="5015B44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заполняется </w:t>
            </w:r>
            <w:r w:rsidRPr="00E6597C">
              <w:rPr>
                <w:rFonts w:ascii="GHEA Grapalat" w:hAnsi="GHEA Grapalat"/>
                <w:sz w:val="20"/>
                <w:szCs w:val="20"/>
              </w:rPr>
              <w:t xml:space="preserve">по предъявлении </w:t>
            </w:r>
            <w:r w:rsidRPr="00E6597C">
              <w:rPr>
                <w:rFonts w:ascii="GHEA Grapalat" w:hAnsi="GHEA Grapalat"/>
                <w:sz w:val="20"/>
                <w:szCs w:val="20"/>
                <w:lang w:val="hy-AM"/>
              </w:rPr>
              <w:t xml:space="preserve">в </w:t>
            </w:r>
            <w:r w:rsidRPr="00E6597C">
              <w:rPr>
                <w:rFonts w:ascii="GHEA Grapalat" w:hAnsi="GHEA Grapalat"/>
                <w:sz w:val="20"/>
                <w:szCs w:val="20"/>
              </w:rPr>
              <w:t xml:space="preserve">финансовую организацию, обслуживающую бенефициара </w:t>
            </w:r>
            <w:r w:rsidRPr="00E6597C">
              <w:rPr>
                <w:rFonts w:ascii="GHEA Grapalat" w:hAnsi="GHEA Grapalat"/>
                <w:sz w:val="20"/>
                <w:szCs w:val="20"/>
                <w:lang w:val="hy-AM"/>
              </w:rPr>
              <w:t>, при этом</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на </w:t>
            </w:r>
            <w:r w:rsidRPr="00E6597C">
              <w:rPr>
                <w:rFonts w:ascii="GHEA Grapalat" w:hAnsi="GHEA Grapalat"/>
                <w:sz w:val="20"/>
                <w:szCs w:val="20"/>
              </w:rPr>
              <w:t xml:space="preserve">бумажном требовании </w:t>
            </w:r>
            <w:r w:rsidRPr="00E6597C">
              <w:rPr>
                <w:rFonts w:ascii="GHEA Grapalat" w:hAnsi="GHEA Grapalat"/>
                <w:sz w:val="20"/>
                <w:szCs w:val="20"/>
                <w:lang w:val="hy-AM"/>
              </w:rPr>
              <w:t xml:space="preserve">ставится </w:t>
            </w:r>
            <w:r w:rsidRPr="00E6597C">
              <w:rPr>
                <w:rFonts w:ascii="GHEA Grapalat" w:hAnsi="GHEA Grapalat"/>
                <w:sz w:val="20"/>
                <w:szCs w:val="20"/>
              </w:rPr>
              <w:t>подпись работника</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E6597C" w:rsidRDefault="00631658" w:rsidP="00CB0ADE">
            <w:pPr>
              <w:jc w:val="center"/>
              <w:rPr>
                <w:rFonts w:ascii="GHEA Grapalat" w:hAnsi="GHEA Grapalat"/>
                <w:sz w:val="20"/>
                <w:szCs w:val="20"/>
              </w:rPr>
            </w:pPr>
          </w:p>
        </w:tc>
      </w:tr>
      <w:tr w:rsidR="00631658" w:rsidRPr="00E6597C"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2 </w:t>
            </w:r>
            <w:r w:rsidRPr="00E6597C">
              <w:rPr>
                <w:rFonts w:ascii="GHEA Grapalat" w:hAnsi="GHEA Grapalat"/>
                <w:sz w:val="20"/>
                <w:szCs w:val="20"/>
                <w:lang w:val="hy-AM"/>
              </w:rPr>
              <w:t xml:space="preserve">4 </w:t>
            </w:r>
            <w:r w:rsidRPr="00E6597C">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печать </w:t>
            </w:r>
            <w:r w:rsidRPr="00E6597C">
              <w:rPr>
                <w:rFonts w:ascii="GHEA Grapalat" w:hAnsi="GHEA Grapalat"/>
                <w:sz w:val="20"/>
                <w:szCs w:val="20"/>
                <w:lang w:val="hy-AM"/>
              </w:rPr>
              <w:t xml:space="preserve">финансовой </w:t>
            </w:r>
            <w:r w:rsidRPr="00E6597C">
              <w:rPr>
                <w:rFonts w:ascii="GHEA Grapalat" w:hAnsi="GHEA Grapalat"/>
                <w:sz w:val="20"/>
                <w:szCs w:val="20"/>
              </w:rPr>
              <w:t>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необязательный</w:t>
            </w:r>
          </w:p>
          <w:p w14:paraId="25F6D6A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Форма запроса платежа </w:t>
            </w:r>
            <w:r w:rsidRPr="00E6597C">
              <w:rPr>
                <w:rFonts w:ascii="GHEA Grapalat" w:hAnsi="GHEA Grapalat"/>
                <w:sz w:val="20"/>
                <w:szCs w:val="20"/>
                <w:lang w:val="hy-AM"/>
              </w:rPr>
              <w:t xml:space="preserve">заполняется </w:t>
            </w:r>
            <w:r w:rsidRPr="00E6597C">
              <w:rPr>
                <w:rFonts w:ascii="GHEA Grapalat" w:hAnsi="GHEA Grapalat"/>
                <w:sz w:val="20"/>
                <w:szCs w:val="20"/>
              </w:rPr>
              <w:t xml:space="preserve">при подаче </w:t>
            </w:r>
            <w:r w:rsidRPr="00E6597C">
              <w:rPr>
                <w:rFonts w:ascii="GHEA Grapalat" w:hAnsi="GHEA Grapalat"/>
                <w:sz w:val="20"/>
                <w:szCs w:val="20"/>
                <w:lang w:val="hy-AM"/>
              </w:rPr>
              <w:t>последнего , где</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штамп</w:t>
            </w:r>
            <w:r w:rsidRPr="00E6597C">
              <w:rPr>
                <w:rFonts w:ascii="GHEA Grapalat" w:hAnsi="GHEA Grapalat"/>
                <w:sz w:val="20"/>
                <w:szCs w:val="20"/>
              </w:rPr>
              <w:t xml:space="preserve"> </w:t>
            </w:r>
            <w:r w:rsidRPr="00E6597C">
              <w:rPr>
                <w:rFonts w:ascii="GHEA Grapalat" w:hAnsi="GHEA Grapalat"/>
                <w:sz w:val="20"/>
                <w:szCs w:val="20"/>
                <w:lang w:val="hy-AM"/>
              </w:rPr>
              <w:t xml:space="preserve">помещается в заявку </w:t>
            </w:r>
            <w:r w:rsidRPr="00E6597C">
              <w:rPr>
                <w:rFonts w:ascii="GHEA Grapalat" w:hAnsi="GHEA Grapalat"/>
                <w:sz w:val="20"/>
                <w:szCs w:val="20"/>
              </w:rPr>
              <w:t>на бумагу</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E6597C" w:rsidRDefault="00631658" w:rsidP="00CB0ADE">
            <w:pPr>
              <w:jc w:val="center"/>
              <w:rPr>
                <w:rFonts w:ascii="GHEA Grapalat" w:hAnsi="GHEA Grapalat"/>
                <w:sz w:val="20"/>
                <w:szCs w:val="20"/>
              </w:rPr>
            </w:pPr>
          </w:p>
        </w:tc>
      </w:tr>
      <w:tr w:rsidR="00631658" w:rsidRPr="00E6597C"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2 </w:t>
            </w:r>
            <w:r w:rsidRPr="00E6597C">
              <w:rPr>
                <w:rFonts w:ascii="GHEA Grapalat" w:hAnsi="GHEA Grapalat"/>
                <w:sz w:val="20"/>
                <w:szCs w:val="20"/>
                <w:lang w:val="hy-AM"/>
              </w:rPr>
              <w:t xml:space="preserve">4 </w:t>
            </w:r>
            <w:r w:rsidRPr="00E6597C">
              <w:rPr>
                <w:rFonts w:ascii="GHEA Grapalat" w:hAnsi="GHEA Grapalat"/>
                <w:sz w:val="20"/>
                <w:szCs w:val="20"/>
              </w:rPr>
              <w:t>.с</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дата, время,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необязательный</w:t>
            </w:r>
          </w:p>
          <w:p w14:paraId="32EAE1A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Форма запроса платежа </w:t>
            </w:r>
            <w:r w:rsidRPr="00E6597C">
              <w:rPr>
                <w:rFonts w:ascii="GHEA Grapalat" w:hAnsi="GHEA Grapalat"/>
                <w:sz w:val="20"/>
                <w:szCs w:val="20"/>
                <w:lang w:val="hy-AM"/>
              </w:rPr>
              <w:t xml:space="preserve">заполняется </w:t>
            </w:r>
            <w:r w:rsidRPr="00E6597C">
              <w:rPr>
                <w:rFonts w:ascii="GHEA Grapalat" w:hAnsi="GHEA Grapalat"/>
                <w:sz w:val="20"/>
                <w:szCs w:val="20"/>
              </w:rPr>
              <w:t xml:space="preserve">при </w:t>
            </w:r>
            <w:r w:rsidRPr="00E6597C">
              <w:rPr>
                <w:rFonts w:ascii="GHEA Grapalat" w:hAnsi="GHEA Grapalat"/>
                <w:sz w:val="20"/>
                <w:szCs w:val="20"/>
                <w:lang w:val="hy-AM"/>
              </w:rPr>
              <w:t xml:space="preserve">его </w:t>
            </w:r>
            <w:r w:rsidRPr="00E6597C">
              <w:rPr>
                <w:rFonts w:ascii="GHEA Grapalat" w:hAnsi="GHEA Grapalat"/>
                <w:sz w:val="20"/>
                <w:szCs w:val="20"/>
              </w:rPr>
              <w:t xml:space="preserve">подаче </w:t>
            </w:r>
            <w:r w:rsidRPr="00E6597C">
              <w:rPr>
                <w:rFonts w:ascii="GHEA Grapalat" w:hAnsi="GHEA Grapalat"/>
                <w:sz w:val="20"/>
                <w:szCs w:val="20"/>
                <w:lang w:val="hy-AM"/>
              </w:rPr>
              <w:t>, где</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эти данные</w:t>
            </w:r>
            <w:r w:rsidRPr="00E6597C">
              <w:rPr>
                <w:rFonts w:ascii="GHEA Grapalat" w:hAnsi="GHEA Grapalat"/>
                <w:sz w:val="20"/>
                <w:szCs w:val="20"/>
              </w:rPr>
              <w:t xml:space="preserve"> </w:t>
            </w:r>
            <w:r w:rsidRPr="00E6597C">
              <w:rPr>
                <w:rFonts w:ascii="GHEA Grapalat" w:hAnsi="GHEA Grapalat"/>
                <w:sz w:val="20"/>
                <w:szCs w:val="20"/>
                <w:lang w:val="hy-AM"/>
              </w:rPr>
              <w:t xml:space="preserve">размещаются по запросу </w:t>
            </w:r>
            <w:r w:rsidRPr="00E6597C">
              <w:rPr>
                <w:rFonts w:ascii="GHEA Grapalat" w:hAnsi="GHEA Grapalat"/>
                <w:sz w:val="20"/>
                <w:szCs w:val="20"/>
              </w:rPr>
              <w:t>бумаги</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E6597C" w:rsidRDefault="00631658" w:rsidP="00CB0ADE">
            <w:pPr>
              <w:jc w:val="center"/>
              <w:rPr>
                <w:rFonts w:ascii="GHEA Grapalat" w:hAnsi="GHEA Grapalat"/>
                <w:sz w:val="20"/>
                <w:szCs w:val="20"/>
              </w:rPr>
            </w:pPr>
          </w:p>
        </w:tc>
      </w:tr>
    </w:tbl>
    <w:p w14:paraId="17BC6063" w14:textId="77777777" w:rsidR="00631658" w:rsidRPr="005F1470" w:rsidRDefault="00631658" w:rsidP="00631658">
      <w:pPr>
        <w:pStyle w:val="BodyTextIndent"/>
        <w:jc w:val="right"/>
        <w:rPr>
          <w:rFonts w:ascii="GHEA Grapalat" w:hAnsi="GHEA Grapalat" w:cs="Sylfaen"/>
          <w:i w:val="0"/>
          <w:lang w:val="ru-RU"/>
        </w:rPr>
      </w:pPr>
    </w:p>
    <w:p w14:paraId="30CA71C2" w14:textId="77777777" w:rsidR="00631658" w:rsidRPr="005F1470" w:rsidRDefault="00631658" w:rsidP="00631658">
      <w:pPr>
        <w:pStyle w:val="BodyTextIndent"/>
        <w:jc w:val="right"/>
        <w:rPr>
          <w:rFonts w:ascii="GHEA Grapalat" w:hAnsi="GHEA Grapalat" w:cs="Sylfaen"/>
          <w:i w:val="0"/>
          <w:lang w:val="ru-RU"/>
        </w:rPr>
      </w:pPr>
    </w:p>
    <w:p w14:paraId="617AF75E" w14:textId="77777777" w:rsidR="00631658" w:rsidRPr="005F1470" w:rsidRDefault="00631658" w:rsidP="00631658">
      <w:pPr>
        <w:pStyle w:val="BodyTextIndent"/>
        <w:jc w:val="right"/>
        <w:rPr>
          <w:rFonts w:ascii="GHEA Grapalat" w:hAnsi="GHEA Grapalat" w:cs="Sylfaen"/>
          <w:i w:val="0"/>
          <w:lang w:val="ru-RU"/>
        </w:rPr>
      </w:pPr>
    </w:p>
    <w:p w14:paraId="4570AD76" w14:textId="77777777" w:rsidR="00631658" w:rsidRPr="005F1470" w:rsidRDefault="00631658" w:rsidP="00631658">
      <w:pPr>
        <w:pStyle w:val="BodyTextIndent"/>
        <w:jc w:val="right"/>
        <w:rPr>
          <w:rFonts w:ascii="GHEA Grapalat" w:hAnsi="GHEA Grapalat" w:cs="Sylfaen"/>
          <w:i w:val="0"/>
          <w:lang w:val="ru-RU"/>
        </w:rPr>
      </w:pPr>
    </w:p>
    <w:p w14:paraId="0EBB5951" w14:textId="77777777" w:rsidR="00631658" w:rsidRPr="005F1470" w:rsidRDefault="00631658" w:rsidP="00631658">
      <w:pPr>
        <w:pStyle w:val="BodyTextIndent"/>
        <w:jc w:val="right"/>
        <w:rPr>
          <w:rFonts w:ascii="GHEA Grapalat" w:hAnsi="GHEA Grapalat" w:cs="Sylfaen"/>
          <w:i w:val="0"/>
          <w:lang w:val="ru-RU"/>
        </w:rPr>
      </w:pPr>
    </w:p>
    <w:p w14:paraId="76F5D96A" w14:textId="77777777"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br w:type="page"/>
      </w:r>
    </w:p>
    <w:p w14:paraId="50A2ACFF" w14:textId="77777777" w:rsidR="00631658" w:rsidRPr="00E6597C" w:rsidRDefault="00631658" w:rsidP="00631658">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lastRenderedPageBreak/>
        <w:t>Приложение 5.1</w:t>
      </w:r>
    </w:p>
    <w:p w14:paraId="2F9AB2AA" w14:textId="1E41B690" w:rsidR="003800F8" w:rsidRPr="00E6597C" w:rsidRDefault="003800F8" w:rsidP="003800F8">
      <w:pPr>
        <w:pStyle w:val="BodyTextIndent3"/>
        <w:spacing w:line="240" w:lineRule="auto"/>
        <w:jc w:val="right"/>
        <w:rPr>
          <w:rFonts w:ascii="GHEA Grapalat" w:hAnsi="GHEA Grapalat" w:cs="Arial"/>
          <w:b/>
          <w:lang w:val="hy-AM"/>
        </w:rPr>
      </w:pPr>
      <w:r w:rsidRPr="00E6597C">
        <w:rPr>
          <w:rFonts w:ascii="GHEA Grapalat" w:hAnsi="GHEA Grapalat" w:cs="Sylfaen"/>
          <w:b/>
          <w:lang w:val="hy-AM"/>
        </w:rPr>
        <w:t xml:space="preserve">С кодом </w:t>
      </w:r>
      <w:r w:rsidR="00F97F13" w:rsidRPr="00F97F13">
        <w:rPr>
          <w:rFonts w:ascii="GHEA Grapalat" w:hAnsi="GHEA Grapalat"/>
          <w:b/>
          <w:szCs w:val="24"/>
          <w:lang w:val="af-ZA"/>
        </w:rPr>
        <w:t>ИСК-ГАШЗБ-24/06</w:t>
      </w:r>
    </w:p>
    <w:p w14:paraId="5CC4E625" w14:textId="77777777" w:rsidR="003800F8" w:rsidRPr="00E6597C" w:rsidRDefault="003800F8" w:rsidP="003800F8">
      <w:pPr>
        <w:pStyle w:val="BodyTextIndent3"/>
        <w:spacing w:line="240" w:lineRule="auto"/>
        <w:jc w:val="right"/>
        <w:rPr>
          <w:rFonts w:ascii="GHEA Grapalat" w:hAnsi="GHEA Grapalat" w:cs="Sylfaen"/>
          <w:b/>
          <w:lang w:val="hy-AM"/>
        </w:rPr>
      </w:pPr>
      <w:r w:rsidRPr="00A15B2B">
        <w:rPr>
          <w:rFonts w:ascii="GHEA Grapalat" w:hAnsi="GHEA Grapalat" w:cs="Sylfaen"/>
          <w:b/>
          <w:lang w:val="hy-AM"/>
        </w:rPr>
        <w:t>Запросить ценовое предложение</w:t>
      </w:r>
      <w:r w:rsidRPr="00E6597C">
        <w:rPr>
          <w:rFonts w:ascii="GHEA Grapalat" w:hAnsi="GHEA Grapalat" w:cs="Arial"/>
          <w:b/>
          <w:lang w:val="hy-AM"/>
        </w:rPr>
        <w:t xml:space="preserve"> </w:t>
      </w:r>
      <w:r w:rsidRPr="00E6597C">
        <w:rPr>
          <w:rFonts w:ascii="GHEA Grapalat" w:hAnsi="GHEA Grapalat" w:cs="Sylfaen"/>
          <w:b/>
          <w:lang w:val="hy-AM"/>
        </w:rPr>
        <w:t>приглашения</w:t>
      </w:r>
    </w:p>
    <w:p w14:paraId="4CAD0268" w14:textId="14F5AA80" w:rsidR="00631658" w:rsidRPr="00E6597C" w:rsidRDefault="00631658" w:rsidP="00631658">
      <w:pPr>
        <w:pStyle w:val="BodyTextIndent3"/>
        <w:spacing w:line="240" w:lineRule="auto"/>
        <w:jc w:val="right"/>
        <w:rPr>
          <w:rFonts w:ascii="GHEA Grapalat" w:hAnsi="GHEA Grapalat" w:cs="Sylfaen"/>
          <w:b/>
          <w:lang w:val="hy-AM"/>
        </w:rPr>
      </w:pP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ПРАВИЛЬНОЕ СОГЛАШЕНИЕ</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(обеспечение контракта)</w:t>
      </w:r>
    </w:p>
    <w:p w14:paraId="257E50E1" w14:textId="77777777" w:rsidR="00631658" w:rsidRPr="00E6597C" w:rsidRDefault="00631658" w:rsidP="00631658">
      <w:pPr>
        <w:rPr>
          <w:rFonts w:ascii="GHEA Grapalat" w:hAnsi="GHEA Grapalat" w:cs="GHEA Grapalat"/>
          <w:b/>
          <w:sz w:val="20"/>
          <w:szCs w:val="20"/>
          <w:lang w:val="hy-AM"/>
        </w:rPr>
      </w:pPr>
    </w:p>
    <w:p w14:paraId="79F182EE" w14:textId="4603FA84"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в. Ереван</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20 лет</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в </w:t>
      </w:r>
      <w:r w:rsidRPr="00E6597C">
        <w:rPr>
          <w:rFonts w:ascii="GHEA Grapalat" w:hAnsi="GHEA Grapalat" w:cs="GHEA Grapalat"/>
          <w:sz w:val="20"/>
          <w:szCs w:val="20"/>
          <w:lang w:val="hy-AM"/>
        </w:rPr>
        <w:t>лице директора компании</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Название компании:</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 xml:space="preserve">Имя директора общества, паспортные данные </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действующее на основании устава общества (далее – общество), настоящим в одностороннем порядке определяет согласие на возмещение следующих убытков:</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 Объект согласия</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34928250" w14:textId="63904327" w:rsidR="00631658" w:rsidRPr="00E6597C" w:rsidRDefault="00631658" w:rsidP="003800F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Компания участвует в </w:t>
      </w:r>
      <w:r w:rsidR="003800F8" w:rsidRPr="00A15B2B">
        <w:rPr>
          <w:rFonts w:ascii="GHEA Grapalat" w:hAnsi="GHEA Grapalat"/>
          <w:b/>
          <w:sz w:val="20"/>
          <w:lang w:val="hy-AM"/>
        </w:rPr>
        <w:t xml:space="preserve">« </w:t>
      </w:r>
      <w:r w:rsidR="00F97F13" w:rsidRPr="00F97F13">
        <w:rPr>
          <w:rFonts w:ascii="Sylfaen" w:hAnsi="Sylfaen" w:cs="Tahoma"/>
          <w:b/>
          <w:color w:val="000000"/>
          <w:sz w:val="22"/>
          <w:lang w:val="hy-AM"/>
        </w:rPr>
        <w:t>Разданском Молодёжном Творческом Центре».</w:t>
      </w:r>
      <w:r w:rsidR="00F97F13" w:rsidRPr="00A730B7">
        <w:rPr>
          <w:rFonts w:ascii="Sylfaen" w:hAnsi="Sylfaen" w:cs="Tahoma"/>
          <w:b/>
          <w:color w:val="000000"/>
          <w:lang w:val="hy-AM"/>
        </w:rPr>
        <w:t xml:space="preserve"> </w:t>
      </w:r>
      <w:r w:rsidR="003800F8" w:rsidRPr="00A15B2B">
        <w:rPr>
          <w:rFonts w:ascii="GHEA Grapalat" w:hAnsi="GHEA Grapalat"/>
          <w:b/>
          <w:sz w:val="20"/>
          <w:lang w:val="hy-AM"/>
        </w:rPr>
        <w:t>&gt;&gt; АОК:</w:t>
      </w:r>
      <w:r w:rsidR="003800F8" w:rsidRPr="003800F8">
        <w:rPr>
          <w:rFonts w:ascii="GHEA Grapalat" w:hAnsi="GHEA Grapalat" w:cs="GHEA Grapalat"/>
          <w:sz w:val="16"/>
          <w:szCs w:val="20"/>
          <w:lang w:val="pt-BR"/>
        </w:rPr>
        <w:t xml:space="preserve"> </w:t>
      </w:r>
      <w:r w:rsidRPr="00E6597C">
        <w:rPr>
          <w:rFonts w:ascii="GHEA Grapalat" w:hAnsi="GHEA Grapalat" w:cs="GHEA Grapalat"/>
          <w:sz w:val="20"/>
          <w:szCs w:val="20"/>
          <w:lang w:val="pt-BR"/>
        </w:rPr>
        <w:t xml:space="preserve">(далее «Клиент») на процедуру покупки под кодом ISK </w:t>
      </w:r>
      <w:r w:rsidRPr="00F97F13">
        <w:rPr>
          <w:rFonts w:ascii="GHEA Grapalat" w:hAnsi="GHEA Grapalat" w:cs="GHEA Grapalat"/>
          <w:sz w:val="18"/>
          <w:szCs w:val="20"/>
          <w:lang w:val="pt-BR"/>
        </w:rPr>
        <w:t xml:space="preserve">– </w:t>
      </w:r>
      <w:r w:rsidR="00F97F13" w:rsidRPr="00F97F13">
        <w:rPr>
          <w:rFonts w:ascii="GHEA Grapalat" w:hAnsi="GHEA Grapalat"/>
          <w:b/>
          <w:sz w:val="22"/>
          <w:lang w:val="af-ZA"/>
        </w:rPr>
        <w:t xml:space="preserve">GHASHZB-24/06 </w:t>
      </w:r>
      <w:r w:rsidRPr="00E6597C">
        <w:rPr>
          <w:rFonts w:ascii="GHEA Grapalat" w:hAnsi="GHEA Grapalat" w:cs="GHEA Grapalat"/>
          <w:sz w:val="20"/>
          <w:szCs w:val="20"/>
          <w:lang w:val="pt-BR"/>
        </w:rPr>
        <w:t>.</w:t>
      </w:r>
    </w:p>
    <w:p w14:paraId="11B362D3"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1.2 В качестве гарантии исполнения договора, заключаемого в результате процедуры покупки, Компания предоставляет Клиенту настоящее соглашение о возмещении ущерба и прилагаемое платежное требование, заполненное и утвержденное Компанией.</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Компания </w:t>
      </w:r>
      <w:r w:rsidR="00631658" w:rsidRPr="00E6597C">
        <w:rPr>
          <w:rFonts w:ascii="GHEA Grapalat" w:hAnsi="GHEA Grapalat" w:cs="GHEA Grapalat"/>
          <w:color w:val="000000"/>
          <w:sz w:val="20"/>
          <w:szCs w:val="20"/>
          <w:lang w:val="hy-AM"/>
        </w:rPr>
        <w:t xml:space="preserve">безотзывно соглашается, подписав требование о платеже (далее «Запрос»), прилагаемое к настоящему соглашению о </w:t>
      </w:r>
      <w:r w:rsidR="00631658" w:rsidRPr="00E6597C">
        <w:rPr>
          <w:rFonts w:ascii="GHEA Grapalat" w:hAnsi="GHEA Grapalat" w:cs="GHEA Grapalat"/>
          <w:color w:val="000000"/>
          <w:sz w:val="20"/>
          <w:szCs w:val="20"/>
          <w:lang w:val="pt-BR"/>
        </w:rPr>
        <w:t>возмещении убытков , что</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а) Подписывая претензию, Компания предоставляет подтверждение «принятого платежа», заполненного в поле «Условия платежа» Претензии, и в этом случае /банк-плательщик/, обслуживающий Компанию в связи со сбором указанного сумма - /далее: Банк-плательщик/ - не предъявляет полученное Требование Компании для дополнительного согласия, поскольку Компания уже подписала Требование с целью акцепта.</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w:t>
      </w:r>
      <w:r w:rsidRPr="00E6597C">
        <w:rPr>
          <w:rFonts w:ascii="GHEA Grapalat" w:hAnsi="GHEA Grapalat" w:cs="GHEA Grapalat"/>
          <w:color w:val="000000"/>
          <w:sz w:val="20"/>
          <w:szCs w:val="20"/>
          <w:lang w:val="pt-BR"/>
        </w:rPr>
        <w:t xml:space="preserve">Компании </w:t>
      </w:r>
      <w:r w:rsidRPr="00E6597C">
        <w:rPr>
          <w:rFonts w:ascii="GHEA Grapalat" w:hAnsi="GHEA Grapalat" w:cs="GHEA Grapalat"/>
          <w:color w:val="000000"/>
          <w:sz w:val="20"/>
          <w:szCs w:val="20"/>
          <w:lang w:val="hy-AM"/>
        </w:rPr>
        <w:t>без дополнительного акцепта.</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в) </w:t>
      </w:r>
      <w:r w:rsidRPr="00E6597C">
        <w:rPr>
          <w:rFonts w:ascii="GHEA Grapalat" w:hAnsi="GHEA Grapalat" w:cs="GHEA Grapalat"/>
          <w:color w:val="000000"/>
          <w:sz w:val="20"/>
          <w:szCs w:val="20"/>
          <w:lang w:val="pt-BR"/>
        </w:rPr>
        <w:t xml:space="preserve">Компания </w:t>
      </w:r>
      <w:r w:rsidRPr="00E6597C">
        <w:rPr>
          <w:rFonts w:ascii="GHEA Grapalat" w:hAnsi="GHEA Grapalat" w:cs="GHEA Grapalat"/>
          <w:color w:val="000000"/>
          <w:sz w:val="20"/>
          <w:szCs w:val="20"/>
          <w:lang w:val="hy-AM"/>
        </w:rPr>
        <w:t>не может дать Банку-плательщику письменное указание или иным образом отозвать свое согласие на Требование.</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г) </w:t>
      </w:r>
      <w:r w:rsidRPr="00E6597C">
        <w:rPr>
          <w:rFonts w:ascii="GHEA Grapalat" w:hAnsi="GHEA Grapalat" w:cs="GHEA Grapalat"/>
          <w:color w:val="000000"/>
          <w:sz w:val="20"/>
          <w:szCs w:val="20"/>
          <w:lang w:val="pt-BR"/>
        </w:rPr>
        <w:t xml:space="preserve">Компания </w:t>
      </w:r>
      <w:r w:rsidRPr="00E6597C">
        <w:rPr>
          <w:rFonts w:ascii="GHEA Grapalat" w:hAnsi="GHEA Grapalat" w:cs="GHEA Grapalat"/>
          <w:color w:val="000000"/>
          <w:sz w:val="20"/>
          <w:szCs w:val="20"/>
          <w:lang w:val="hy-AM"/>
        </w:rPr>
        <w:t>подтверждает, что приняла Претензию на полную сумму ущерба.</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д) Компания настоящим соглашается с тем, что Банк-плательщик не несет никакой ответственности за законность, действительность, сроки подачи и действия, предпринятые Банком-плательщиком для обеспечения исполнения Требования, предъявленного Клиентом, и Претензии.</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 xml:space="preserve">1.4 </w:t>
      </w:r>
      <w:r w:rsidR="00631658" w:rsidRPr="00E6597C">
        <w:rPr>
          <w:rFonts w:ascii="GHEA Grapalat" w:hAnsi="GHEA Grapalat" w:cs="GHEA Grapalat"/>
          <w:sz w:val="20"/>
          <w:szCs w:val="20"/>
          <w:lang w:val="pt-BR"/>
        </w:rPr>
        <w:t xml:space="preserve">В случае неисполнения или ненадлежащего исполнения договора, заключенного Компанией в результате процедуры покупки, Клиент представляет настоящий договор о возмещении убытков и приложенную к </w:t>
      </w:r>
      <w:r w:rsidR="00631658" w:rsidRPr="00E6597C">
        <w:rPr>
          <w:rFonts w:ascii="GHEA Grapalat" w:hAnsi="GHEA Grapalat" w:cs="GHEA Grapalat"/>
          <w:sz w:val="20"/>
          <w:szCs w:val="20"/>
          <w:lang w:val="hy-AM"/>
        </w:rPr>
        <w:t xml:space="preserve">нему Претензию в оригинале Банку-плательщику </w:t>
      </w:r>
      <w:r w:rsidR="00631658" w:rsidRPr="00E6597C">
        <w:rPr>
          <w:rFonts w:ascii="GHEA Grapalat" w:hAnsi="GHEA Grapalat" w:cs="GHEA Grapalat"/>
          <w:sz w:val="20"/>
          <w:szCs w:val="20"/>
          <w:lang w:val="pt-BR"/>
        </w:rPr>
        <w:t xml:space="preserve">, уведомив об этом Компанию в письменном виде. Настоящее Соглашение о возмещении ущерба и прилагаемая </w:t>
      </w:r>
      <w:r w:rsidR="00631658" w:rsidRPr="00E6597C">
        <w:rPr>
          <w:rFonts w:ascii="GHEA Grapalat" w:hAnsi="GHEA Grapalat" w:cs="GHEA Grapalat"/>
          <w:sz w:val="20"/>
          <w:szCs w:val="20"/>
          <w:lang w:val="hy-AM"/>
        </w:rPr>
        <w:t>претензия</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электронный</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цифровой</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с подписью</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одобренный</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быть</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случай</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их</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Плательщик:</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В банк</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являются</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представлен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электронный</w:t>
      </w:r>
      <w:r w:rsidR="00631658" w:rsidRPr="00E6597C">
        <w:rPr>
          <w:rFonts w:ascii="GHEA Grapalat" w:hAnsi="GHEA Grapalat" w:cs="GHEA Grapalat"/>
          <w:sz w:val="20"/>
          <w:szCs w:val="20"/>
          <w:lang w:val="pt-BR"/>
        </w:rPr>
        <w:t xml:space="preserve"> с такими </w:t>
      </w:r>
      <w:r w:rsidR="00631658" w:rsidRPr="00265A5A">
        <w:rPr>
          <w:rFonts w:ascii="GHEA Grapalat" w:hAnsi="GHEA Grapalat" w:cs="GHEA Grapalat"/>
          <w:sz w:val="20"/>
          <w:szCs w:val="20"/>
          <w:lang w:val="hy-AM"/>
        </w:rPr>
        <w:t>перевозчиками , как</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также</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из них</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распродано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бумага</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 xml:space="preserve">с опциями </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 Клиент может предоставить Банку-плательщику иные дополнительные документы.</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 xml:space="preserve">никакой </w:t>
      </w:r>
      <w:r w:rsidRPr="00E6597C">
        <w:rPr>
          <w:rFonts w:ascii="GHEA Grapalat" w:hAnsi="GHEA Grapalat" w:cs="GHEA Grapalat"/>
          <w:sz w:val="20"/>
          <w:szCs w:val="20"/>
          <w:lang w:val="pt-BR"/>
        </w:rPr>
        <w:t xml:space="preserve">ответственности за риски (убытки, понесенные Обществом) </w:t>
      </w:r>
      <w:r w:rsidRPr="00E6597C">
        <w:rPr>
          <w:rFonts w:ascii="GHEA Grapalat" w:hAnsi="GHEA Grapalat" w:cs="GHEA Grapalat"/>
          <w:sz w:val="20"/>
          <w:szCs w:val="20"/>
          <w:lang w:val="hy-AM"/>
        </w:rPr>
        <w:t xml:space="preserve">и негативные последствия, возникшие у Общества </w:t>
      </w:r>
      <w:r w:rsidRPr="00E6597C">
        <w:rPr>
          <w:rFonts w:ascii="GHEA Grapalat" w:hAnsi="GHEA Grapalat" w:cs="GHEA Grapalat"/>
          <w:sz w:val="20"/>
          <w:szCs w:val="20"/>
          <w:lang w:val="pt-BR"/>
        </w:rPr>
        <w:t xml:space="preserve">в результате выплаты </w:t>
      </w:r>
      <w:r w:rsidRPr="00E6597C">
        <w:rPr>
          <w:rFonts w:ascii="GHEA Grapalat" w:hAnsi="GHEA Grapalat" w:cs="GHEA Grapalat"/>
          <w:sz w:val="20"/>
          <w:szCs w:val="20"/>
          <w:lang w:val="hy-AM"/>
        </w:rPr>
        <w:t>Банком-плательщиком суммы, указанной в Распоряжении .</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Банк не обязан проверять факты нарушения Компанией условий договора.</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 xml:space="preserve">В случае </w:t>
      </w:r>
      <w:r w:rsidRPr="00E6597C">
        <w:rPr>
          <w:rFonts w:ascii="GHEA Grapalat" w:hAnsi="GHEA Grapalat" w:cs="GHEA Grapalat"/>
          <w:sz w:val="20"/>
          <w:szCs w:val="20"/>
          <w:lang w:val="pt-BR"/>
        </w:rPr>
        <w:t xml:space="preserve">если </w:t>
      </w:r>
      <w:r w:rsidRPr="00E6597C">
        <w:rPr>
          <w:rFonts w:ascii="GHEA Grapalat" w:hAnsi="GHEA Grapalat" w:cs="GHEA Grapalat"/>
          <w:sz w:val="20"/>
          <w:szCs w:val="20"/>
          <w:lang w:val="hy-AM"/>
        </w:rPr>
        <w:t xml:space="preserve">средств на счете Компании недостаточно </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Плательщик:</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банк</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оплата</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письмо с требованием</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от получения</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 xml:space="preserve">затем: </w:t>
      </w:r>
      <w:r w:rsidRPr="00E6597C">
        <w:rPr>
          <w:rFonts w:ascii="GHEA Grapalat" w:hAnsi="GHEA Grapalat" w:cs="GHEA Grapalat"/>
          <w:sz w:val="20"/>
          <w:szCs w:val="20"/>
          <w:lang w:val="pt-BR"/>
        </w:rPr>
        <w:t xml:space="preserve">2 ( </w:t>
      </w:r>
      <w:r w:rsidRPr="00E6597C">
        <w:rPr>
          <w:rFonts w:ascii="GHEA Grapalat" w:hAnsi="GHEA Grapalat" w:cs="GHEA Grapalat"/>
          <w:sz w:val="20"/>
          <w:szCs w:val="20"/>
        </w:rPr>
        <w:t xml:space="preserve">два </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рабочих дня</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дня</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в течение</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нуждаться</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является</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информировать</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Заказчику:</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в письменной форме</w:t>
      </w:r>
      <w:r w:rsidRPr="00E6597C">
        <w:rPr>
          <w:rFonts w:ascii="GHEA Grapalat" w:hAnsi="GHEA Grapalat" w:cs="GHEA Grapalat"/>
          <w:sz w:val="20"/>
          <w:szCs w:val="20"/>
          <w:lang w:val="pt-BR"/>
        </w:rPr>
        <w:t xml:space="preserve"> в </w:t>
      </w:r>
      <w:r w:rsidRPr="00E6597C">
        <w:rPr>
          <w:rFonts w:ascii="GHEA Grapalat" w:hAnsi="GHEA Grapalat" w:cs="GHEA Grapalat"/>
          <w:sz w:val="20"/>
          <w:szCs w:val="20"/>
        </w:rPr>
        <w:t>виде</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настоящего договора и прилагаемого </w:t>
      </w:r>
      <w:r w:rsidRPr="00E6597C">
        <w:rPr>
          <w:rFonts w:ascii="GHEA Grapalat" w:hAnsi="GHEA Grapalat" w:cs="GHEA Grapalat"/>
          <w:sz w:val="20"/>
          <w:szCs w:val="20"/>
          <w:lang w:val="hy-AM"/>
        </w:rPr>
        <w:t xml:space="preserve">заявления </w:t>
      </w:r>
      <w:r w:rsidRPr="00E6597C">
        <w:rPr>
          <w:rFonts w:ascii="GHEA Grapalat" w:hAnsi="GHEA Grapalat" w:cs="GHEA Grapalat"/>
          <w:sz w:val="20"/>
          <w:szCs w:val="20"/>
          <w:lang w:val="pt-BR"/>
        </w:rPr>
        <w:t>, в случае невыплаты суммы Клиенту в течение десяти рабочих дней по причинам, не зависящим от Банка, Клиент передает в «АКРА Кредит» информацию о Компании, связанную с невыплатой. Отчетность» ЗАО (Кредитное бюро).</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 Другие условия</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 xml:space="preserve">2.1 Настоящее соглашение </w:t>
      </w:r>
      <w:r w:rsidRPr="00E6597C">
        <w:rPr>
          <w:rFonts w:ascii="GHEA Grapalat" w:hAnsi="GHEA Grapalat" w:cs="GHEA Grapalat"/>
          <w:sz w:val="20"/>
          <w:szCs w:val="20"/>
          <w:lang w:val="hy-AM"/>
        </w:rPr>
        <w:t>и Письмо-требование являются безотзывными, вступают в силу с момента ратификации Компанией и действительны до двадцатого рабочего дня включительно, следующего за последней датой полного исполнения Компанией обязательств по заключаемому договору.</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 Путем предоставления Клиентом настоящего договора и прилагаемого к нему Письма-требования Банку-плательщику:</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lastRenderedPageBreak/>
        <w:t>2.2.1. Клиент подтверждает, что компания допустила нарушение договорных обязательств, и</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Компания удостоверяет, что настоящее Соглашение о возмещении убытков и прилагаемая к нему Исковая просьба надлежащим образом подписаны уполномоченным лицом Компании.</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разрешаются в судебном порядке.</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Адрес компании, действующие банковские условия:</w:t>
      </w:r>
    </w:p>
    <w:p w14:paraId="3F81AE91"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Название компании</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адрес компании</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название банка, обслуживающего компанию</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банковский счет компании</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регистрационный номер налогоплательщика компании</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имя, фамилия и подпись директора компании</w:t>
      </w:r>
    </w:p>
    <w:p w14:paraId="0FFCF136"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К.Т.</w:t>
      </w:r>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День/месяц/год</w:t>
      </w:r>
    </w:p>
    <w:p w14:paraId="5BFE7C9E" w14:textId="77777777" w:rsidR="00631658" w:rsidRPr="00E6597C" w:rsidRDefault="00631658" w:rsidP="00631658">
      <w:pPr>
        <w:jc w:val="center"/>
        <w:rPr>
          <w:rFonts w:ascii="GHEA Grapalat" w:hAnsi="GHEA Grapalat" w:cs="GHEA Grapalat"/>
          <w:sz w:val="20"/>
          <w:szCs w:val="20"/>
          <w:lang w:val="hy-AM"/>
        </w:rPr>
      </w:pP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ОПЛАТА</w:t>
            </w:r>
            <w:r w:rsidRPr="00E6597C">
              <w:rPr>
                <w:rFonts w:ascii="GHEA Grapalat" w:hAnsi="GHEA Grapalat" w:cs="Arial"/>
                <w:b/>
                <w:bCs/>
                <w:sz w:val="20"/>
                <w:szCs w:val="20"/>
              </w:rPr>
              <w:t xml:space="preserve"> </w:t>
            </w:r>
            <w:r w:rsidRPr="00E6597C">
              <w:rPr>
                <w:rFonts w:ascii="GHEA Grapalat" w:hAnsi="GHEA Grapalat" w:cs="Sylfaen"/>
                <w:b/>
                <w:bCs/>
                <w:sz w:val="20"/>
                <w:szCs w:val="20"/>
              </w:rPr>
              <w:t>ТРЕБОВАНИЕ*</w:t>
            </w:r>
          </w:p>
          <w:p w14:paraId="3006C5FC" w14:textId="77777777" w:rsidR="00334B2F" w:rsidRPr="00E6597C" w:rsidRDefault="00334B2F" w:rsidP="00CB0ADE">
            <w:pPr>
              <w:jc w:val="center"/>
              <w:rPr>
                <w:rFonts w:ascii="GHEA Grapalat" w:hAnsi="GHEA Grapalat" w:cs="Arial"/>
                <w:bCs/>
                <w:i/>
                <w:sz w:val="20"/>
                <w:szCs w:val="20"/>
              </w:rPr>
            </w:pPr>
          </w:p>
        </w:tc>
      </w:tr>
      <w:tr w:rsidR="00334B2F" w:rsidRPr="00E6597C"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 xml:space="preserve">2 </w:t>
            </w:r>
            <w:r w:rsidRPr="00E6597C">
              <w:rPr>
                <w:rFonts w:ascii="GHEA Grapalat" w:hAnsi="GHEA Grapalat" w:cs="Sylfaen"/>
                <w:sz w:val="20"/>
                <w:szCs w:val="20"/>
              </w:rPr>
              <w:t xml:space="preserve">. </w:t>
            </w:r>
            <w:r w:rsidRPr="00E6597C">
              <w:rPr>
                <w:rFonts w:ascii="GHEA Grapalat" w:hAnsi="GHEA Grapalat" w:cs="Sylfaen"/>
                <w:sz w:val="20"/>
                <w:szCs w:val="20"/>
                <w:lang w:val="hy-AM"/>
              </w:rPr>
              <w:t>Число:</w:t>
            </w:r>
          </w:p>
        </w:tc>
      </w:tr>
      <w:tr w:rsidR="00334B2F" w:rsidRPr="00E6597C"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3 </w:t>
            </w:r>
            <w:r w:rsidRPr="00E6597C">
              <w:rPr>
                <w:rFonts w:ascii="GHEA Grapalat" w:hAnsi="GHEA Grapalat" w:cs="Sylfaen"/>
                <w:sz w:val="20"/>
                <w:szCs w:val="20"/>
              </w:rPr>
              <w:t>. Презентация:</w:t>
            </w:r>
            <w:r w:rsidRPr="00E6597C">
              <w:rPr>
                <w:rFonts w:ascii="GHEA Grapalat" w:hAnsi="GHEA Grapalat" w:cs="Arial"/>
                <w:sz w:val="20"/>
                <w:szCs w:val="20"/>
              </w:rPr>
              <w:t xml:space="preserve"> </w:t>
            </w:r>
            <w:r w:rsidRPr="00E6597C">
              <w:rPr>
                <w:rFonts w:ascii="GHEA Grapalat" w:hAnsi="GHEA Grapalat" w:cs="Sylfaen"/>
                <w:sz w:val="20"/>
                <w:szCs w:val="20"/>
              </w:rPr>
              <w:t xml:space="preserve">дата </w:t>
            </w:r>
            <w:r w:rsidRPr="00E6597C">
              <w:rPr>
                <w:rFonts w:ascii="GHEA Grapalat" w:hAnsi="GHEA Grapalat" w:cs="Sylfaen"/>
                <w:color w:val="000000"/>
                <w:sz w:val="20"/>
                <w:szCs w:val="20"/>
              </w:rPr>
              <w:t xml:space="preserve">: </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p>
        </w:tc>
      </w:tr>
      <w:tr w:rsidR="00334B2F" w:rsidRPr="00E6597C"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 xml:space="preserve">4 </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Имя плательщика </w:t>
            </w:r>
            <w:r w:rsidRPr="00E6597C">
              <w:rPr>
                <w:rFonts w:ascii="GHEA Grapalat" w:hAnsi="GHEA Grapalat" w:cs="Sylfaen"/>
                <w:sz w:val="20"/>
                <w:szCs w:val="20"/>
              </w:rPr>
              <w:t xml:space="preserve">или </w:t>
            </w:r>
            <w:r w:rsidRPr="00E6597C">
              <w:rPr>
                <w:rFonts w:ascii="GHEA Grapalat" w:hAnsi="GHEA Grapalat" w:cs="Sylfaen"/>
                <w:sz w:val="20"/>
                <w:szCs w:val="20"/>
                <w:lang w:val="hy-AM"/>
              </w:rPr>
              <w:t xml:space="preserve">имя и фамилия </w:t>
            </w:r>
            <w:r w:rsidRPr="00E6597C">
              <w:rPr>
                <w:rFonts w:ascii="GHEA Grapalat" w:hAnsi="GHEA Grapalat" w:cs="Sylfaen"/>
                <w:sz w:val="20"/>
                <w:szCs w:val="20"/>
              </w:rPr>
              <w:t xml:space="preserve">(Компания </w:t>
            </w:r>
            <w:r w:rsidRPr="00E6597C">
              <w:rPr>
                <w:rFonts w:ascii="GHEA Grapalat" w:hAnsi="GHEA Grapalat" w:cs="Arial"/>
                <w:sz w:val="20"/>
                <w:szCs w:val="20"/>
              </w:rPr>
              <w:t>:</w:t>
            </w:r>
          </w:p>
        </w:tc>
      </w:tr>
      <w:tr w:rsidR="00334B2F" w:rsidRPr="00E6597C"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 xml:space="preserve">5 </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Финансовая организация, обслуживающая </w:t>
            </w:r>
            <w:r w:rsidRPr="00E6597C">
              <w:rPr>
                <w:rFonts w:ascii="GHEA Grapalat" w:hAnsi="GHEA Grapalat" w:cs="Sylfaen"/>
                <w:sz w:val="20"/>
                <w:szCs w:val="20"/>
              </w:rPr>
              <w:t>плательщика (</w:t>
            </w:r>
            <w:r w:rsidRPr="00E6597C">
              <w:rPr>
                <w:rFonts w:ascii="GHEA Grapalat" w:hAnsi="GHEA Grapalat" w:cs="Arial"/>
                <w:sz w:val="20"/>
                <w:szCs w:val="20"/>
              </w:rPr>
              <w:t xml:space="preserve"> </w:t>
            </w:r>
            <w:r w:rsidRPr="00E6597C">
              <w:rPr>
                <w:rFonts w:ascii="GHEA Grapalat" w:hAnsi="GHEA Grapalat" w:cs="Sylfaen"/>
                <w:sz w:val="20"/>
                <w:szCs w:val="20"/>
              </w:rPr>
              <w:t xml:space="preserve">банк) </w:t>
            </w:r>
            <w:r w:rsidRPr="00E6597C">
              <w:rPr>
                <w:rFonts w:ascii="GHEA Grapalat" w:hAnsi="GHEA Grapalat" w:cs="Arial"/>
                <w:sz w:val="20"/>
                <w:szCs w:val="20"/>
              </w:rPr>
              <w:t>.</w:t>
            </w:r>
          </w:p>
        </w:tc>
      </w:tr>
      <w:tr w:rsidR="00334B2F" w:rsidRPr="00E6597C"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 xml:space="preserve">6 </w:t>
            </w:r>
            <w:r w:rsidRPr="00E6597C">
              <w:rPr>
                <w:rFonts w:ascii="GHEA Grapalat" w:hAnsi="GHEA Grapalat" w:cs="Sylfaen"/>
                <w:sz w:val="20"/>
                <w:szCs w:val="20"/>
              </w:rPr>
              <w:t>. Плательщик:</w:t>
            </w:r>
            <w:r w:rsidRPr="00E6597C">
              <w:rPr>
                <w:rFonts w:ascii="GHEA Grapalat" w:hAnsi="GHEA Grapalat" w:cs="Sylfaen"/>
                <w:sz w:val="20"/>
                <w:szCs w:val="20"/>
                <w:lang w:val="hy-AM"/>
              </w:rPr>
              <w:t xml:space="preserve"> </w:t>
            </w:r>
            <w:r w:rsidRPr="00E6597C">
              <w:rPr>
                <w:rFonts w:ascii="GHEA Grapalat" w:hAnsi="GHEA Grapalat" w:cs="Sylfaen"/>
                <w:sz w:val="20"/>
                <w:szCs w:val="20"/>
              </w:rPr>
              <w:t>счет</w:t>
            </w:r>
            <w:r w:rsidRPr="00E6597C">
              <w:rPr>
                <w:rFonts w:ascii="GHEA Grapalat" w:hAnsi="GHEA Grapalat" w:cs="Arial"/>
                <w:sz w:val="20"/>
                <w:szCs w:val="20"/>
              </w:rPr>
              <w:t xml:space="preserve"> </w:t>
            </w:r>
            <w:r w:rsidRPr="00E6597C">
              <w:rPr>
                <w:rFonts w:ascii="GHEA Grapalat" w:hAnsi="GHEA Grapalat" w:cs="Sylfaen"/>
                <w:sz w:val="20"/>
                <w:szCs w:val="20"/>
              </w:rPr>
              <w:t xml:space="preserve">число </w:t>
            </w:r>
            <w:r w:rsidRPr="00E6597C">
              <w:rPr>
                <w:rFonts w:ascii="GHEA Grapalat" w:hAnsi="GHEA Grapalat" w:cs="Arial"/>
                <w:sz w:val="20"/>
                <w:szCs w:val="20"/>
              </w:rPr>
              <w:t>:</w:t>
            </w:r>
          </w:p>
        </w:tc>
      </w:tr>
      <w:tr w:rsidR="00334B2F" w:rsidRPr="00E6597C"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 xml:space="preserve">7 </w:t>
            </w:r>
            <w:r w:rsidRPr="00E6597C">
              <w:rPr>
                <w:rFonts w:ascii="GHEA Grapalat" w:hAnsi="GHEA Grapalat" w:cs="Sylfaen"/>
                <w:sz w:val="20"/>
                <w:szCs w:val="20"/>
              </w:rPr>
              <w:t>. Плательщик:</w:t>
            </w:r>
            <w:r w:rsidRPr="00E6597C">
              <w:rPr>
                <w:rFonts w:ascii="GHEA Grapalat" w:hAnsi="GHEA Grapalat" w:cs="Arial"/>
                <w:sz w:val="20"/>
                <w:szCs w:val="20"/>
              </w:rPr>
              <w:t xml:space="preserve"> </w:t>
            </w:r>
            <w:r w:rsidRPr="00E6597C">
              <w:rPr>
                <w:rFonts w:ascii="GHEA Grapalat" w:hAnsi="GHEA Grapalat" w:cs="Sylfaen"/>
                <w:sz w:val="20"/>
                <w:szCs w:val="20"/>
              </w:rPr>
              <w:t xml:space="preserve">АВК </w:t>
            </w:r>
            <w:r w:rsidRPr="00E6597C">
              <w:rPr>
                <w:rFonts w:ascii="GHEA Grapalat" w:hAnsi="GHEA Grapalat" w:cs="Arial"/>
                <w:sz w:val="20"/>
                <w:szCs w:val="20"/>
              </w:rPr>
              <w:t>:</w:t>
            </w:r>
          </w:p>
        </w:tc>
      </w:tr>
      <w:tr w:rsidR="00334B2F" w:rsidRPr="00E6597C"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 xml:space="preserve">8 </w:t>
            </w:r>
            <w:r w:rsidRPr="00E6597C">
              <w:rPr>
                <w:rFonts w:ascii="GHEA Grapalat" w:hAnsi="GHEA Grapalat" w:cs="Sylfaen"/>
                <w:sz w:val="20"/>
                <w:szCs w:val="20"/>
              </w:rPr>
              <w:t>. Плательщик:</w:t>
            </w:r>
            <w:r w:rsidRPr="00E6597C">
              <w:rPr>
                <w:rFonts w:ascii="GHEA Grapalat" w:hAnsi="GHEA Grapalat" w:cs="Arial"/>
                <w:sz w:val="20"/>
                <w:szCs w:val="20"/>
              </w:rPr>
              <w:t xml:space="preserve"> </w:t>
            </w:r>
            <w:r w:rsidRPr="00E6597C">
              <w:rPr>
                <w:rFonts w:ascii="GHEA Grapalat" w:hAnsi="GHEA Grapalat" w:cs="Sylfaen"/>
                <w:sz w:val="20"/>
                <w:szCs w:val="20"/>
              </w:rPr>
              <w:t xml:space="preserve">ПСЦ </w:t>
            </w:r>
            <w:r w:rsidRPr="00E6597C">
              <w:rPr>
                <w:rFonts w:ascii="GHEA Grapalat" w:hAnsi="GHEA Grapalat" w:cs="Arial"/>
                <w:sz w:val="20"/>
                <w:szCs w:val="20"/>
              </w:rPr>
              <w:t>:</w:t>
            </w:r>
          </w:p>
        </w:tc>
      </w:tr>
      <w:tr w:rsidR="00334B2F" w:rsidRPr="00E6597C"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68A67EAC" w:rsidR="00334B2F" w:rsidRPr="00F37BC1" w:rsidRDefault="00334B2F" w:rsidP="00F97F13">
            <w:pPr>
              <w:rPr>
                <w:rFonts w:ascii="GHEA Grapalat" w:hAnsi="GHEA Grapalat" w:cs="Arial"/>
                <w:sz w:val="18"/>
                <w:szCs w:val="18"/>
              </w:rPr>
            </w:pPr>
            <w:r w:rsidRPr="00F37BC1">
              <w:rPr>
                <w:rFonts w:ascii="GHEA Grapalat" w:hAnsi="GHEA Grapalat" w:cs="Sylfaen"/>
                <w:sz w:val="18"/>
                <w:szCs w:val="18"/>
                <w:lang w:val="hy-AM"/>
              </w:rPr>
              <w:t xml:space="preserve">9 </w:t>
            </w:r>
            <w:r w:rsidRPr="00F37BC1">
              <w:rPr>
                <w:rFonts w:ascii="GHEA Grapalat" w:hAnsi="GHEA Grapalat" w:cs="Sylfaen"/>
                <w:sz w:val="18"/>
                <w:szCs w:val="18"/>
              </w:rPr>
              <w:t xml:space="preserve">. </w:t>
            </w:r>
            <w:r w:rsidRPr="00F37BC1">
              <w:rPr>
                <w:rFonts w:ascii="GHEA Grapalat" w:hAnsi="GHEA Grapalat" w:cs="Sylfaen"/>
                <w:sz w:val="18"/>
                <w:szCs w:val="18"/>
                <w:lang w:val="hy-AM"/>
              </w:rPr>
              <w:t xml:space="preserve">Имя </w:t>
            </w:r>
            <w:r w:rsidRPr="00F37BC1">
              <w:rPr>
                <w:rFonts w:ascii="GHEA Grapalat" w:hAnsi="GHEA Grapalat" w:cs="Sylfaen"/>
                <w:sz w:val="18"/>
                <w:szCs w:val="18"/>
              </w:rPr>
              <w:t xml:space="preserve">получателя или </w:t>
            </w:r>
            <w:r w:rsidRPr="00F37BC1">
              <w:rPr>
                <w:rFonts w:ascii="GHEA Grapalat" w:hAnsi="GHEA Grapalat" w:cs="Sylfaen"/>
                <w:sz w:val="18"/>
                <w:szCs w:val="18"/>
                <w:lang w:val="hy-AM"/>
              </w:rPr>
              <w:t xml:space="preserve">имя и фамилия </w:t>
            </w:r>
            <w:r w:rsidRPr="00F37BC1">
              <w:rPr>
                <w:rFonts w:ascii="GHEA Grapalat" w:hAnsi="GHEA Grapalat" w:cs="Arial"/>
                <w:sz w:val="18"/>
                <w:szCs w:val="18"/>
              </w:rPr>
              <w:t>:</w:t>
            </w:r>
            <w:r w:rsidR="00886177">
              <w:rPr>
                <w:rFonts w:ascii="GHEA Grapalat" w:hAnsi="GHEA Grapalat" w:cs="Arial"/>
                <w:sz w:val="18"/>
                <w:szCs w:val="18"/>
                <w:lang w:val="hy-AM"/>
              </w:rPr>
              <w:t xml:space="preserve"> </w:t>
            </w:r>
            <w:r w:rsidR="00F37BC1" w:rsidRPr="00F37BC1">
              <w:rPr>
                <w:rFonts w:ascii="GHEA Grapalat" w:hAnsi="GHEA Grapalat"/>
                <w:b/>
                <w:sz w:val="18"/>
                <w:szCs w:val="18"/>
                <w:lang w:val="pt-BR"/>
              </w:rPr>
              <w:t>&lt;&lt;:</w:t>
            </w:r>
            <w:r w:rsidR="00F97F13" w:rsidRPr="00F97F13">
              <w:rPr>
                <w:rFonts w:ascii="Sylfaen" w:hAnsi="Sylfaen" w:cs="Tahoma"/>
                <w:b/>
                <w:color w:val="000000"/>
                <w:sz w:val="20"/>
                <w:lang w:val="hy-AM"/>
              </w:rPr>
              <w:t xml:space="preserve"> </w:t>
            </w:r>
            <w:r w:rsidR="00F97F13" w:rsidRPr="00F97F13">
              <w:rPr>
                <w:rFonts w:ascii="GHEA Grapalat" w:hAnsi="GHEA Grapalat" w:cs="Tahoma"/>
                <w:b/>
                <w:color w:val="000000"/>
                <w:sz w:val="20"/>
                <w:lang w:val="hy-AM"/>
              </w:rPr>
              <w:t>Детский творческий центр Раздана</w:t>
            </w:r>
            <w:r w:rsidR="00F97F13" w:rsidRPr="00F97F13">
              <w:rPr>
                <w:rFonts w:ascii="Sylfaen" w:hAnsi="Sylfaen" w:cs="Tahoma"/>
                <w:b/>
                <w:color w:val="000000"/>
                <w:sz w:val="22"/>
                <w:lang w:val="hy-AM"/>
              </w:rPr>
              <w:t xml:space="preserve"> </w:t>
            </w:r>
            <w:r w:rsidR="00F97F13" w:rsidRPr="00F37BC1">
              <w:rPr>
                <w:rFonts w:ascii="GHEA Grapalat" w:hAnsi="GHEA Grapalat"/>
                <w:b/>
                <w:sz w:val="18"/>
                <w:szCs w:val="18"/>
                <w:lang w:val="pt-BR"/>
              </w:rPr>
              <w:t xml:space="preserve">&gt;&gt; </w:t>
            </w:r>
            <w:r w:rsidR="00F37BC1" w:rsidRPr="00F37BC1">
              <w:rPr>
                <w:rFonts w:ascii="GHEA Grapalat" w:hAnsi="GHEA Grapalat"/>
                <w:b/>
                <w:sz w:val="18"/>
                <w:szCs w:val="18"/>
              </w:rPr>
              <w:t>АОК:</w:t>
            </w:r>
          </w:p>
        </w:tc>
      </w:tr>
      <w:tr w:rsidR="00334B2F" w:rsidRPr="00E6597C"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77777777" w:rsidR="00334B2F" w:rsidRPr="00F37BC1" w:rsidRDefault="00334B2F" w:rsidP="00CB0ADE">
            <w:pPr>
              <w:rPr>
                <w:rFonts w:ascii="GHEA Grapalat" w:hAnsi="GHEA Grapalat" w:cs="Sylfaen"/>
                <w:sz w:val="18"/>
                <w:szCs w:val="18"/>
                <w:lang w:val="ru-RU"/>
              </w:rPr>
            </w:pPr>
            <w:r w:rsidRPr="00F37BC1">
              <w:rPr>
                <w:rFonts w:ascii="GHEA Grapalat" w:hAnsi="GHEA Grapalat" w:cs="Sylfaen"/>
                <w:sz w:val="18"/>
                <w:szCs w:val="18"/>
                <w:lang w:val="ru-RU"/>
              </w:rPr>
              <w:t xml:space="preserve">10. </w:t>
            </w:r>
            <w:r w:rsidRPr="00F37BC1">
              <w:rPr>
                <w:rFonts w:ascii="GHEA Grapalat" w:hAnsi="GHEA Grapalat" w:cs="Sylfaen"/>
                <w:sz w:val="18"/>
                <w:szCs w:val="18"/>
              </w:rPr>
              <w:t>Бенефициар</w:t>
            </w:r>
            <w:r w:rsidRPr="00F37BC1">
              <w:rPr>
                <w:rFonts w:ascii="GHEA Grapalat" w:hAnsi="GHEA Grapalat" w:cs="Arial"/>
                <w:sz w:val="18"/>
                <w:szCs w:val="18"/>
              </w:rPr>
              <w:t xml:space="preserve"> </w:t>
            </w:r>
            <w:r w:rsidRPr="00F37BC1">
              <w:rPr>
                <w:rFonts w:ascii="GHEA Grapalat" w:hAnsi="GHEA Grapalat" w:cs="Sylfaen"/>
                <w:sz w:val="18"/>
                <w:szCs w:val="18"/>
              </w:rPr>
              <w:t xml:space="preserve">PSC </w:t>
            </w:r>
            <w:r w:rsidRPr="00F37BC1">
              <w:rPr>
                <w:rFonts w:ascii="GHEA Grapalat" w:hAnsi="GHEA Grapalat" w:cs="Sylfaen"/>
                <w:sz w:val="18"/>
                <w:szCs w:val="18"/>
                <w:lang w:val="ru-RU"/>
              </w:rPr>
              <w:t xml:space="preserve">( </w:t>
            </w:r>
            <w:r w:rsidRPr="00F37BC1">
              <w:rPr>
                <w:rFonts w:ascii="GHEA Grapalat" w:hAnsi="GHEA Grapalat" w:cs="Sylfaen"/>
                <w:sz w:val="18"/>
                <w:szCs w:val="18"/>
                <w:lang w:val="hy-AM"/>
              </w:rPr>
              <w:t xml:space="preserve">не заполняется </w:t>
            </w:r>
            <w:r w:rsidRPr="00F37BC1">
              <w:rPr>
                <w:rFonts w:ascii="GHEA Grapalat" w:hAnsi="GHEA Grapalat" w:cs="Sylfaen"/>
                <w:sz w:val="18"/>
                <w:szCs w:val="18"/>
                <w:lang w:val="ru-RU"/>
              </w:rPr>
              <w:t>)</w:t>
            </w:r>
          </w:p>
        </w:tc>
      </w:tr>
      <w:tr w:rsidR="00334B2F" w:rsidRPr="00E6597C"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 xml:space="preserve">11 </w:t>
            </w:r>
            <w:r w:rsidRPr="00E6597C">
              <w:rPr>
                <w:rFonts w:ascii="GHEA Grapalat" w:hAnsi="GHEA Grapalat" w:cs="Sylfaen"/>
                <w:sz w:val="20"/>
                <w:szCs w:val="20"/>
              </w:rPr>
              <w:t>. Бенефициар</w:t>
            </w:r>
            <w:r w:rsidRPr="00E6597C">
              <w:rPr>
                <w:rFonts w:ascii="GHEA Grapalat" w:hAnsi="GHEA Grapalat" w:cs="Arial"/>
                <w:sz w:val="20"/>
                <w:szCs w:val="20"/>
              </w:rPr>
              <w:t xml:space="preserve"> </w:t>
            </w:r>
            <w:r w:rsidRPr="00E6597C">
              <w:rPr>
                <w:rFonts w:ascii="GHEA Grapalat" w:hAnsi="GHEA Grapalat" w:cs="Sylfaen"/>
                <w:sz w:val="20"/>
                <w:szCs w:val="20"/>
              </w:rPr>
              <w:t xml:space="preserve">АВК </w:t>
            </w:r>
            <w:r w:rsidRPr="00E6597C">
              <w:rPr>
                <w:rFonts w:ascii="GHEA Grapalat" w:hAnsi="GHEA Grapalat" w:cs="Arial"/>
                <w:sz w:val="20"/>
                <w:szCs w:val="20"/>
              </w:rPr>
              <w:t>:</w:t>
            </w:r>
          </w:p>
        </w:tc>
      </w:tr>
      <w:tr w:rsidR="00334B2F" w:rsidRPr="00E6597C"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 xml:space="preserve">1 </w:t>
            </w:r>
            <w:r w:rsidRPr="00E6597C">
              <w:rPr>
                <w:rFonts w:ascii="GHEA Grapalat" w:hAnsi="GHEA Grapalat" w:cs="Sylfaen"/>
                <w:sz w:val="20"/>
                <w:szCs w:val="20"/>
                <w:lang w:val="hy-AM"/>
              </w:rPr>
              <w:t xml:space="preserve">2. Имя </w:t>
            </w:r>
            <w:r w:rsidRPr="00E6597C">
              <w:rPr>
                <w:rFonts w:ascii="GHEA Grapalat" w:hAnsi="GHEA Grapalat" w:cs="Sylfaen"/>
                <w:sz w:val="20"/>
                <w:szCs w:val="20"/>
              </w:rPr>
              <w:t>бенефициара</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обслуживающая финансовая организация </w:t>
            </w:r>
            <w:r w:rsidRPr="00E6597C">
              <w:rPr>
                <w:rFonts w:ascii="GHEA Grapalat" w:hAnsi="GHEA Grapalat" w:cs="Sylfaen"/>
                <w:sz w:val="20"/>
                <w:szCs w:val="20"/>
              </w:rPr>
              <w:t xml:space="preserve">(банк) </w:t>
            </w:r>
            <w:r w:rsidRPr="00E6597C">
              <w:rPr>
                <w:rFonts w:ascii="GHEA Grapalat" w:hAnsi="GHEA Grapalat" w:cs="Arial"/>
                <w:sz w:val="20"/>
                <w:szCs w:val="20"/>
              </w:rPr>
              <w:t>:</w:t>
            </w:r>
          </w:p>
        </w:tc>
      </w:tr>
      <w:tr w:rsidR="00334B2F" w:rsidRPr="00E6597C"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 xml:space="preserve">1 </w:t>
            </w:r>
            <w:r w:rsidRPr="00E6597C">
              <w:rPr>
                <w:rFonts w:ascii="GHEA Grapalat" w:hAnsi="GHEA Grapalat" w:cs="Sylfaen"/>
                <w:sz w:val="20"/>
                <w:szCs w:val="20"/>
                <w:lang w:val="hy-AM"/>
              </w:rPr>
              <w:t xml:space="preserve">3. </w:t>
            </w:r>
            <w:r w:rsidRPr="00E6597C">
              <w:rPr>
                <w:rFonts w:ascii="GHEA Grapalat" w:hAnsi="GHEA Grapalat" w:cs="Sylfaen"/>
                <w:sz w:val="20"/>
                <w:szCs w:val="20"/>
              </w:rPr>
              <w:t>Бенефициар</w:t>
            </w:r>
            <w:r w:rsidRPr="00E6597C">
              <w:rPr>
                <w:rFonts w:ascii="GHEA Grapalat" w:hAnsi="GHEA Grapalat" w:cs="Arial"/>
                <w:sz w:val="20"/>
                <w:szCs w:val="20"/>
              </w:rPr>
              <w:t xml:space="preserve"> </w:t>
            </w:r>
            <w:r w:rsidRPr="00E6597C">
              <w:rPr>
                <w:rFonts w:ascii="GHEA Grapalat" w:hAnsi="GHEA Grapalat" w:cs="Sylfaen"/>
                <w:sz w:val="20"/>
                <w:szCs w:val="20"/>
              </w:rPr>
              <w:t>счет</w:t>
            </w:r>
            <w:r w:rsidRPr="00E6597C">
              <w:rPr>
                <w:rFonts w:ascii="GHEA Grapalat" w:hAnsi="GHEA Grapalat" w:cs="Arial"/>
                <w:sz w:val="20"/>
                <w:szCs w:val="20"/>
              </w:rPr>
              <w:t xml:space="preserve"> </w:t>
            </w:r>
            <w:r w:rsidRPr="00E6597C">
              <w:rPr>
                <w:rFonts w:ascii="GHEA Grapalat" w:hAnsi="GHEA Grapalat" w:cs="Sylfaen"/>
                <w:sz w:val="20"/>
                <w:szCs w:val="20"/>
              </w:rPr>
              <w:t xml:space="preserve">номер </w:t>
            </w:r>
            <w:r w:rsidRPr="00E6597C">
              <w:rPr>
                <w:rFonts w:ascii="GHEA Grapalat" w:hAnsi="GHEA Grapalat" w:cs="Arial"/>
                <w:sz w:val="20"/>
                <w:szCs w:val="20"/>
              </w:rPr>
              <w:t xml:space="preserve">( </w:t>
            </w:r>
            <w:r w:rsidRPr="00E6597C">
              <w:rPr>
                <w:rFonts w:ascii="GHEA Grapalat" w:hAnsi="GHEA Grapalat" w:cs="Sylfaen"/>
                <w:sz w:val="20"/>
                <w:szCs w:val="20"/>
              </w:rPr>
              <w:t xml:space="preserve">hs.N </w:t>
            </w:r>
            <w:r w:rsidRPr="00E6597C">
              <w:rPr>
                <w:rFonts w:ascii="GHEA Grapalat" w:hAnsi="GHEA Grapalat" w:cs="Arial"/>
                <w:sz w:val="20"/>
                <w:szCs w:val="20"/>
              </w:rPr>
              <w:t>)</w:t>
            </w:r>
          </w:p>
        </w:tc>
      </w:tr>
      <w:tr w:rsidR="00334B2F" w:rsidRPr="00E6597C"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 xml:space="preserve">1 </w:t>
            </w:r>
            <w:r w:rsidRPr="00E6597C">
              <w:rPr>
                <w:rFonts w:ascii="GHEA Grapalat" w:hAnsi="GHEA Grapalat" w:cs="Sylfaen"/>
                <w:sz w:val="20"/>
                <w:szCs w:val="20"/>
                <w:lang w:val="hy-AM"/>
              </w:rPr>
              <w:t xml:space="preserve">4 </w:t>
            </w:r>
            <w:r w:rsidRPr="00E6597C">
              <w:rPr>
                <w:rFonts w:ascii="GHEA Grapalat" w:hAnsi="GHEA Grapalat" w:cs="Sylfaen"/>
                <w:sz w:val="20"/>
                <w:szCs w:val="20"/>
              </w:rPr>
              <w:t>.Сумма</w:t>
            </w:r>
            <w:r w:rsidRPr="00E6597C">
              <w:rPr>
                <w:rFonts w:ascii="GHEA Grapalat" w:hAnsi="GHEA Grapalat" w:cs="Arial"/>
                <w:sz w:val="20"/>
                <w:szCs w:val="20"/>
              </w:rPr>
              <w:t xml:space="preserve"> </w:t>
            </w:r>
            <w:r w:rsidRPr="00E6597C">
              <w:rPr>
                <w:rFonts w:ascii="GHEA Grapalat" w:hAnsi="GHEA Grapalat" w:cs="Arial"/>
                <w:sz w:val="20"/>
                <w:szCs w:val="20"/>
                <w:lang w:val="ru-RU"/>
              </w:rPr>
              <w:t xml:space="preserve">( </w:t>
            </w:r>
            <w:r w:rsidRPr="00E6597C">
              <w:rPr>
                <w:rFonts w:ascii="GHEA Grapalat" w:hAnsi="GHEA Grapalat" w:cs="Sylfaen"/>
                <w:sz w:val="20"/>
                <w:szCs w:val="20"/>
              </w:rPr>
              <w:t>в цифрах</w:t>
            </w:r>
            <w:r w:rsidRPr="00E6597C">
              <w:rPr>
                <w:rFonts w:ascii="GHEA Grapalat" w:hAnsi="GHEA Grapalat" w:cs="Arial"/>
                <w:sz w:val="20"/>
                <w:szCs w:val="20"/>
              </w:rPr>
              <w:t xml:space="preserve"> </w:t>
            </w:r>
            <w:r w:rsidRPr="00E6597C">
              <w:rPr>
                <w:rFonts w:ascii="GHEA Grapalat" w:hAnsi="GHEA Grapalat" w:cs="Sylfaen"/>
                <w:sz w:val="20"/>
                <w:szCs w:val="20"/>
              </w:rPr>
              <w:t>и:</w:t>
            </w:r>
            <w:r w:rsidRPr="00E6597C">
              <w:rPr>
                <w:rFonts w:ascii="GHEA Grapalat" w:hAnsi="GHEA Grapalat" w:cs="Arial"/>
                <w:sz w:val="20"/>
                <w:szCs w:val="20"/>
              </w:rPr>
              <w:t xml:space="preserve"> </w:t>
            </w:r>
            <w:r w:rsidRPr="00E6597C">
              <w:rPr>
                <w:rFonts w:ascii="GHEA Grapalat" w:hAnsi="GHEA Grapalat" w:cs="Sylfaen"/>
                <w:sz w:val="20"/>
                <w:szCs w:val="20"/>
              </w:rPr>
              <w:t xml:space="preserve">словами </w:t>
            </w:r>
            <w:r w:rsidRPr="00E6597C">
              <w:rPr>
                <w:rFonts w:ascii="GHEA Grapalat" w:hAnsi="GHEA Grapalat" w:cs="Sylfaen"/>
                <w:sz w:val="20"/>
                <w:szCs w:val="20"/>
                <w:lang w:val="ru-RU"/>
              </w:rPr>
              <w:t xml:space="preserve">) </w:t>
            </w:r>
            <w:r w:rsidRPr="00E6597C">
              <w:rPr>
                <w:rFonts w:ascii="GHEA Grapalat" w:hAnsi="GHEA Grapalat" w:cs="Arial"/>
                <w:sz w:val="20"/>
                <w:szCs w:val="20"/>
              </w:rPr>
              <w:t>.</w:t>
            </w:r>
          </w:p>
        </w:tc>
      </w:tr>
      <w:tr w:rsidR="00334B2F" w:rsidRPr="00E6597C"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Принятая сумма: </w:t>
            </w:r>
            <w:r w:rsidRPr="00E6597C">
              <w:rPr>
                <w:rFonts w:ascii="GHEA Grapalat" w:hAnsi="GHEA Grapalat" w:cs="Sylfaen"/>
                <w:sz w:val="20"/>
                <w:szCs w:val="20"/>
              </w:rPr>
              <w:t>(цифрами</w:t>
            </w:r>
            <w:r w:rsidRPr="00E6597C">
              <w:rPr>
                <w:rFonts w:ascii="GHEA Grapalat" w:hAnsi="GHEA Grapalat" w:cs="Arial"/>
                <w:sz w:val="20"/>
                <w:szCs w:val="20"/>
              </w:rPr>
              <w:t xml:space="preserve"> </w:t>
            </w:r>
            <w:r w:rsidRPr="00E6597C">
              <w:rPr>
                <w:rFonts w:ascii="GHEA Grapalat" w:hAnsi="GHEA Grapalat" w:cs="Sylfaen"/>
                <w:sz w:val="20"/>
                <w:szCs w:val="20"/>
              </w:rPr>
              <w:t>и:</w:t>
            </w:r>
            <w:r w:rsidRPr="00E6597C">
              <w:rPr>
                <w:rFonts w:ascii="GHEA Grapalat" w:hAnsi="GHEA Grapalat" w:cs="Arial"/>
                <w:sz w:val="20"/>
                <w:szCs w:val="20"/>
              </w:rPr>
              <w:t xml:space="preserve"> </w:t>
            </w:r>
            <w:r w:rsidRPr="00E6597C">
              <w:rPr>
                <w:rFonts w:ascii="GHEA Grapalat" w:hAnsi="GHEA Grapalat" w:cs="Sylfaen"/>
                <w:sz w:val="20"/>
                <w:szCs w:val="20"/>
              </w:rPr>
              <w:t>словами)</w:t>
            </w:r>
            <w:r w:rsidRPr="00E6597C">
              <w:rPr>
                <w:rFonts w:ascii="GHEA Grapalat" w:hAnsi="GHEA Grapalat" w:cs="Sylfaen"/>
                <w:sz w:val="20"/>
                <w:szCs w:val="20"/>
                <w:lang w:val="hy-AM"/>
              </w:rPr>
              <w:t xml:space="preserve">  </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предназначен для частичного принятия указанной суммы, которая не применяется </w:t>
            </w:r>
            <w:r w:rsidRPr="00E6597C">
              <w:rPr>
                <w:rFonts w:ascii="GHEA Grapalat" w:hAnsi="GHEA Grapalat" w:cs="Sylfaen"/>
                <w:sz w:val="20"/>
                <w:szCs w:val="20"/>
              </w:rPr>
              <w:t>)</w:t>
            </w:r>
          </w:p>
        </w:tc>
      </w:tr>
      <w:tr w:rsidR="00334B2F" w:rsidRPr="00E6597C"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 xml:space="preserve">1 </w:t>
            </w:r>
            <w:r w:rsidRPr="00E6597C">
              <w:rPr>
                <w:rFonts w:ascii="GHEA Grapalat" w:hAnsi="GHEA Grapalat" w:cs="Sylfaen"/>
                <w:sz w:val="20"/>
                <w:szCs w:val="20"/>
                <w:lang w:val="ru-RU"/>
              </w:rPr>
              <w:t xml:space="preserve">6. </w:t>
            </w:r>
            <w:r w:rsidRPr="00E6597C">
              <w:rPr>
                <w:rFonts w:ascii="GHEA Grapalat" w:hAnsi="GHEA Grapalat" w:cs="Sylfaen"/>
                <w:sz w:val="20"/>
                <w:szCs w:val="20"/>
              </w:rPr>
              <w:t xml:space="preserve">Валюта </w:t>
            </w:r>
            <w:r w:rsidRPr="00E6597C">
              <w:rPr>
                <w:rFonts w:ascii="GHEA Grapalat" w:hAnsi="GHEA Grapalat" w:cs="Arial"/>
                <w:sz w:val="20"/>
                <w:szCs w:val="20"/>
              </w:rPr>
              <w:t xml:space="preserve">( </w:t>
            </w:r>
            <w:r w:rsidRPr="00E6597C">
              <w:rPr>
                <w:rFonts w:ascii="GHEA Grapalat" w:hAnsi="GHEA Grapalat" w:cs="Sylfaen"/>
                <w:sz w:val="20"/>
                <w:szCs w:val="20"/>
              </w:rPr>
              <w:t>прописью</w:t>
            </w:r>
            <w:r w:rsidRPr="00E6597C">
              <w:rPr>
                <w:rFonts w:ascii="GHEA Grapalat" w:hAnsi="GHEA Grapalat" w:cs="Arial"/>
                <w:sz w:val="20"/>
                <w:szCs w:val="20"/>
              </w:rPr>
              <w:t xml:space="preserve"> </w:t>
            </w:r>
            <w:r w:rsidRPr="00E6597C">
              <w:rPr>
                <w:rFonts w:ascii="GHEA Grapalat" w:hAnsi="GHEA Grapalat" w:cs="Sylfaen"/>
                <w:sz w:val="20"/>
                <w:szCs w:val="20"/>
              </w:rPr>
              <w:t>и:</w:t>
            </w:r>
            <w:r w:rsidRPr="00E6597C">
              <w:rPr>
                <w:rFonts w:ascii="GHEA Grapalat" w:hAnsi="GHEA Grapalat" w:cs="Arial"/>
                <w:sz w:val="20"/>
                <w:szCs w:val="20"/>
              </w:rPr>
              <w:t xml:space="preserve"> </w:t>
            </w:r>
            <w:r w:rsidRPr="00E6597C">
              <w:rPr>
                <w:rFonts w:ascii="GHEA Grapalat" w:hAnsi="GHEA Grapalat" w:cs="Sylfaen"/>
                <w:sz w:val="20"/>
                <w:szCs w:val="20"/>
              </w:rPr>
              <w:t xml:space="preserve">с кодом </w:t>
            </w:r>
            <w:r w:rsidRPr="00E6597C">
              <w:rPr>
                <w:rFonts w:ascii="GHEA Grapalat" w:hAnsi="GHEA Grapalat" w:cs="Arial"/>
                <w:sz w:val="20"/>
                <w:szCs w:val="20"/>
              </w:rPr>
              <w:t>).</w:t>
            </w:r>
          </w:p>
        </w:tc>
      </w:tr>
      <w:tr w:rsidR="00334B2F" w:rsidRPr="00E6597C"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 xml:space="preserve">1 </w:t>
            </w:r>
            <w:r w:rsidRPr="00E6597C">
              <w:rPr>
                <w:rFonts w:ascii="GHEA Grapalat" w:hAnsi="GHEA Grapalat" w:cs="Sylfaen"/>
                <w:sz w:val="20"/>
                <w:szCs w:val="20"/>
                <w:lang w:val="hy-AM"/>
              </w:rPr>
              <w:t xml:space="preserve">7. </w:t>
            </w:r>
            <w:r w:rsidRPr="00E6597C">
              <w:rPr>
                <w:rFonts w:ascii="GHEA Grapalat" w:hAnsi="GHEA Grapalat" w:cs="Sylfaen"/>
                <w:sz w:val="20"/>
                <w:szCs w:val="20"/>
              </w:rPr>
              <w:t xml:space="preserve">Цель операции </w:t>
            </w:r>
            <w:r w:rsidRPr="00E6597C">
              <w:rPr>
                <w:rFonts w:ascii="GHEA Grapalat" w:hAnsi="GHEA Grapalat" w:cs="Arial"/>
                <w:sz w:val="20"/>
                <w:szCs w:val="20"/>
              </w:rPr>
              <w:t xml:space="preserve">( </w:t>
            </w:r>
            <w:r w:rsidRPr="00E6597C">
              <w:rPr>
                <w:rFonts w:ascii="GHEA Grapalat" w:hAnsi="GHEA Grapalat" w:cs="Sylfaen"/>
                <w:sz w:val="20"/>
                <w:szCs w:val="20"/>
              </w:rPr>
              <w:t xml:space="preserve">платежа </w:t>
            </w:r>
            <w:r w:rsidRPr="00E6597C">
              <w:rPr>
                <w:rFonts w:ascii="GHEA Grapalat" w:hAnsi="GHEA Grapalat" w:cs="Arial"/>
                <w:sz w:val="20"/>
                <w:szCs w:val="20"/>
              </w:rPr>
              <w:t>) :</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 xml:space="preserve">( </w:t>
            </w:r>
            <w:r w:rsidRPr="00E6597C">
              <w:rPr>
                <w:rFonts w:ascii="GHEA Grapalat" w:hAnsi="GHEA Grapalat" w:cs="Sylfaen"/>
                <w:bCs/>
                <w:i/>
                <w:sz w:val="20"/>
                <w:szCs w:val="20"/>
                <w:lang w:val="hy-AM"/>
              </w:rPr>
              <w:t xml:space="preserve">для </w:t>
            </w:r>
            <w:r w:rsidRPr="00E6597C">
              <w:rPr>
                <w:rFonts w:ascii="GHEA Grapalat" w:hAnsi="GHEA Grapalat" w:cs="Sylfaen"/>
                <w:bCs/>
                <w:i/>
                <w:sz w:val="20"/>
                <w:szCs w:val="20"/>
              </w:rPr>
              <w:t xml:space="preserve">обеспечения </w:t>
            </w:r>
            <w:r w:rsidR="00194C6E">
              <w:rPr>
                <w:rFonts w:ascii="GHEA Grapalat" w:hAnsi="GHEA Grapalat" w:cs="Sylfaen"/>
                <w:bCs/>
                <w:i/>
                <w:sz w:val="20"/>
                <w:szCs w:val="20"/>
                <w:lang w:val="hy-AM"/>
              </w:rPr>
              <w:t xml:space="preserve">выполнения договора </w:t>
            </w:r>
            <w:r w:rsidRPr="00E6597C">
              <w:rPr>
                <w:rFonts w:ascii="GHEA Grapalat" w:hAnsi="GHEA Grapalat" w:cs="Sylfaen"/>
                <w:bCs/>
                <w:i/>
                <w:sz w:val="20"/>
                <w:szCs w:val="20"/>
              </w:rPr>
              <w:t>)</w:t>
            </w:r>
          </w:p>
        </w:tc>
      </w:tr>
      <w:tr w:rsidR="00334B2F" w:rsidRPr="00E6597C"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 xml:space="preserve">1 </w:t>
            </w:r>
            <w:r w:rsidRPr="00E6597C">
              <w:rPr>
                <w:rFonts w:ascii="GHEA Grapalat" w:hAnsi="GHEA Grapalat" w:cs="Sylfaen"/>
                <w:sz w:val="20"/>
                <w:szCs w:val="20"/>
                <w:lang w:val="hy-AM"/>
              </w:rPr>
              <w:t xml:space="preserve">8 </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Основания осуществления выплаты: </w:t>
            </w:r>
            <w:r w:rsidRPr="00E6597C">
              <w:rPr>
                <w:rFonts w:ascii="GHEA Grapalat" w:hAnsi="GHEA Grapalat" w:cs="Sylfaen"/>
                <w:sz w:val="20"/>
                <w:szCs w:val="20"/>
              </w:rPr>
              <w:t xml:space="preserve">( </w:t>
            </w:r>
            <w:r w:rsidRPr="00E6597C">
              <w:rPr>
                <w:rFonts w:ascii="GHEA Grapalat" w:hAnsi="GHEA Grapalat" w:cs="Arial"/>
                <w:sz w:val="20"/>
                <w:szCs w:val="20"/>
                <w:lang w:val="hy-AM"/>
              </w:rPr>
              <w:t xml:space="preserve">Наименование </w:t>
            </w:r>
            <w:r w:rsidRPr="00E6597C">
              <w:rPr>
                <w:rFonts w:ascii="GHEA Grapalat" w:hAnsi="GHEA Grapalat" w:cs="Sylfaen"/>
                <w:sz w:val="20"/>
                <w:szCs w:val="20"/>
                <w:lang w:val="hy-AM"/>
              </w:rPr>
              <w:t xml:space="preserve">документов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в том числе договора о возмещении ущерба, </w:t>
            </w:r>
            <w:r w:rsidRPr="00E6597C">
              <w:rPr>
                <w:rFonts w:ascii="GHEA Grapalat" w:hAnsi="GHEA Grapalat" w:cs="Sylfaen"/>
                <w:sz w:val="20"/>
                <w:szCs w:val="20"/>
                <w:lang w:val="hy-AM"/>
              </w:rPr>
              <w:t>к ним</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цифры</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п</w:t>
            </w:r>
            <w:r w:rsidRPr="00E6597C">
              <w:rPr>
                <w:rFonts w:ascii="GHEA Grapalat" w:hAnsi="GHEA Grapalat" w:cs="Arial"/>
                <w:sz w:val="20"/>
                <w:szCs w:val="20"/>
              </w:rPr>
              <w:t xml:space="preserve"> </w:t>
            </w:r>
            <w:r w:rsidRPr="00E6597C">
              <w:rPr>
                <w:rFonts w:ascii="GHEA Grapalat" w:hAnsi="GHEA Grapalat" w:cs="Sylfaen"/>
                <w:sz w:val="20"/>
                <w:szCs w:val="20"/>
              </w:rPr>
              <w:t xml:space="preserve">код, </w:t>
            </w:r>
            <w:r w:rsidRPr="00E6597C">
              <w:rPr>
                <w:rFonts w:ascii="GHEA Grapalat" w:hAnsi="GHEA Grapalat" w:cs="Arial"/>
                <w:sz w:val="20"/>
                <w:szCs w:val="20"/>
                <w:lang w:val="hy-AM"/>
              </w:rPr>
              <w:t xml:space="preserve">на основании которого производится начисление </w:t>
            </w:r>
            <w:r w:rsidRPr="00E6597C">
              <w:rPr>
                <w:rFonts w:ascii="GHEA Grapalat" w:hAnsi="GHEA Grapalat" w:cs="Arial"/>
                <w:sz w:val="20"/>
                <w:szCs w:val="20"/>
              </w:rPr>
              <w:t xml:space="preserve">) </w:t>
            </w:r>
            <w:r w:rsidRPr="00E6597C">
              <w:rPr>
                <w:rFonts w:ascii="GHEA Grapalat" w:hAnsi="GHEA Grapalat" w:cs="Sylfaen"/>
                <w:sz w:val="20"/>
                <w:szCs w:val="20"/>
              </w:rPr>
              <w:t>.</w:t>
            </w:r>
          </w:p>
          <w:p w14:paraId="223F5B85" w14:textId="77777777" w:rsidR="00334B2F" w:rsidRPr="00E6597C" w:rsidRDefault="00334B2F" w:rsidP="00CB0ADE">
            <w:pPr>
              <w:rPr>
                <w:rFonts w:ascii="GHEA Grapalat" w:hAnsi="GHEA Grapalat" w:cs="Arial"/>
                <w:sz w:val="20"/>
                <w:szCs w:val="20"/>
              </w:rPr>
            </w:pPr>
          </w:p>
        </w:tc>
      </w:tr>
      <w:tr w:rsidR="00334B2F" w:rsidRPr="00E6597C"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E6597C" w:rsidRDefault="00334B2F" w:rsidP="00CB0ADE">
            <w:pPr>
              <w:rPr>
                <w:rFonts w:ascii="GHEA Grapalat" w:hAnsi="GHEA Grapalat" w:cs="Arial"/>
                <w:sz w:val="20"/>
                <w:szCs w:val="20"/>
                <w:lang w:val="hy-AM"/>
              </w:rPr>
            </w:pPr>
          </w:p>
        </w:tc>
      </w:tr>
      <w:tr w:rsidR="00334B2F" w:rsidRPr="00E6597C"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19. Условия оплаты: &lt;принятый платеж&gt;</w:t>
            </w:r>
          </w:p>
          <w:p w14:paraId="4F8E46A6" w14:textId="77777777" w:rsidR="00334B2F" w:rsidRPr="00E6597C" w:rsidRDefault="00334B2F" w:rsidP="00CB0ADE">
            <w:pPr>
              <w:rPr>
                <w:rFonts w:ascii="GHEA Grapalat" w:hAnsi="GHEA Grapalat" w:cs="Sylfaen"/>
                <w:sz w:val="20"/>
                <w:szCs w:val="20"/>
                <w:lang w:val="ru-RU"/>
              </w:rPr>
            </w:pPr>
          </w:p>
        </w:tc>
      </w:tr>
      <w:tr w:rsidR="00334B2F" w:rsidRPr="00E6597C"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20. Количество прикрепленных страниц: </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sz w:val="20"/>
                <w:szCs w:val="20"/>
              </w:rPr>
              <w:t>страница:</w:t>
            </w:r>
          </w:p>
          <w:p w14:paraId="23608DF9" w14:textId="77777777" w:rsidR="00334B2F" w:rsidRPr="00E6597C" w:rsidRDefault="00334B2F" w:rsidP="00CB0ADE">
            <w:pPr>
              <w:rPr>
                <w:rFonts w:ascii="GHEA Grapalat" w:hAnsi="GHEA Grapalat" w:cs="Sylfaen"/>
                <w:sz w:val="20"/>
                <w:szCs w:val="20"/>
                <w:lang w:val="hy-AM"/>
              </w:rPr>
            </w:pPr>
          </w:p>
        </w:tc>
      </w:tr>
      <w:tr w:rsidR="00334B2F" w:rsidRPr="00E6597C"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 xml:space="preserve">22 </w:t>
            </w:r>
            <w:r w:rsidRPr="00E6597C">
              <w:rPr>
                <w:rFonts w:ascii="GHEA Grapalat" w:hAnsi="GHEA Grapalat" w:cs="Arial"/>
                <w:sz w:val="20"/>
                <w:szCs w:val="20"/>
              </w:rPr>
              <w:t xml:space="preserve">. </w:t>
            </w:r>
            <w:r w:rsidRPr="00E6597C">
              <w:rPr>
                <w:rFonts w:ascii="GHEA Grapalat" w:hAnsi="GHEA Grapalat" w:cs="Sylfaen"/>
                <w:sz w:val="20"/>
                <w:szCs w:val="20"/>
              </w:rPr>
              <w:t>а. Подписи бенефициаров</w:t>
            </w:r>
          </w:p>
          <w:p w14:paraId="7CB059BB" w14:textId="77777777" w:rsidR="00334B2F" w:rsidRPr="00E6597C" w:rsidRDefault="00334B2F" w:rsidP="00CB0ADE">
            <w:pPr>
              <w:rPr>
                <w:rFonts w:ascii="GHEA Grapalat" w:hAnsi="GHEA Grapalat" w:cs="Sylfaen"/>
                <w:sz w:val="20"/>
                <w:szCs w:val="20"/>
              </w:rPr>
            </w:pPr>
          </w:p>
          <w:p w14:paraId="146F4808"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334B2F" w:rsidRPr="00E6597C" w:rsidRDefault="00334B2F" w:rsidP="00CB0ADE">
            <w:pPr>
              <w:rPr>
                <w:rFonts w:ascii="GHEA Grapalat" w:hAnsi="GHEA Grapalat" w:cs="Tahoma"/>
                <w:color w:val="000000"/>
                <w:sz w:val="20"/>
                <w:szCs w:val="20"/>
              </w:rPr>
            </w:pPr>
          </w:p>
          <w:p w14:paraId="6D85783C" w14:textId="77777777" w:rsidR="00334B2F" w:rsidRPr="00E6597C" w:rsidRDefault="00334B2F" w:rsidP="00CB0ADE">
            <w:pPr>
              <w:rPr>
                <w:rFonts w:ascii="GHEA Grapalat" w:hAnsi="GHEA Grapalat" w:cs="Sylfaen"/>
                <w:sz w:val="20"/>
                <w:szCs w:val="20"/>
              </w:rPr>
            </w:pPr>
          </w:p>
          <w:p w14:paraId="34627794"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334B2F" w:rsidRPr="00E6597C" w:rsidRDefault="00334B2F" w:rsidP="00CB0ADE">
            <w:pPr>
              <w:rPr>
                <w:rFonts w:ascii="GHEA Grapalat" w:hAnsi="GHEA Grapalat" w:cs="Sylfaen"/>
                <w:sz w:val="20"/>
                <w:szCs w:val="20"/>
              </w:rPr>
            </w:pPr>
          </w:p>
          <w:p w14:paraId="4651432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22 </w:t>
            </w:r>
            <w:r w:rsidRPr="00E6597C">
              <w:rPr>
                <w:rFonts w:ascii="GHEA Grapalat" w:hAnsi="GHEA Grapalat" w:cs="Sylfaen"/>
                <w:sz w:val="20"/>
                <w:szCs w:val="20"/>
              </w:rPr>
              <w:t>.б.</w:t>
            </w:r>
          </w:p>
          <w:p w14:paraId="3689612B"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К.Т.</w:t>
            </w:r>
          </w:p>
          <w:p w14:paraId="4F618516" w14:textId="77777777" w:rsidR="00334B2F" w:rsidRPr="00E6597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 xml:space="preserve">2 </w:t>
            </w:r>
            <w:r w:rsidRPr="00E6597C">
              <w:rPr>
                <w:rFonts w:ascii="GHEA Grapalat" w:hAnsi="GHEA Grapalat" w:cs="Arial"/>
                <w:sz w:val="20"/>
                <w:szCs w:val="20"/>
              </w:rPr>
              <w:t xml:space="preserve">1. </w:t>
            </w:r>
            <w:r w:rsidRPr="00E6597C">
              <w:rPr>
                <w:rFonts w:ascii="GHEA Grapalat" w:hAnsi="GHEA Grapalat" w:cs="Sylfaen"/>
                <w:sz w:val="20"/>
                <w:szCs w:val="20"/>
              </w:rPr>
              <w:t>а.</w:t>
            </w:r>
            <w:r w:rsidRPr="00E6597C">
              <w:rPr>
                <w:rFonts w:ascii="Courier New" w:hAnsi="Courier New" w:cs="Courier New"/>
                <w:sz w:val="20"/>
                <w:szCs w:val="20"/>
              </w:rPr>
              <w:t> </w:t>
            </w:r>
            <w:r w:rsidRPr="00E6597C">
              <w:rPr>
                <w:rFonts w:ascii="GHEA Grapalat" w:hAnsi="GHEA Grapalat" w:cs="Sylfaen"/>
                <w:sz w:val="20"/>
                <w:szCs w:val="20"/>
              </w:rPr>
              <w:t>Подписи плательщика:</w:t>
            </w:r>
          </w:p>
          <w:p w14:paraId="66D13271" w14:textId="77777777" w:rsidR="00334B2F" w:rsidRPr="00E6597C" w:rsidRDefault="00334B2F" w:rsidP="00CB0ADE">
            <w:pPr>
              <w:jc w:val="right"/>
              <w:rPr>
                <w:rFonts w:ascii="GHEA Grapalat" w:hAnsi="GHEA Grapalat" w:cs="Sylfaen"/>
                <w:sz w:val="20"/>
                <w:szCs w:val="20"/>
              </w:rPr>
            </w:pPr>
          </w:p>
          <w:p w14:paraId="0288FCC9"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/____________________/</w:t>
            </w:r>
          </w:p>
          <w:p w14:paraId="5C56556D" w14:textId="77777777" w:rsidR="00334B2F" w:rsidRPr="00E6597C" w:rsidRDefault="00334B2F" w:rsidP="00CB0ADE">
            <w:pPr>
              <w:jc w:val="right"/>
              <w:rPr>
                <w:rFonts w:ascii="GHEA Grapalat" w:hAnsi="GHEA Grapalat" w:cs="Tahoma"/>
                <w:color w:val="000000"/>
                <w:sz w:val="20"/>
                <w:szCs w:val="20"/>
              </w:rPr>
            </w:pPr>
          </w:p>
          <w:p w14:paraId="77182F75" w14:textId="77777777" w:rsidR="00334B2F" w:rsidRPr="00E6597C" w:rsidRDefault="00334B2F" w:rsidP="00CB0ADE">
            <w:pPr>
              <w:jc w:val="right"/>
              <w:rPr>
                <w:rFonts w:ascii="GHEA Grapalat" w:hAnsi="GHEA Grapalat" w:cs="Tahoma"/>
                <w:color w:val="000000"/>
                <w:sz w:val="20"/>
                <w:szCs w:val="20"/>
              </w:rPr>
            </w:pPr>
          </w:p>
          <w:p w14:paraId="75E18BD2"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334B2F" w:rsidRPr="00E6597C" w:rsidRDefault="00334B2F" w:rsidP="00CB0ADE">
            <w:pPr>
              <w:jc w:val="right"/>
              <w:rPr>
                <w:rFonts w:ascii="GHEA Grapalat" w:hAnsi="GHEA Grapalat" w:cs="Sylfaen"/>
                <w:sz w:val="20"/>
                <w:szCs w:val="20"/>
              </w:rPr>
            </w:pPr>
          </w:p>
          <w:p w14:paraId="56AA9E1C"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Sylfaen"/>
                <w:sz w:val="20"/>
                <w:szCs w:val="20"/>
                <w:lang w:val="hy-AM"/>
              </w:rPr>
              <w:t xml:space="preserve">2 </w:t>
            </w:r>
            <w:r w:rsidRPr="00E6597C">
              <w:rPr>
                <w:rFonts w:ascii="GHEA Grapalat" w:hAnsi="GHEA Grapalat" w:cs="Sylfaen"/>
                <w:sz w:val="20"/>
                <w:szCs w:val="20"/>
              </w:rPr>
              <w:t>1.б. К.Т.</w:t>
            </w:r>
          </w:p>
          <w:p w14:paraId="6A808CE8" w14:textId="77777777" w:rsidR="00334B2F" w:rsidRPr="00E6597C" w:rsidRDefault="00334B2F" w:rsidP="00CB0ADE">
            <w:pPr>
              <w:jc w:val="right"/>
              <w:rPr>
                <w:rFonts w:ascii="GHEA Grapalat" w:hAnsi="GHEA Grapalat" w:cs="Sylfaen"/>
                <w:sz w:val="20"/>
                <w:szCs w:val="20"/>
              </w:rPr>
            </w:pPr>
          </w:p>
        </w:tc>
      </w:tr>
      <w:tr w:rsidR="00334B2F" w:rsidRPr="00E6597C"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 xml:space="preserve">2 </w:t>
            </w:r>
            <w:r w:rsidRPr="00E6597C">
              <w:rPr>
                <w:rFonts w:ascii="GHEA Grapalat" w:hAnsi="GHEA Grapalat" w:cs="Tahoma"/>
                <w:color w:val="000000"/>
                <w:sz w:val="20"/>
                <w:szCs w:val="20"/>
                <w:lang w:val="hy-AM"/>
              </w:rPr>
              <w:t xml:space="preserve">4 </w:t>
            </w:r>
            <w:r w:rsidRPr="00E6597C">
              <w:rPr>
                <w:rFonts w:ascii="GHEA Grapalat" w:hAnsi="GHEA Grapalat" w:cs="Tahoma"/>
                <w:color w:val="000000"/>
                <w:sz w:val="20"/>
                <w:szCs w:val="20"/>
              </w:rPr>
              <w:t xml:space="preserve">.а. </w:t>
            </w:r>
            <w:r w:rsidRPr="00E6597C">
              <w:rPr>
                <w:rFonts w:ascii="GHEA Grapalat" w:hAnsi="GHEA Grapalat" w:cs="Tahoma"/>
                <w:color w:val="000000"/>
                <w:sz w:val="20"/>
                <w:szCs w:val="20"/>
                <w:lang w:val="hy-AM"/>
              </w:rPr>
              <w:t>Финансовое учреждение-получатель</w:t>
            </w:r>
            <w:r w:rsidRPr="00E6597C">
              <w:rPr>
                <w:rFonts w:ascii="GHEA Grapalat" w:hAnsi="GHEA Grapalat" w:cs="Tahoma"/>
                <w:color w:val="000000"/>
                <w:sz w:val="20"/>
                <w:szCs w:val="20"/>
              </w:rPr>
              <w:t xml:space="preserve"> </w:t>
            </w:r>
          </w:p>
          <w:p w14:paraId="003F4675" w14:textId="77777777"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/____________________/</w:t>
            </w:r>
          </w:p>
          <w:p w14:paraId="1271893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/подпись/</w:t>
            </w:r>
          </w:p>
          <w:p w14:paraId="7B4B233F" w14:textId="77777777" w:rsidR="00334B2F" w:rsidRPr="00E6597C" w:rsidRDefault="00334B2F" w:rsidP="00CB0ADE">
            <w:pPr>
              <w:rPr>
                <w:rFonts w:ascii="GHEA Grapalat" w:hAnsi="GHEA Grapalat" w:cs="Tahoma"/>
                <w:color w:val="000000"/>
                <w:sz w:val="20"/>
                <w:szCs w:val="20"/>
              </w:rPr>
            </w:pPr>
          </w:p>
          <w:p w14:paraId="0C94124A" w14:textId="77777777"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 xml:space="preserve">2 </w:t>
            </w:r>
            <w:r w:rsidRPr="00E6597C">
              <w:rPr>
                <w:rFonts w:ascii="GHEA Grapalat" w:hAnsi="GHEA Grapalat" w:cs="Tahoma"/>
                <w:color w:val="000000"/>
                <w:sz w:val="20"/>
                <w:szCs w:val="20"/>
                <w:lang w:val="hy-AM"/>
              </w:rPr>
              <w:t xml:space="preserve">3 </w:t>
            </w:r>
            <w:r w:rsidRPr="00E6597C">
              <w:rPr>
                <w:rFonts w:ascii="GHEA Grapalat" w:hAnsi="GHEA Grapalat" w:cs="Tahoma"/>
                <w:color w:val="000000"/>
                <w:sz w:val="20"/>
                <w:szCs w:val="20"/>
              </w:rPr>
              <w:t xml:space="preserve">.а. </w:t>
            </w:r>
            <w:r w:rsidRPr="00E6597C">
              <w:rPr>
                <w:rFonts w:ascii="GHEA Grapalat" w:hAnsi="GHEA Grapalat" w:cs="Tahoma"/>
                <w:color w:val="000000"/>
                <w:sz w:val="20"/>
                <w:szCs w:val="20"/>
                <w:lang w:val="hy-AM"/>
              </w:rPr>
              <w:t>Финансовая организация, обслуживающая плательщика</w:t>
            </w:r>
            <w:r w:rsidRPr="00E6597C">
              <w:rPr>
                <w:rFonts w:ascii="GHEA Grapalat" w:hAnsi="GHEA Grapalat" w:cs="Tahoma"/>
                <w:color w:val="000000"/>
                <w:sz w:val="20"/>
                <w:szCs w:val="20"/>
              </w:rPr>
              <w:t xml:space="preserve"> </w:t>
            </w:r>
          </w:p>
          <w:p w14:paraId="19DFA3C1" w14:textId="77777777" w:rsidR="00334B2F" w:rsidRPr="00E6597C" w:rsidRDefault="00334B2F" w:rsidP="00CB0ADE">
            <w:pPr>
              <w:jc w:val="right"/>
              <w:rPr>
                <w:rFonts w:ascii="GHEA Grapalat" w:hAnsi="GHEA Grapalat" w:cs="Tahoma"/>
                <w:color w:val="000000"/>
                <w:sz w:val="20"/>
                <w:szCs w:val="20"/>
              </w:rPr>
            </w:pPr>
          </w:p>
          <w:p w14:paraId="3399D10C" w14:textId="77777777" w:rsidR="00334B2F" w:rsidRPr="00E6597C" w:rsidRDefault="00334B2F" w:rsidP="00CB0ADE">
            <w:pPr>
              <w:jc w:val="right"/>
              <w:rPr>
                <w:rFonts w:ascii="GHEA Grapalat" w:hAnsi="GHEA Grapalat" w:cs="Tahoma"/>
                <w:color w:val="000000"/>
                <w:sz w:val="20"/>
                <w:szCs w:val="20"/>
              </w:rPr>
            </w:pPr>
          </w:p>
          <w:p w14:paraId="2EF57A19"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/подпись/</w:t>
            </w:r>
          </w:p>
          <w:p w14:paraId="063A358C" w14:textId="77777777" w:rsidR="00334B2F" w:rsidRPr="00E6597C" w:rsidRDefault="00334B2F" w:rsidP="00CB0ADE">
            <w:pPr>
              <w:jc w:val="right"/>
              <w:rPr>
                <w:rFonts w:ascii="GHEA Grapalat" w:hAnsi="GHEA Grapalat" w:cs="Arial"/>
                <w:sz w:val="20"/>
                <w:szCs w:val="20"/>
                <w:lang w:val="hy-AM"/>
              </w:rPr>
            </w:pPr>
          </w:p>
        </w:tc>
      </w:tr>
      <w:tr w:rsidR="00334B2F" w:rsidRPr="00E6597C" w14:paraId="7F85BB12" w14:textId="77777777" w:rsidTr="00B57A02">
        <w:trPr>
          <w:trHeight w:val="7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24. б. К.Т.</w:t>
            </w:r>
          </w:p>
          <w:p w14:paraId="70A72190" w14:textId="77777777" w:rsidR="00334B2F" w:rsidRPr="00E6597C" w:rsidRDefault="00334B2F" w:rsidP="00CB0ADE">
            <w:pPr>
              <w:rPr>
                <w:rFonts w:ascii="GHEA Grapalat" w:hAnsi="GHEA Grapalat" w:cs="Sylfaen"/>
                <w:sz w:val="20"/>
                <w:szCs w:val="20"/>
              </w:rPr>
            </w:pPr>
          </w:p>
          <w:p w14:paraId="56BF7B7C" w14:textId="77777777" w:rsidR="00334B2F" w:rsidRPr="00E6597C" w:rsidRDefault="00334B2F" w:rsidP="00CB0ADE">
            <w:pPr>
              <w:rPr>
                <w:rFonts w:ascii="GHEA Grapalat" w:hAnsi="GHEA Grapalat" w:cs="Sylfaen"/>
                <w:sz w:val="20"/>
                <w:szCs w:val="20"/>
              </w:rPr>
            </w:pPr>
          </w:p>
          <w:p w14:paraId="0AF12CBA"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lastRenderedPageBreak/>
              <w:t xml:space="preserve"> </w:t>
            </w:r>
            <w:r w:rsidRPr="00E6597C">
              <w:rPr>
                <w:rFonts w:ascii="GHEA Grapalat" w:hAnsi="GHEA Grapalat" w:cs="Sylfaen"/>
                <w:sz w:val="20"/>
                <w:szCs w:val="20"/>
              </w:rPr>
              <w:t xml:space="preserve">2 </w:t>
            </w:r>
            <w:r w:rsidRPr="00E6597C">
              <w:rPr>
                <w:rFonts w:ascii="GHEA Grapalat" w:hAnsi="GHEA Grapalat" w:cs="Sylfaen"/>
                <w:sz w:val="20"/>
                <w:szCs w:val="20"/>
                <w:lang w:val="hy-AM"/>
              </w:rPr>
              <w:t xml:space="preserve">4 </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в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 ___ </w:t>
            </w:r>
            <w:r w:rsidRPr="00E6597C">
              <w:rPr>
                <w:rFonts w:ascii="GHEA Grapalat" w:hAnsi="GHEA Grapalat" w:cs="Tahoma"/>
                <w:color w:val="000000"/>
                <w:sz w:val="20"/>
                <w:szCs w:val="20"/>
              </w:rPr>
              <w:t>20___</w:t>
            </w:r>
            <w:r w:rsidRPr="00E6597C">
              <w:rPr>
                <w:rFonts w:ascii="GHEA Grapalat" w:hAnsi="GHEA Grapalat" w:cs="Sylfaen"/>
                <w:sz w:val="20"/>
                <w:szCs w:val="20"/>
              </w:rPr>
              <w:t xml:space="preserve"> </w:t>
            </w:r>
          </w:p>
          <w:p w14:paraId="614D8587" w14:textId="77777777" w:rsidR="00334B2F" w:rsidRPr="00E6597C" w:rsidRDefault="00334B2F" w:rsidP="00CB0ADE">
            <w:pPr>
              <w:rPr>
                <w:rFonts w:ascii="GHEA Grapalat" w:hAnsi="GHEA Grapalat" w:cs="Sylfaen"/>
                <w:sz w:val="20"/>
                <w:szCs w:val="20"/>
              </w:rPr>
            </w:pPr>
          </w:p>
          <w:p w14:paraId="76088174"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334B2F" w:rsidRPr="00E6597C"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lastRenderedPageBreak/>
              <w:t>23.б. К.Т.</w:t>
            </w:r>
          </w:p>
          <w:p w14:paraId="02EED361" w14:textId="77777777" w:rsidR="00334B2F" w:rsidRPr="00E6597C" w:rsidRDefault="00334B2F" w:rsidP="00CB0ADE">
            <w:pPr>
              <w:rPr>
                <w:rFonts w:ascii="GHEA Grapalat" w:hAnsi="GHEA Grapalat" w:cs="Sylfaen"/>
                <w:sz w:val="20"/>
                <w:szCs w:val="20"/>
              </w:rPr>
            </w:pPr>
          </w:p>
          <w:p w14:paraId="1F2FD5C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09290D37" w14:textId="77777777" w:rsidR="00334B2F" w:rsidRPr="00E6597C" w:rsidRDefault="00334B2F" w:rsidP="00CB0ADE">
            <w:pPr>
              <w:rPr>
                <w:rFonts w:ascii="GHEA Grapalat" w:hAnsi="GHEA Grapalat" w:cs="Sylfaen"/>
                <w:color w:val="000000"/>
                <w:sz w:val="20"/>
                <w:szCs w:val="20"/>
              </w:rPr>
            </w:pPr>
            <w:r w:rsidRPr="00E6597C">
              <w:rPr>
                <w:rFonts w:ascii="GHEA Grapalat" w:hAnsi="GHEA Grapalat" w:cs="Sylfaen"/>
                <w:sz w:val="20"/>
                <w:szCs w:val="20"/>
              </w:rPr>
              <w:lastRenderedPageBreak/>
              <w:t xml:space="preserve">23. </w:t>
            </w:r>
            <w:r w:rsidRPr="00E6597C">
              <w:rPr>
                <w:rFonts w:ascii="GHEA Grapalat" w:hAnsi="GHEA Grapalat" w:cs="Sylfaen"/>
                <w:sz w:val="20"/>
                <w:szCs w:val="20"/>
                <w:lang w:val="hy-AM"/>
              </w:rPr>
              <w:t xml:space="preserve">в </w:t>
            </w:r>
            <w:r w:rsidRPr="00E6597C">
              <w:rPr>
                <w:rFonts w:ascii="GHEA Grapalat" w:hAnsi="GHEA Grapalat" w:cs="Sylfaen"/>
                <w:sz w:val="20"/>
                <w:szCs w:val="20"/>
              </w:rPr>
              <w:t xml:space="preserve">. Дата реализации: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года.</w:t>
            </w:r>
          </w:p>
          <w:p w14:paraId="06EC99E7" w14:textId="77777777" w:rsidR="00334B2F" w:rsidRPr="00E6597C" w:rsidRDefault="00334B2F" w:rsidP="00CB0ADE">
            <w:pPr>
              <w:rPr>
                <w:rFonts w:ascii="GHEA Grapalat" w:hAnsi="GHEA Grapalat" w:cs="Sylfaen"/>
                <w:color w:val="000000"/>
                <w:sz w:val="20"/>
                <w:szCs w:val="20"/>
              </w:rPr>
            </w:pPr>
          </w:p>
          <w:p w14:paraId="3DD8D8C2" w14:textId="77777777" w:rsidR="00334B2F" w:rsidRPr="00E6597C" w:rsidRDefault="00334B2F" w:rsidP="00CB0ADE">
            <w:pPr>
              <w:rPr>
                <w:rFonts w:ascii="GHEA Grapalat" w:hAnsi="GHEA Grapalat" w:cs="Sylfaen"/>
                <w:sz w:val="20"/>
                <w:szCs w:val="20"/>
              </w:rPr>
            </w:pPr>
          </w:p>
          <w:p w14:paraId="430059E7" w14:textId="77777777" w:rsidR="00334B2F" w:rsidRPr="00E6597C" w:rsidRDefault="00334B2F" w:rsidP="00CB0ADE">
            <w:pPr>
              <w:jc w:val="right"/>
              <w:rPr>
                <w:rFonts w:ascii="GHEA Grapalat" w:hAnsi="GHEA Grapalat" w:cs="Arial"/>
                <w:sz w:val="20"/>
                <w:szCs w:val="20"/>
              </w:rPr>
            </w:pPr>
          </w:p>
        </w:tc>
      </w:tr>
    </w:tbl>
    <w:p w14:paraId="48669EAB"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Письмо-запрос платежа заполняется в соответствии с «Обязательными действующими условиями и порядком заполнения письма-запроса платежа», определенными в настоящем приглашении.</w:t>
      </w:r>
    </w:p>
    <w:p w14:paraId="6B72F347" w14:textId="77777777"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Оплата:</w:t>
      </w:r>
      <w:r w:rsidRPr="00E6597C">
        <w:rPr>
          <w:rFonts w:ascii="GHEA Grapalat" w:hAnsi="GHEA Grapalat"/>
          <w:b/>
          <w:sz w:val="22"/>
          <w:szCs w:val="22"/>
          <w:lang w:val="nl-NL"/>
        </w:rPr>
        <w:t xml:space="preserve"> </w:t>
      </w:r>
      <w:r w:rsidRPr="004605D7">
        <w:rPr>
          <w:rFonts w:ascii="GHEA Grapalat" w:hAnsi="GHEA Grapalat"/>
          <w:b/>
          <w:sz w:val="22"/>
          <w:szCs w:val="22"/>
          <w:lang w:val="hy-AM"/>
        </w:rPr>
        <w:t>спроса</w:t>
      </w:r>
      <w:r w:rsidRPr="00E6597C">
        <w:rPr>
          <w:rFonts w:ascii="GHEA Grapalat" w:hAnsi="GHEA Grapalat"/>
          <w:b/>
          <w:sz w:val="22"/>
          <w:szCs w:val="22"/>
          <w:lang w:val="nl-NL"/>
        </w:rPr>
        <w:t xml:space="preserve"> </w:t>
      </w:r>
      <w:r w:rsidRPr="004605D7">
        <w:rPr>
          <w:rFonts w:ascii="GHEA Grapalat" w:hAnsi="GHEA Grapalat"/>
          <w:b/>
          <w:sz w:val="22"/>
          <w:szCs w:val="22"/>
          <w:lang w:val="hy-AM"/>
        </w:rPr>
        <w:t>обязательный</w:t>
      </w:r>
      <w:r w:rsidRPr="00E6597C">
        <w:rPr>
          <w:rFonts w:ascii="GHEA Grapalat" w:hAnsi="GHEA Grapalat"/>
          <w:b/>
          <w:sz w:val="22"/>
          <w:szCs w:val="22"/>
          <w:lang w:val="nl-NL"/>
        </w:rPr>
        <w:t xml:space="preserve"> </w:t>
      </w:r>
      <w:r w:rsidRPr="004605D7">
        <w:rPr>
          <w:rFonts w:ascii="GHEA Grapalat" w:hAnsi="GHEA Grapalat"/>
          <w:b/>
          <w:sz w:val="22"/>
          <w:szCs w:val="22"/>
          <w:lang w:val="hy-AM"/>
        </w:rPr>
        <w:t>действительные условия</w:t>
      </w:r>
      <w:r w:rsidRPr="00E6597C">
        <w:rPr>
          <w:rFonts w:ascii="GHEA Grapalat" w:hAnsi="GHEA Grapalat"/>
          <w:b/>
          <w:sz w:val="22"/>
          <w:szCs w:val="22"/>
          <w:lang w:val="nl-NL"/>
        </w:rPr>
        <w:t xml:space="preserve"> </w:t>
      </w:r>
      <w:r w:rsidRPr="004605D7">
        <w:rPr>
          <w:rFonts w:ascii="GHEA Grapalat" w:hAnsi="GHEA Grapalat"/>
          <w:b/>
          <w:sz w:val="22"/>
          <w:szCs w:val="22"/>
          <w:lang w:val="hy-AM"/>
        </w:rPr>
        <w:t>и:</w:t>
      </w:r>
      <w:r w:rsidRPr="00E6597C">
        <w:rPr>
          <w:rFonts w:ascii="GHEA Grapalat" w:hAnsi="GHEA Grapalat"/>
          <w:b/>
          <w:sz w:val="22"/>
          <w:szCs w:val="22"/>
          <w:lang w:val="nl-NL"/>
        </w:rPr>
        <w:t xml:space="preserve"> </w:t>
      </w:r>
      <w:r w:rsidRPr="004605D7">
        <w:rPr>
          <w:rFonts w:ascii="GHEA Grapalat" w:hAnsi="GHEA Grapalat"/>
          <w:b/>
          <w:sz w:val="22"/>
          <w:szCs w:val="22"/>
          <w:lang w:val="hy-AM"/>
        </w:rPr>
        <w:t>наполнение</w:t>
      </w:r>
      <w:r w:rsidRPr="00E6597C">
        <w:rPr>
          <w:rFonts w:ascii="GHEA Grapalat" w:hAnsi="GHEA Grapalat"/>
          <w:b/>
          <w:sz w:val="22"/>
          <w:szCs w:val="22"/>
          <w:lang w:val="nl-NL"/>
        </w:rPr>
        <w:t xml:space="preserve"> </w:t>
      </w:r>
      <w:r w:rsidRPr="00E6597C">
        <w:rPr>
          <w:rFonts w:ascii="GHEA Grapalat" w:hAnsi="GHEA Grapalat"/>
          <w:b/>
          <w:sz w:val="22"/>
          <w:szCs w:val="22"/>
          <w:lang w:val="hy-AM"/>
        </w:rPr>
        <w:t>гид</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З/Р</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Срок действия документа «Запрос на оплату».</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указанного поля/</w:t>
            </w:r>
          </w:p>
          <w:p w14:paraId="46882A1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наличие действительного условия в документе</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Требование выполнить действительное условие</w:t>
            </w:r>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 xml:space="preserve">( </w:t>
            </w:r>
            <w:r w:rsidRPr="00E6597C">
              <w:rPr>
                <w:rFonts w:ascii="GHEA Grapalat" w:hAnsi="GHEA Grapalat"/>
                <w:b/>
                <w:sz w:val="20"/>
                <w:szCs w:val="20"/>
                <w:lang w:val="hy-AM"/>
              </w:rPr>
              <w:t xml:space="preserve">связано с процессом закупок </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Срок действия:</w:t>
            </w:r>
          </w:p>
          <w:p w14:paraId="2FACC602"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дополнительная сторона:</w:t>
            </w:r>
          </w:p>
          <w:p w14:paraId="1234FF97"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бенефициар или плательщик</w:t>
            </w:r>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 xml:space="preserve">( </w:t>
            </w:r>
            <w:r w:rsidRPr="00E6597C">
              <w:rPr>
                <w:rFonts w:ascii="GHEA Grapalat" w:hAnsi="GHEA Grapalat"/>
                <w:b/>
                <w:sz w:val="20"/>
                <w:szCs w:val="20"/>
                <w:lang w:val="hy-AM"/>
              </w:rPr>
              <w:t xml:space="preserve">связано с процессом закупок </w:t>
            </w:r>
            <w:r w:rsidRPr="00E6597C">
              <w:rPr>
                <w:rFonts w:ascii="GHEA Grapalat" w:hAnsi="GHEA Grapalat"/>
                <w:b/>
                <w:sz w:val="20"/>
                <w:szCs w:val="20"/>
              </w:rPr>
              <w:t>)</w:t>
            </w:r>
          </w:p>
        </w:tc>
      </w:tr>
      <w:tr w:rsidR="00334B2F" w:rsidRPr="00E6597C"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5:00</w:t>
            </w:r>
          </w:p>
        </w:tc>
      </w:tr>
      <w:tr w:rsidR="00334B2F" w:rsidRPr="00E6597C"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&lt;Запрос на оплату&gt; предварительно заполняется в документе.</w:t>
            </w:r>
          </w:p>
        </w:tc>
      </w:tr>
      <w:tr w:rsidR="00334B2F" w:rsidRPr="00E6597C"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5F1470" w:rsidRDefault="00334B2F" w:rsidP="00334B2F">
            <w:pPr>
              <w:pStyle w:val="ListParagraph"/>
              <w:numPr>
                <w:ilvl w:val="0"/>
                <w:numId w:val="26"/>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номер запроса на оплату</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получателем при подаче платежного требования в банк плательщика</w:t>
            </w:r>
          </w:p>
        </w:tc>
      </w:tr>
      <w:tr w:rsidR="00334B2F" w:rsidRPr="00E6597C"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5F1470" w:rsidRDefault="00334B2F" w:rsidP="00334B2F">
            <w:pPr>
              <w:pStyle w:val="ListParagraph"/>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 xml:space="preserve">заполняется бенефициаром в день подачи платежного требования в банк плательщика </w:t>
            </w:r>
            <w:r w:rsidRPr="00E6597C">
              <w:rPr>
                <w:rFonts w:ascii="GHEA Grapalat" w:hAnsi="GHEA Grapalat"/>
                <w:sz w:val="20"/>
                <w:szCs w:val="20"/>
                <w:lang w:val="hy-AM"/>
              </w:rPr>
              <w:t>.</w:t>
            </w:r>
          </w:p>
        </w:tc>
      </w:tr>
      <w:tr w:rsidR="00334B2F" w:rsidRPr="00E6597C"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5F1470" w:rsidRDefault="00334B2F" w:rsidP="00334B2F">
            <w:pPr>
              <w:pStyle w:val="ListParagraph"/>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 xml:space="preserve">Имя плательщика </w:t>
            </w:r>
            <w:r w:rsidRPr="00E6597C">
              <w:rPr>
                <w:rFonts w:ascii="GHEA Grapalat" w:hAnsi="GHEA Grapalat" w:cs="Sylfaen"/>
                <w:sz w:val="20"/>
                <w:szCs w:val="20"/>
              </w:rPr>
              <w:t xml:space="preserve">или </w:t>
            </w:r>
            <w:r w:rsidRPr="00E6597C">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14:paraId="3EBCF3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заполнить имя лица (плательщика), со счета которого должна быть списана сумма, указанная в запросе. Заполните имя, фамилию плательщика, если это физическое лицо или имя, если это юридическое лицо. Другие данные также указываются по мере необходимости.</w:t>
            </w:r>
            <w:r w:rsidRPr="00E6597C">
              <w:rPr>
                <w:rFonts w:ascii="GHEA Grapalat" w:hAnsi="GHEA Grapalat"/>
                <w:sz w:val="20"/>
                <w:szCs w:val="20"/>
                <w:lang w:val="hy-AM"/>
              </w:rPr>
              <w:t xml:space="preserve"> </w:t>
            </w:r>
            <w:r w:rsidRPr="00E6597C">
              <w:rPr>
                <w:rFonts w:ascii="GHEA Grapalat" w:hAnsi="GHEA Grapalat"/>
                <w:sz w:val="20"/>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заполняется плательщиком</w:t>
            </w:r>
          </w:p>
        </w:tc>
      </w:tr>
      <w:tr w:rsidR="00334B2F" w:rsidRPr="00E6597C"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наименование финансовой организации (филиала), обслуживающей плательщика (банка плательщика)</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плательщиком</w:t>
            </w:r>
          </w:p>
        </w:tc>
      </w:tr>
      <w:tr w:rsidR="00334B2F" w:rsidRPr="00E6597C"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14:paraId="4EDA64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плательщиком</w:t>
            </w:r>
          </w:p>
        </w:tc>
      </w:tr>
      <w:tr w:rsidR="00334B2F" w:rsidRPr="00E6597C"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необязательный</w:t>
            </w:r>
          </w:p>
          <w:p w14:paraId="76288F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дополняется в случаях, предусмотренных нормативными правовыми актами Республики Армения, если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плательщиком</w:t>
            </w:r>
          </w:p>
        </w:tc>
      </w:tr>
      <w:tr w:rsidR="00334B2F" w:rsidRPr="00E6597C"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Идентификационн</w:t>
            </w:r>
            <w:r w:rsidRPr="00E6597C">
              <w:rPr>
                <w:rFonts w:ascii="GHEA Grapalat" w:hAnsi="GHEA Grapalat"/>
                <w:sz w:val="20"/>
                <w:szCs w:val="20"/>
              </w:rPr>
              <w:lastRenderedPageBreak/>
              <w:t>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необязательный</w:t>
            </w:r>
          </w:p>
          <w:p w14:paraId="50FBE9A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дополняется в случаях, предусмотренных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 xml:space="preserve">заполняется </w:t>
            </w:r>
            <w:r w:rsidRPr="00E6597C">
              <w:rPr>
                <w:rFonts w:ascii="GHEA Grapalat" w:hAnsi="GHEA Grapalat"/>
                <w:sz w:val="20"/>
                <w:szCs w:val="20"/>
              </w:rPr>
              <w:lastRenderedPageBreak/>
              <w:t>плательщиком</w:t>
            </w:r>
          </w:p>
        </w:tc>
      </w:tr>
      <w:tr w:rsidR="00334B2F" w:rsidRPr="00E6597C"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Имя </w:t>
            </w:r>
            <w:r w:rsidRPr="00E6597C">
              <w:rPr>
                <w:rFonts w:ascii="GHEA Grapalat" w:hAnsi="GHEA Grapalat"/>
                <w:sz w:val="20"/>
                <w:szCs w:val="20"/>
              </w:rPr>
              <w:t xml:space="preserve">получателя </w:t>
            </w:r>
            <w:r w:rsidRPr="00E6597C">
              <w:rPr>
                <w:rFonts w:ascii="GHEA Grapalat" w:hAnsi="GHEA Grapalat" w:cs="Sylfaen"/>
                <w:sz w:val="20"/>
                <w:szCs w:val="20"/>
              </w:rPr>
              <w:t xml:space="preserve">или </w:t>
            </w:r>
            <w:r w:rsidRPr="00E6597C">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14:paraId="560058E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наименование бенефициара (получателя платежа). Остальные данные также указываются при необходимости.</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заранее бенефициаром по приглашению</w:t>
            </w:r>
          </w:p>
        </w:tc>
      </w:tr>
      <w:tr w:rsidR="00334B2F" w:rsidRPr="00E6597C"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номер </w:t>
            </w:r>
            <w:r w:rsidRPr="00E6597C">
              <w:rPr>
                <w:rFonts w:ascii="GHEA Grapalat" w:hAnsi="GHEA Grapalat"/>
                <w:sz w:val="20"/>
                <w:szCs w:val="20"/>
              </w:rPr>
              <w:t>получателя</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необязательный</w:t>
            </w:r>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не заполняется в процессе покупки </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 xml:space="preserve">не заполнено </w:t>
            </w:r>
            <w:r w:rsidRPr="00E6597C">
              <w:rPr>
                <w:rFonts w:ascii="GHEA Grapalat" w:hAnsi="GHEA Grapalat" w:cs="Sylfaen"/>
                <w:sz w:val="20"/>
                <w:szCs w:val="20"/>
                <w:lang w:val="ru-RU"/>
              </w:rPr>
              <w:t>)</w:t>
            </w:r>
          </w:p>
        </w:tc>
      </w:tr>
      <w:tr w:rsidR="00334B2F" w:rsidRPr="00E6597C"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Идентификационный номер получателя</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необязательный</w:t>
            </w:r>
          </w:p>
          <w:p w14:paraId="32B6B0C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дополняется в случаях, предусмотренных нормативными правовыми актами Республики Армения, когда выгодоприобретателем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заранее бенефициаром по приглашению</w:t>
            </w:r>
          </w:p>
        </w:tc>
      </w:tr>
      <w:tr w:rsidR="00334B2F" w:rsidRPr="00E6597C"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заранее бенефициаром по приглашению</w:t>
            </w:r>
          </w:p>
        </w:tc>
      </w:tr>
      <w:tr w:rsidR="00334B2F" w:rsidRPr="00E6597C"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14:paraId="7AEE4C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заполняется номер банковского ( </w:t>
            </w:r>
            <w:r w:rsidRPr="00E6597C">
              <w:rPr>
                <w:rFonts w:ascii="GHEA Grapalat" w:hAnsi="GHEA Grapalat"/>
                <w:sz w:val="20"/>
                <w:szCs w:val="20"/>
                <w:lang w:val="hy-AM"/>
              </w:rPr>
              <w:t xml:space="preserve">казначейского </w:t>
            </w:r>
            <w:r w:rsidRPr="00E6597C">
              <w:rPr>
                <w:rFonts w:ascii="GHEA Grapalat" w:hAnsi="GHEA Grapalat"/>
                <w:sz w:val="20"/>
                <w:szCs w:val="20"/>
              </w:rPr>
              <w:t>) счета получателя, на который должны быть перечислены взысканные с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заранее бенефициаром по приглашению</w:t>
            </w:r>
          </w:p>
        </w:tc>
      </w:tr>
      <w:tr w:rsidR="00334B2F" w:rsidRPr="00E6597C"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14:paraId="45B011A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сумма, подлежащая выплате бенефициару, заполняется</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заполняется плательщиком</w:t>
            </w:r>
            <w:r w:rsidRPr="00E6597C">
              <w:rPr>
                <w:rFonts w:ascii="GHEA Grapalat" w:hAnsi="GHEA Grapalat"/>
                <w:sz w:val="20"/>
                <w:szCs w:val="20"/>
                <w:lang w:val="hy-AM"/>
              </w:rPr>
              <w:t xml:space="preserve"> </w:t>
            </w:r>
          </w:p>
        </w:tc>
      </w:tr>
      <w:tr w:rsidR="00334B2F" w:rsidRPr="00C02571"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Принимаемая сумма: (цифрами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6597C" w:rsidRDefault="00AD6C4A" w:rsidP="00CB0ADE">
            <w:pPr>
              <w:jc w:val="center"/>
              <w:rPr>
                <w:rFonts w:ascii="GHEA Grapalat" w:hAnsi="GHEA Grapalat"/>
                <w:sz w:val="20"/>
                <w:szCs w:val="20"/>
                <w:lang w:val="hy-AM"/>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необязательный</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(предназначен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(не заполняется и не применяется)</w:t>
            </w:r>
          </w:p>
        </w:tc>
      </w:tr>
      <w:tr w:rsidR="00334B2F" w:rsidRPr="00E6597C"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плательщиком</w:t>
            </w:r>
          </w:p>
        </w:tc>
      </w:tr>
      <w:tr w:rsidR="00334B2F" w:rsidRPr="00C02571"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Добавить </w:t>
            </w:r>
            <w:r w:rsidRPr="00E6597C">
              <w:rPr>
                <w:rFonts w:ascii="GHEA Grapalat" w:hAnsi="GHEA Grapalat"/>
                <w:sz w:val="20"/>
                <w:szCs w:val="20"/>
                <w:lang w:val="hy-AM"/>
              </w:rPr>
              <w:t xml:space="preserve">слова </w:t>
            </w:r>
            <w:r w:rsidRPr="00E6597C">
              <w:rPr>
                <w:rFonts w:ascii="GHEA Grapalat" w:hAnsi="GHEA Grapalat"/>
                <w:sz w:val="20"/>
                <w:szCs w:val="20"/>
              </w:rPr>
              <w:t xml:space="preserve">« </w:t>
            </w:r>
            <w:r w:rsidRPr="00E6597C">
              <w:rPr>
                <w:rFonts w:ascii="GHEA Grapalat" w:hAnsi="GHEA Grapalat"/>
                <w:sz w:val="20"/>
                <w:szCs w:val="20"/>
                <w:lang w:val="hy-AM"/>
              </w:rPr>
              <w:t xml:space="preserve">для обеспечения исполнения договора </w:t>
            </w:r>
            <w:r w:rsidRPr="00E6597C">
              <w:rPr>
                <w:rFonts w:ascii="GHEA Grapalat" w:hAnsi="GHEA Grapalat"/>
                <w:sz w:val="20"/>
                <w:szCs w:val="20"/>
              </w:rPr>
              <w:t xml:space="preserve">» </w:t>
            </w:r>
            <w:r w:rsidRPr="00E6597C">
              <w:rPr>
                <w:rFonts w:ascii="GHEA Grapalat" w:hAnsi="GHEA Grapalat"/>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заполняется заранее бенефициаром по приглашению</w:t>
            </w:r>
          </w:p>
        </w:tc>
      </w:tr>
      <w:tr w:rsidR="00334B2F" w:rsidRPr="00E6597C"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14:paraId="17A7C1F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данные документа, являющегося основанием для начисления указанной в письме-требовании суммы и платежа бенефициару, на основании чего бенефициар представляет платежное требование в банк, обслуживающий плательщика, заполняет номер договора, который является основание для </w:t>
            </w:r>
            <w:r w:rsidRPr="00E6597C">
              <w:rPr>
                <w:rFonts w:ascii="GHEA Grapalat" w:hAnsi="GHEA Grapalat"/>
                <w:sz w:val="20"/>
                <w:szCs w:val="20"/>
              </w:rPr>
              <w:lastRenderedPageBreak/>
              <w:t xml:space="preserve">подачи письма-требования </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код процедуры покупки </w:t>
            </w:r>
            <w:r w:rsidRPr="00E6597C">
              <w:rPr>
                <w:rFonts w:ascii="GHEA Grapalat" w:hAnsi="GHEA Grapalat" w:cs="Arial"/>
                <w:sz w:val="20"/>
                <w:szCs w:val="20"/>
                <w:lang w:val="hy-AM"/>
              </w:rPr>
              <w:t>согласно деликтному соглашению,</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заполняется </w:t>
            </w:r>
            <w:r w:rsidRPr="00E6597C">
              <w:rPr>
                <w:rFonts w:ascii="GHEA Grapalat" w:hAnsi="GHEA Grapalat"/>
                <w:sz w:val="20"/>
                <w:szCs w:val="20"/>
                <w:lang w:val="hy-AM"/>
              </w:rPr>
              <w:t>бенефициаром</w:t>
            </w:r>
            <w:r w:rsidRPr="00E6597C">
              <w:rPr>
                <w:rFonts w:ascii="GHEA Grapalat" w:hAnsi="GHEA Grapalat"/>
                <w:sz w:val="20"/>
                <w:szCs w:val="20"/>
              </w:rPr>
              <w:t>​</w:t>
            </w:r>
          </w:p>
        </w:tc>
      </w:tr>
      <w:tr w:rsidR="00334B2F" w:rsidRPr="00C02571"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обязательный</w:t>
            </w:r>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добавляются слова &lt;принятый платеж&gt;,</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это означает, что, подписывая письмо-требование, плательщик заранее дает свое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предварительно заполняется получателем</w:t>
            </w:r>
          </w:p>
        </w:tc>
      </w:tr>
      <w:tr w:rsidR="00334B2F" w:rsidRPr="00E6597C"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количество прикрепленных страниц</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необязательный</w:t>
            </w:r>
          </w:p>
          <w:p w14:paraId="2BB4BCC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количество страниц прилагаемых к требованию документов, которые необходимо предоставить плательщику</w:t>
            </w:r>
            <w:r w:rsidRPr="00E6597C">
              <w:rPr>
                <w:rFonts w:ascii="GHEA Grapalat" w:hAnsi="GHEA Grapalat"/>
                <w:sz w:val="20"/>
                <w:szCs w:val="20"/>
                <w:lang w:val="hy-AM"/>
              </w:rPr>
              <w:t xml:space="preserve"> </w:t>
            </w:r>
            <w:r w:rsidRPr="00E6597C">
              <w:rPr>
                <w:rFonts w:ascii="GHEA Grapalat" w:hAnsi="GHEA Grapalat"/>
                <w:sz w:val="20"/>
                <w:szCs w:val="20"/>
              </w:rPr>
              <w:t xml:space="preserve">( </w:t>
            </w:r>
            <w:r w:rsidRPr="00E6597C">
              <w:rPr>
                <w:rFonts w:ascii="GHEA Grapalat" w:hAnsi="GHEA Grapalat"/>
                <w:sz w:val="20"/>
                <w:szCs w:val="20"/>
                <w:lang w:val="hy-AM"/>
              </w:rPr>
              <w:t xml:space="preserve">в банк плательщика </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Если поле &lt; </w:t>
            </w:r>
            <w:r w:rsidRPr="00E6597C">
              <w:rPr>
                <w:rFonts w:ascii="GHEA Grapalat" w:hAnsi="GHEA Grapalat" w:cs="Sylfaen"/>
                <w:sz w:val="20"/>
                <w:szCs w:val="20"/>
                <w:lang w:val="hy-AM"/>
              </w:rPr>
              <w:t xml:space="preserve">Основание выполнения платежа&gt; заполнено, то эти данные необходимо заполнить </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передается бенефициару</w:t>
            </w:r>
            <w:r w:rsidRPr="00E6597C">
              <w:rPr>
                <w:rFonts w:ascii="GHEA Grapalat" w:hAnsi="GHEA Grapalat"/>
                <w:sz w:val="20"/>
                <w:szCs w:val="20"/>
                <w:lang w:val="hy-AM"/>
              </w:rPr>
              <w:t xml:space="preserve"> </w:t>
            </w:r>
            <w:r w:rsidRPr="00E6597C">
              <w:rPr>
                <w:rFonts w:ascii="GHEA Grapalat" w:hAnsi="GHEA Grapalat"/>
                <w:sz w:val="20"/>
                <w:szCs w:val="20"/>
              </w:rPr>
              <w:t>к</w:t>
            </w:r>
          </w:p>
        </w:tc>
      </w:tr>
      <w:tr w:rsidR="00334B2F" w:rsidRPr="00C02571"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2 </w:t>
            </w:r>
            <w:r w:rsidRPr="00E6597C">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14:paraId="6250E8A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данное поле заполняется </w:t>
            </w:r>
            <w:r w:rsidRPr="00E6597C">
              <w:rPr>
                <w:rFonts w:ascii="GHEA Grapalat" w:hAnsi="GHEA Grapalat"/>
                <w:sz w:val="20"/>
                <w:szCs w:val="20"/>
                <w:lang w:val="hy-AM"/>
              </w:rPr>
              <w:t xml:space="preserve">при подаче плательщиком претензии. При этом, </w:t>
            </w:r>
            <w:r w:rsidRPr="00E6597C">
              <w:rPr>
                <w:rFonts w:ascii="GHEA Grapalat" w:hAnsi="GHEA Grapalat"/>
                <w:sz w:val="20"/>
                <w:szCs w:val="20"/>
              </w:rPr>
              <w:t xml:space="preserve">если </w:t>
            </w:r>
            <w:r w:rsidRPr="00E6597C">
              <w:rPr>
                <w:rFonts w:ascii="GHEA Grapalat" w:hAnsi="GHEA Grapalat" w:cs="Sylfaen"/>
                <w:sz w:val="20"/>
                <w:szCs w:val="20"/>
                <w:lang w:val="hy-AM"/>
              </w:rPr>
              <w:t xml:space="preserve">в поле Условия оплаты </w:t>
            </w:r>
            <w:r w:rsidRPr="00E6597C">
              <w:rPr>
                <w:rFonts w:ascii="GHEA Grapalat" w:hAnsi="GHEA Grapalat"/>
                <w:sz w:val="20"/>
                <w:szCs w:val="20"/>
                <w:lang w:val="hy-AM"/>
              </w:rPr>
              <w:t>указано &lt;принятый платеж&gt; , то</w:t>
            </w:r>
            <w:r w:rsidRPr="00E6597C">
              <w:rPr>
                <w:rFonts w:ascii="GHEA Grapalat" w:hAnsi="GHEA Grapalat" w:cs="Sylfaen"/>
                <w:sz w:val="20"/>
                <w:szCs w:val="20"/>
                <w:lang w:val="hy-AM"/>
              </w:rPr>
              <w:t xml:space="preserve"> </w:t>
            </w:r>
            <w:r w:rsidRPr="00E6597C">
              <w:rPr>
                <w:rFonts w:ascii="GHEA Grapalat" w:hAnsi="GHEA Grapalat"/>
                <w:sz w:val="20"/>
                <w:szCs w:val="20"/>
              </w:rPr>
              <w:t xml:space="preserve">плательщик </w:t>
            </w:r>
            <w:r w:rsidRPr="00E6597C">
              <w:rPr>
                <w:rFonts w:ascii="GHEA Grapalat" w:hAnsi="GHEA Grapalat" w:cs="Sylfaen"/>
                <w:sz w:val="20"/>
                <w:szCs w:val="20"/>
                <w:lang w:val="hy-AM"/>
              </w:rPr>
              <w:t xml:space="preserve">заранее </w:t>
            </w:r>
            <w:r w:rsidRPr="00E6597C">
              <w:rPr>
                <w:rFonts w:ascii="GHEA Grapalat" w:hAnsi="GHEA Grapalat"/>
                <w:sz w:val="20"/>
                <w:szCs w:val="20"/>
                <w:lang w:val="hy-AM"/>
              </w:rPr>
              <w:t>соглашается , подписав</w:t>
            </w:r>
            <w:r w:rsidRPr="00E6597C">
              <w:rPr>
                <w:rFonts w:ascii="GHEA Grapalat" w:hAnsi="GHEA Grapalat" w:cs="Sylfaen"/>
                <w:sz w:val="20"/>
                <w:szCs w:val="20"/>
                <w:lang w:val="hy-AM"/>
              </w:rPr>
              <w:t xml:space="preserve">  </w:t>
            </w:r>
            <w:r w:rsidRPr="00E6597C">
              <w:rPr>
                <w:rFonts w:ascii="GHEA Grapalat" w:hAnsi="GHEA Grapalat"/>
                <w:sz w:val="20"/>
                <w:szCs w:val="20"/>
                <w:lang w:val="hy-AM"/>
              </w:rPr>
              <w:t>списать указанную сумму со своего счета. В случае подачи претензии плательщиком в электронном виде в данном поле ставится электронная подпись плательщика.</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подписывается плательщиком или</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ставится электронная подпись плательщика</w:t>
            </w:r>
          </w:p>
          <w:p w14:paraId="53F929CA" w14:textId="77777777" w:rsidR="00334B2F" w:rsidRPr="00E6597C" w:rsidRDefault="00334B2F" w:rsidP="00CB0ADE">
            <w:pPr>
              <w:jc w:val="center"/>
              <w:rPr>
                <w:rFonts w:ascii="GHEA Grapalat" w:hAnsi="GHEA Grapalat"/>
                <w:sz w:val="20"/>
                <w:szCs w:val="20"/>
                <w:lang w:val="hy-AM"/>
              </w:rPr>
            </w:pPr>
          </w:p>
        </w:tc>
      </w:tr>
      <w:tr w:rsidR="00334B2F" w:rsidRPr="00C02571"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 xml:space="preserve">2 </w:t>
            </w:r>
            <w:r w:rsidRPr="00E6597C">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штамп плательщика</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14:paraId="601CF95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при наличии печати </w:t>
            </w:r>
            <w:r w:rsidRPr="00E6597C">
              <w:rPr>
                <w:rFonts w:ascii="GHEA Grapalat" w:hAnsi="GHEA Grapalat"/>
                <w:sz w:val="20"/>
                <w:szCs w:val="20"/>
                <w:lang w:val="hy-AM"/>
              </w:rPr>
              <w:t>, при подаче плательщиком претензии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подписывает плательщик</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при подаче в бумажном виде</w:t>
            </w:r>
          </w:p>
        </w:tc>
      </w:tr>
      <w:tr w:rsidR="00334B2F" w:rsidRPr="00E6597C"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Обязательный </w:t>
            </w:r>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при предъявлении в банк</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подписывает бенефициар</w:t>
            </w:r>
          </w:p>
        </w:tc>
      </w:tr>
      <w:tr w:rsidR="00334B2F" w:rsidRPr="00E6597C"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 xml:space="preserve">22 </w:t>
            </w:r>
            <w:r w:rsidRPr="00E6597C">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Штамп бенефициара</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14:paraId="12511A7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если есть печать</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подписывает бенефициар</w:t>
            </w:r>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при предъявлении в банк в бумажном виде</w:t>
            </w:r>
          </w:p>
        </w:tc>
      </w:tr>
      <w:tr w:rsidR="00334B2F" w:rsidRPr="00E6597C"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2 </w:t>
            </w:r>
            <w:r w:rsidRPr="00E6597C">
              <w:rPr>
                <w:rFonts w:ascii="GHEA Grapalat" w:hAnsi="GHEA Grapalat"/>
                <w:sz w:val="20"/>
                <w:szCs w:val="20"/>
                <w:lang w:val="hy-AM"/>
              </w:rPr>
              <w:t xml:space="preserve">3 </w:t>
            </w:r>
            <w:r w:rsidRPr="00E6597C">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подпись работника финансовой организации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14:paraId="3264FC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требование платежа в бумажной форме </w:t>
            </w:r>
            <w:r w:rsidRPr="00E6597C">
              <w:rPr>
                <w:rFonts w:ascii="GHEA Grapalat" w:hAnsi="GHEA Grapalat"/>
                <w:sz w:val="20"/>
                <w:szCs w:val="20"/>
                <w:lang w:val="hy-AM"/>
              </w:rPr>
              <w:t xml:space="preserve">в финансовое учреждение, обслуживающее плательщика </w:t>
            </w:r>
            <w:r w:rsidRPr="00E6597C">
              <w:rPr>
                <w:rFonts w:ascii="GHEA Grapalat" w:hAnsi="GHEA Grapalat"/>
                <w:sz w:val="20"/>
                <w:szCs w:val="20"/>
              </w:rPr>
              <w:t xml:space="preserve">в случае </w:t>
            </w:r>
            <w:r w:rsidRPr="00E6597C">
              <w:rPr>
                <w:rFonts w:ascii="GHEA Grapalat" w:hAnsi="GHEA Grapalat"/>
                <w:sz w:val="20"/>
                <w:szCs w:val="20"/>
                <w:lang w:val="hy-AM"/>
              </w:rPr>
              <w:t xml:space="preserve">полной </w:t>
            </w:r>
            <w:r w:rsidRPr="00E6597C">
              <w:rPr>
                <w:rFonts w:ascii="GHEA Grapalat" w:hAnsi="GHEA Grapalat"/>
                <w:sz w:val="20"/>
                <w:szCs w:val="20"/>
              </w:rPr>
              <w:t>подачи</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t xml:space="preserve">2 </w:t>
            </w:r>
            <w:r w:rsidRPr="00E6597C">
              <w:rPr>
                <w:rFonts w:ascii="GHEA Grapalat" w:hAnsi="GHEA Grapalat"/>
                <w:sz w:val="20"/>
                <w:szCs w:val="20"/>
                <w:lang w:val="hy-AM"/>
              </w:rPr>
              <w:t xml:space="preserve">3 </w:t>
            </w:r>
            <w:r w:rsidRPr="00E6597C">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печать </w:t>
            </w:r>
            <w:r w:rsidRPr="00E6597C">
              <w:rPr>
                <w:rFonts w:ascii="GHEA Grapalat" w:hAnsi="GHEA Grapalat"/>
                <w:sz w:val="20"/>
                <w:szCs w:val="20"/>
              </w:rPr>
              <w:t xml:space="preserve">финансовой организации (филиала), обслуживающей </w:t>
            </w:r>
            <w:r w:rsidRPr="00E6597C">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14:paraId="42210B2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если платежное требование </w:t>
            </w:r>
            <w:r w:rsidRPr="00E6597C">
              <w:rPr>
                <w:rFonts w:ascii="GHEA Grapalat" w:hAnsi="GHEA Grapalat"/>
                <w:sz w:val="20"/>
                <w:szCs w:val="20"/>
                <w:lang w:val="hy-AM"/>
              </w:rPr>
              <w:t xml:space="preserve">подано </w:t>
            </w:r>
            <w:r w:rsidRPr="00E6597C">
              <w:rPr>
                <w:rFonts w:ascii="GHEA Grapalat" w:hAnsi="GHEA Grapalat"/>
                <w:sz w:val="20"/>
                <w:szCs w:val="20"/>
              </w:rPr>
              <w:t xml:space="preserve">на бумажном носителе </w:t>
            </w:r>
            <w:r w:rsidRPr="00E6597C">
              <w:rPr>
                <w:rFonts w:ascii="GHEA Grapalat" w:hAnsi="GHEA Grapalat"/>
                <w:sz w:val="20"/>
                <w:szCs w:val="20"/>
                <w:lang w:val="hy-AM"/>
              </w:rPr>
              <w:t>в финансовую организацию, обслуживающую плательщика</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2 </w:t>
            </w:r>
            <w:r w:rsidRPr="00E6597C">
              <w:rPr>
                <w:rFonts w:ascii="GHEA Grapalat" w:hAnsi="GHEA Grapalat"/>
                <w:sz w:val="20"/>
                <w:szCs w:val="20"/>
                <w:lang w:val="hy-AM"/>
              </w:rPr>
              <w:t xml:space="preserve">3 </w:t>
            </w:r>
            <w:r w:rsidRPr="00E6597C">
              <w:rPr>
                <w:rFonts w:ascii="GHEA Grapalat" w:hAnsi="GHEA Grapalat"/>
                <w:sz w:val="20"/>
                <w:szCs w:val="20"/>
              </w:rPr>
              <w:t xml:space="preserve">. </w:t>
            </w:r>
            <w:r w:rsidRPr="00E6597C">
              <w:rPr>
                <w:rFonts w:ascii="GHEA Grapalat" w:hAnsi="GHEA Grapalat"/>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дата, время, протокол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14:paraId="1612CF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Финансовая организация (филиал), обслуживающая плательщика, должна указать дату, время и минуту запроса.</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2 </w:t>
            </w:r>
            <w:r w:rsidRPr="00E6597C">
              <w:rPr>
                <w:rFonts w:ascii="GHEA Grapalat" w:hAnsi="GHEA Grapalat"/>
                <w:sz w:val="20"/>
                <w:szCs w:val="20"/>
                <w:lang w:val="hy-AM"/>
              </w:rPr>
              <w:t xml:space="preserve">4 </w:t>
            </w:r>
            <w:r w:rsidRPr="00E6597C">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подпись работника финансовой организации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необязательный</w:t>
            </w:r>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заполняется </w:t>
            </w:r>
            <w:r w:rsidRPr="00E6597C">
              <w:rPr>
                <w:rFonts w:ascii="GHEA Grapalat" w:hAnsi="GHEA Grapalat"/>
                <w:sz w:val="20"/>
                <w:szCs w:val="20"/>
              </w:rPr>
              <w:t xml:space="preserve">по предъявлении </w:t>
            </w:r>
            <w:r w:rsidRPr="00E6597C">
              <w:rPr>
                <w:rFonts w:ascii="GHEA Grapalat" w:hAnsi="GHEA Grapalat"/>
                <w:sz w:val="20"/>
                <w:szCs w:val="20"/>
                <w:lang w:val="hy-AM"/>
              </w:rPr>
              <w:t xml:space="preserve">в </w:t>
            </w:r>
            <w:r w:rsidRPr="00E6597C">
              <w:rPr>
                <w:rFonts w:ascii="GHEA Grapalat" w:hAnsi="GHEA Grapalat"/>
                <w:sz w:val="20"/>
                <w:szCs w:val="20"/>
              </w:rPr>
              <w:t xml:space="preserve">финансовую организацию, обслуживающую бенефициара </w:t>
            </w:r>
            <w:r w:rsidRPr="00E6597C">
              <w:rPr>
                <w:rFonts w:ascii="GHEA Grapalat" w:hAnsi="GHEA Grapalat"/>
                <w:sz w:val="20"/>
                <w:szCs w:val="20"/>
                <w:lang w:val="hy-AM"/>
              </w:rPr>
              <w:t>, при этом</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на </w:t>
            </w:r>
            <w:r w:rsidRPr="00E6597C">
              <w:rPr>
                <w:rFonts w:ascii="GHEA Grapalat" w:hAnsi="GHEA Grapalat"/>
                <w:sz w:val="20"/>
                <w:szCs w:val="20"/>
              </w:rPr>
              <w:t xml:space="preserve">бумажном требовании </w:t>
            </w:r>
            <w:r w:rsidRPr="00E6597C">
              <w:rPr>
                <w:rFonts w:ascii="GHEA Grapalat" w:hAnsi="GHEA Grapalat"/>
                <w:sz w:val="20"/>
                <w:szCs w:val="20"/>
                <w:lang w:val="hy-AM"/>
              </w:rPr>
              <w:t xml:space="preserve">ставится </w:t>
            </w:r>
            <w:r w:rsidRPr="00E6597C">
              <w:rPr>
                <w:rFonts w:ascii="GHEA Grapalat" w:hAnsi="GHEA Grapalat"/>
                <w:sz w:val="20"/>
                <w:szCs w:val="20"/>
              </w:rPr>
              <w:t>подпись работника</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2 </w:t>
            </w:r>
            <w:r w:rsidRPr="00E6597C">
              <w:rPr>
                <w:rFonts w:ascii="GHEA Grapalat" w:hAnsi="GHEA Grapalat"/>
                <w:sz w:val="20"/>
                <w:szCs w:val="20"/>
                <w:lang w:val="hy-AM"/>
              </w:rPr>
              <w:t xml:space="preserve">4 </w:t>
            </w:r>
            <w:r w:rsidRPr="00E6597C">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печать </w:t>
            </w:r>
            <w:r w:rsidRPr="00E6597C">
              <w:rPr>
                <w:rFonts w:ascii="GHEA Grapalat" w:hAnsi="GHEA Grapalat"/>
                <w:sz w:val="20"/>
                <w:szCs w:val="20"/>
                <w:lang w:val="hy-AM"/>
              </w:rPr>
              <w:t xml:space="preserve">финансовой </w:t>
            </w:r>
            <w:r w:rsidRPr="00E6597C">
              <w:rPr>
                <w:rFonts w:ascii="GHEA Grapalat" w:hAnsi="GHEA Grapalat"/>
                <w:sz w:val="20"/>
                <w:szCs w:val="20"/>
              </w:rPr>
              <w:t>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необязательный</w:t>
            </w:r>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Форма запроса платежа </w:t>
            </w:r>
            <w:r w:rsidRPr="00E6597C">
              <w:rPr>
                <w:rFonts w:ascii="GHEA Grapalat" w:hAnsi="GHEA Grapalat"/>
                <w:sz w:val="20"/>
                <w:szCs w:val="20"/>
                <w:lang w:val="hy-AM"/>
              </w:rPr>
              <w:t xml:space="preserve">заполняется </w:t>
            </w:r>
            <w:r w:rsidRPr="00E6597C">
              <w:rPr>
                <w:rFonts w:ascii="GHEA Grapalat" w:hAnsi="GHEA Grapalat"/>
                <w:sz w:val="20"/>
                <w:szCs w:val="20"/>
              </w:rPr>
              <w:t xml:space="preserve">при подаче </w:t>
            </w:r>
            <w:r w:rsidRPr="00E6597C">
              <w:rPr>
                <w:rFonts w:ascii="GHEA Grapalat" w:hAnsi="GHEA Grapalat"/>
                <w:sz w:val="20"/>
                <w:szCs w:val="20"/>
                <w:lang w:val="hy-AM"/>
              </w:rPr>
              <w:t>последнего , где</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штамп</w:t>
            </w:r>
            <w:r w:rsidRPr="00E6597C">
              <w:rPr>
                <w:rFonts w:ascii="GHEA Grapalat" w:hAnsi="GHEA Grapalat"/>
                <w:sz w:val="20"/>
                <w:szCs w:val="20"/>
              </w:rPr>
              <w:t xml:space="preserve"> </w:t>
            </w:r>
            <w:r w:rsidRPr="00E6597C">
              <w:rPr>
                <w:rFonts w:ascii="GHEA Grapalat" w:hAnsi="GHEA Grapalat"/>
                <w:sz w:val="20"/>
                <w:szCs w:val="20"/>
                <w:lang w:val="hy-AM"/>
              </w:rPr>
              <w:t xml:space="preserve">помещается в заявку </w:t>
            </w:r>
            <w:r w:rsidRPr="00E6597C">
              <w:rPr>
                <w:rFonts w:ascii="GHEA Grapalat" w:hAnsi="GHEA Grapalat"/>
                <w:sz w:val="20"/>
                <w:szCs w:val="20"/>
              </w:rPr>
              <w:t>на бумагу</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2 </w:t>
            </w:r>
            <w:r w:rsidRPr="00E6597C">
              <w:rPr>
                <w:rFonts w:ascii="GHEA Grapalat" w:hAnsi="GHEA Grapalat"/>
                <w:sz w:val="20"/>
                <w:szCs w:val="20"/>
                <w:lang w:val="hy-AM"/>
              </w:rPr>
              <w:t xml:space="preserve">4 </w:t>
            </w:r>
            <w:r w:rsidRPr="00E6597C">
              <w:rPr>
                <w:rFonts w:ascii="GHEA Grapalat" w:hAnsi="GHEA Grapalat"/>
                <w:sz w:val="20"/>
                <w:szCs w:val="20"/>
              </w:rPr>
              <w:t>.с</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дата, время,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необязательный</w:t>
            </w:r>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Форма запроса платежа </w:t>
            </w:r>
            <w:r w:rsidRPr="00E6597C">
              <w:rPr>
                <w:rFonts w:ascii="GHEA Grapalat" w:hAnsi="GHEA Grapalat"/>
                <w:sz w:val="20"/>
                <w:szCs w:val="20"/>
                <w:lang w:val="hy-AM"/>
              </w:rPr>
              <w:t xml:space="preserve">заполняется </w:t>
            </w:r>
            <w:r w:rsidRPr="00E6597C">
              <w:rPr>
                <w:rFonts w:ascii="GHEA Grapalat" w:hAnsi="GHEA Grapalat"/>
                <w:sz w:val="20"/>
                <w:szCs w:val="20"/>
              </w:rPr>
              <w:t xml:space="preserve">при подаче </w:t>
            </w:r>
            <w:r w:rsidRPr="00E6597C">
              <w:rPr>
                <w:rFonts w:ascii="GHEA Grapalat" w:hAnsi="GHEA Grapalat"/>
                <w:sz w:val="20"/>
                <w:szCs w:val="20"/>
                <w:lang w:val="hy-AM"/>
              </w:rPr>
              <w:t>последнего , где</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эти данные</w:t>
            </w:r>
            <w:r w:rsidRPr="00E6597C">
              <w:rPr>
                <w:rFonts w:ascii="GHEA Grapalat" w:hAnsi="GHEA Grapalat"/>
                <w:sz w:val="20"/>
                <w:szCs w:val="20"/>
              </w:rPr>
              <w:t xml:space="preserve"> </w:t>
            </w:r>
            <w:r w:rsidRPr="00E6597C">
              <w:rPr>
                <w:rFonts w:ascii="GHEA Grapalat" w:hAnsi="GHEA Grapalat"/>
                <w:sz w:val="20"/>
                <w:szCs w:val="20"/>
                <w:lang w:val="hy-AM"/>
              </w:rPr>
              <w:t xml:space="preserve">размещаются по запросу </w:t>
            </w:r>
            <w:r w:rsidRPr="00E6597C">
              <w:rPr>
                <w:rFonts w:ascii="GHEA Grapalat" w:hAnsi="GHEA Grapalat"/>
                <w:sz w:val="20"/>
                <w:szCs w:val="20"/>
              </w:rPr>
              <w:t>бумаги</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6597C" w:rsidRDefault="00334B2F" w:rsidP="00CB0ADE">
            <w:pPr>
              <w:jc w:val="center"/>
              <w:rPr>
                <w:rFonts w:ascii="GHEA Grapalat" w:hAnsi="GHEA Grapalat"/>
                <w:sz w:val="20"/>
                <w:szCs w:val="20"/>
              </w:rPr>
            </w:pPr>
          </w:p>
        </w:tc>
      </w:tr>
    </w:tbl>
    <w:p w14:paraId="2CC47E0E" w14:textId="77777777" w:rsidR="00334B2F" w:rsidRPr="005F1470" w:rsidRDefault="00334B2F" w:rsidP="00334B2F">
      <w:pPr>
        <w:pStyle w:val="BodyTextIndent"/>
        <w:jc w:val="right"/>
        <w:rPr>
          <w:rFonts w:ascii="GHEA Grapalat" w:hAnsi="GHEA Grapalat" w:cs="Sylfaen"/>
          <w:i w:val="0"/>
          <w:lang w:val="ru-RU"/>
        </w:rPr>
      </w:pPr>
    </w:p>
    <w:p w14:paraId="09249B68" w14:textId="77777777" w:rsidR="00334B2F" w:rsidRPr="005F1470" w:rsidRDefault="00334B2F" w:rsidP="00334B2F">
      <w:pPr>
        <w:pStyle w:val="BodyTextIndent"/>
        <w:jc w:val="right"/>
        <w:rPr>
          <w:rFonts w:ascii="GHEA Grapalat" w:hAnsi="GHEA Grapalat" w:cs="Sylfaen"/>
          <w:i w:val="0"/>
          <w:lang w:val="ru-RU"/>
        </w:rPr>
      </w:pPr>
    </w:p>
    <w:p w14:paraId="5C6AAC39" w14:textId="77777777" w:rsidR="00334B2F" w:rsidRPr="005F1470" w:rsidRDefault="00334B2F" w:rsidP="00334B2F">
      <w:pPr>
        <w:pStyle w:val="BodyTextIndent"/>
        <w:jc w:val="right"/>
        <w:rPr>
          <w:rFonts w:ascii="GHEA Grapalat" w:hAnsi="GHEA Grapalat" w:cs="Sylfaen"/>
          <w:i w:val="0"/>
          <w:lang w:val="ru-RU"/>
        </w:rPr>
      </w:pPr>
    </w:p>
    <w:p w14:paraId="035DFB30" w14:textId="77777777" w:rsidR="00334B2F" w:rsidRPr="005F1470" w:rsidRDefault="00334B2F" w:rsidP="00334B2F">
      <w:pPr>
        <w:pStyle w:val="BodyTextIndent"/>
        <w:jc w:val="right"/>
        <w:rPr>
          <w:rFonts w:ascii="GHEA Grapalat" w:hAnsi="GHEA Grapalat" w:cs="Sylfaen"/>
          <w:i w:val="0"/>
          <w:lang w:val="ru-RU"/>
        </w:rPr>
      </w:pPr>
    </w:p>
    <w:p w14:paraId="75E115AB" w14:textId="4AFD153A" w:rsidR="00807F72" w:rsidRDefault="00334B2F" w:rsidP="003800F8">
      <w:pPr>
        <w:pStyle w:val="BodyTextIndent3"/>
        <w:spacing w:line="240" w:lineRule="auto"/>
        <w:jc w:val="right"/>
        <w:rPr>
          <w:rFonts w:ascii="GHEA Grapalat" w:hAnsi="GHEA Grapalat" w:cs="Sylfaen"/>
          <w:b/>
          <w:lang w:val="hy-AM"/>
        </w:rPr>
      </w:pPr>
      <w:r w:rsidRPr="00E6597C">
        <w:rPr>
          <w:rFonts w:ascii="GHEA Grapalat" w:hAnsi="GHEA Grapalat"/>
          <w:b/>
          <w:lang w:val="hy-AM"/>
        </w:rPr>
        <w:br w:type="page"/>
      </w:r>
      <w:r w:rsidR="003800F8">
        <w:rPr>
          <w:rFonts w:ascii="GHEA Grapalat" w:hAnsi="GHEA Grapalat" w:cs="Sylfaen"/>
          <w:b/>
          <w:lang w:val="hy-AM"/>
        </w:rPr>
        <w:lastRenderedPageBreak/>
        <w:t xml:space="preserve"> </w:t>
      </w:r>
    </w:p>
    <w:p w14:paraId="5709290C" w14:textId="77777777" w:rsidR="00807F72" w:rsidRDefault="00807F72" w:rsidP="00EF3662">
      <w:pPr>
        <w:pStyle w:val="BodyTextIndent3"/>
        <w:spacing w:line="240" w:lineRule="auto"/>
        <w:jc w:val="right"/>
        <w:rPr>
          <w:rFonts w:ascii="GHEA Grapalat" w:hAnsi="GHEA Grapalat" w:cs="Sylfaen"/>
          <w:b/>
          <w:lang w:val="hy-AM"/>
        </w:rPr>
      </w:pPr>
    </w:p>
    <w:p w14:paraId="157888CE" w14:textId="77777777" w:rsidR="00807F72" w:rsidRDefault="00807F72" w:rsidP="00EF3662">
      <w:pPr>
        <w:pStyle w:val="BodyTextIndent3"/>
        <w:spacing w:line="240" w:lineRule="auto"/>
        <w:jc w:val="right"/>
        <w:rPr>
          <w:rFonts w:ascii="GHEA Grapalat" w:hAnsi="GHEA Grapalat" w:cs="Sylfaen"/>
          <w:b/>
          <w:lang w:val="hy-AM"/>
        </w:rPr>
      </w:pPr>
    </w:p>
    <w:p w14:paraId="4C24F956" w14:textId="77777777" w:rsidR="00807F72" w:rsidRDefault="00807F72" w:rsidP="00EF3662">
      <w:pPr>
        <w:pStyle w:val="BodyTextIndent3"/>
        <w:spacing w:line="240" w:lineRule="auto"/>
        <w:jc w:val="right"/>
        <w:rPr>
          <w:rFonts w:ascii="GHEA Grapalat" w:hAnsi="GHEA Grapalat" w:cs="Sylfaen"/>
          <w:b/>
          <w:lang w:val="hy-AM"/>
        </w:rPr>
      </w:pPr>
    </w:p>
    <w:p w14:paraId="1B848C87" w14:textId="590D21CA" w:rsidR="00807F72" w:rsidRDefault="00807F72" w:rsidP="00D70570">
      <w:pPr>
        <w:pStyle w:val="BodyTextIndent3"/>
        <w:spacing w:line="240" w:lineRule="auto"/>
        <w:ind w:firstLine="0"/>
        <w:rPr>
          <w:rFonts w:ascii="GHEA Grapalat" w:hAnsi="GHEA Grapalat" w:cs="Sylfaen"/>
          <w:b/>
          <w:lang w:val="hy-AM"/>
        </w:rPr>
      </w:pPr>
    </w:p>
    <w:p w14:paraId="470FEA37" w14:textId="77777777" w:rsidR="00807F72" w:rsidRDefault="00807F72" w:rsidP="00EF3662">
      <w:pPr>
        <w:pStyle w:val="BodyTextIndent3"/>
        <w:spacing w:line="240" w:lineRule="auto"/>
        <w:jc w:val="right"/>
        <w:rPr>
          <w:rFonts w:ascii="GHEA Grapalat" w:hAnsi="GHEA Grapalat" w:cs="Sylfaen"/>
          <w:b/>
          <w:lang w:val="hy-AM"/>
        </w:rPr>
      </w:pPr>
    </w:p>
    <w:p w14:paraId="48990B49" w14:textId="77777777" w:rsidR="00071D1C" w:rsidRPr="00015CC3" w:rsidRDefault="00071D1C" w:rsidP="00EF3662">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Приложение 6</w:t>
      </w:r>
    </w:p>
    <w:p w14:paraId="3252B80D" w14:textId="56C12F33" w:rsidR="00071D1C" w:rsidRPr="00E6597C" w:rsidRDefault="00071D1C" w:rsidP="00EF3662">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 xml:space="preserve">С кодом </w:t>
      </w:r>
      <w:r w:rsidR="00F97F13" w:rsidRPr="00F97F13">
        <w:rPr>
          <w:rFonts w:ascii="GHEA Grapalat" w:hAnsi="GHEA Grapalat"/>
          <w:b/>
          <w:sz w:val="22"/>
          <w:szCs w:val="24"/>
          <w:lang w:val="af-ZA"/>
        </w:rPr>
        <w:t>ИСК-ГАШЗБ-24/06</w:t>
      </w:r>
    </w:p>
    <w:p w14:paraId="2A6B9DF8" w14:textId="49B65FD4" w:rsidR="00071D1C" w:rsidRPr="00A15B2B" w:rsidRDefault="003800F8" w:rsidP="00EF3662">
      <w:pPr>
        <w:pStyle w:val="BodyTextIndent3"/>
        <w:spacing w:line="240" w:lineRule="auto"/>
        <w:jc w:val="right"/>
        <w:rPr>
          <w:rFonts w:ascii="GHEA Grapalat" w:hAnsi="GHEA Grapalat" w:cs="Sylfaen"/>
          <w:b/>
          <w:lang w:val="hy-AM"/>
        </w:rPr>
      </w:pPr>
      <w:r w:rsidRPr="00A15B2B">
        <w:rPr>
          <w:rFonts w:ascii="GHEA Grapalat" w:hAnsi="GHEA Grapalat" w:cs="Sylfaen"/>
          <w:b/>
          <w:lang w:val="hy-AM"/>
        </w:rPr>
        <w:t>Приглашение к запросу котировок</w:t>
      </w:r>
    </w:p>
    <w:p w14:paraId="6A243A4B" w14:textId="77777777" w:rsidR="003800F8" w:rsidRPr="00A15B2B" w:rsidRDefault="003800F8" w:rsidP="00EF3662">
      <w:pPr>
        <w:pStyle w:val="BodyTextIndent3"/>
        <w:spacing w:line="240" w:lineRule="auto"/>
        <w:jc w:val="right"/>
        <w:rPr>
          <w:rFonts w:ascii="GHEA Grapalat" w:hAnsi="GHEA Grapalat" w:cs="Sylfaen"/>
          <w:b/>
          <w:lang w:val="hy-AM"/>
        </w:rPr>
      </w:pPr>
    </w:p>
    <w:p w14:paraId="7D98055D" w14:textId="77777777" w:rsidR="00F02279" w:rsidRPr="00E6597C" w:rsidRDefault="00F02279" w:rsidP="00F02279">
      <w:pPr>
        <w:ind w:left="-142" w:firstLine="142"/>
        <w:jc w:val="center"/>
        <w:rPr>
          <w:rFonts w:ascii="GHEA Grapalat" w:hAnsi="GHEA Grapalat"/>
          <w:b/>
          <w:lang w:val="hy-AM"/>
        </w:rPr>
      </w:pPr>
      <w:r w:rsidRPr="00E6597C">
        <w:rPr>
          <w:rFonts w:ascii="GHEA Grapalat" w:hAnsi="GHEA Grapalat" w:cs="Sylfaen"/>
          <w:b/>
          <w:lang w:val="hy-AM"/>
        </w:rPr>
        <w:t>СОСТОЯНИЕ</w:t>
      </w:r>
      <w:r w:rsidRPr="00E6597C">
        <w:rPr>
          <w:rFonts w:ascii="GHEA Grapalat" w:hAnsi="GHEA Grapalat" w:cs="Times Armenian"/>
          <w:b/>
          <w:lang w:val="hy-AM"/>
        </w:rPr>
        <w:t xml:space="preserve">  </w:t>
      </w:r>
      <w:r w:rsidRPr="00E6597C">
        <w:rPr>
          <w:rFonts w:ascii="GHEA Grapalat" w:hAnsi="GHEA Grapalat" w:cs="Sylfaen"/>
          <w:b/>
          <w:lang w:val="hy-AM"/>
        </w:rPr>
        <w:t>ПОТРЕБНОСТИ</w:t>
      </w:r>
      <w:r w:rsidRPr="00E6597C">
        <w:rPr>
          <w:rFonts w:ascii="GHEA Grapalat" w:hAnsi="GHEA Grapalat" w:cs="Times Armenian"/>
          <w:b/>
          <w:lang w:val="hy-AM"/>
        </w:rPr>
        <w:t xml:space="preserve"> </w:t>
      </w:r>
      <w:r w:rsidRPr="00E6597C">
        <w:rPr>
          <w:rFonts w:ascii="GHEA Grapalat" w:hAnsi="GHEA Grapalat" w:cs="Sylfaen"/>
          <w:b/>
          <w:lang w:val="hy-AM"/>
        </w:rPr>
        <w:t>ДЛЯ:</w:t>
      </w:r>
      <w:r w:rsidRPr="00E6597C">
        <w:rPr>
          <w:rFonts w:ascii="GHEA Grapalat" w:hAnsi="GHEA Grapalat" w:cs="Times Armenian"/>
          <w:b/>
          <w:lang w:val="hy-AM"/>
        </w:rPr>
        <w:t xml:space="preserve"> </w:t>
      </w:r>
      <w:r w:rsidRPr="00E6597C">
        <w:rPr>
          <w:rFonts w:ascii="GHEA Grapalat" w:hAnsi="GHEA Grapalat" w:cs="Sylfaen"/>
          <w:b/>
          <w:lang w:val="hy-AM"/>
        </w:rPr>
        <w:t>------------------------------------- ИСПОЛНЕНИЕ:</w:t>
      </w:r>
    </w:p>
    <w:p w14:paraId="4C12AB8F" w14:textId="77777777" w:rsidR="00F02279" w:rsidRPr="00E6597C" w:rsidRDefault="00F02279" w:rsidP="00F02279">
      <w:pPr>
        <w:ind w:left="-142" w:firstLine="142"/>
        <w:jc w:val="center"/>
        <w:rPr>
          <w:rFonts w:ascii="GHEA Grapalat" w:hAnsi="GHEA Grapalat" w:cs="Times Armenian"/>
          <w:b/>
          <w:lang w:val="hy-AM"/>
        </w:rPr>
      </w:pPr>
      <w:r w:rsidRPr="00E6597C">
        <w:rPr>
          <w:rFonts w:ascii="GHEA Grapalat" w:hAnsi="GHEA Grapalat" w:cs="Sylfaen"/>
          <w:b/>
          <w:lang w:val="hy-AM"/>
        </w:rPr>
        <w:t>СОСТОЯНИЕ:</w:t>
      </w:r>
      <w:r w:rsidRPr="00E6597C">
        <w:rPr>
          <w:rFonts w:ascii="GHEA Grapalat" w:hAnsi="GHEA Grapalat" w:cs="Times Armenian"/>
          <w:b/>
          <w:lang w:val="hy-AM"/>
        </w:rPr>
        <w:t xml:space="preserve">  </w:t>
      </w:r>
      <w:r w:rsidRPr="00E6597C">
        <w:rPr>
          <w:rFonts w:ascii="GHEA Grapalat" w:hAnsi="GHEA Grapalat" w:cs="Sylfaen"/>
          <w:b/>
          <w:lang w:val="hy-AM"/>
        </w:rPr>
        <w:t>ПОКУПКА:</w:t>
      </w:r>
      <w:r w:rsidRPr="00E6597C">
        <w:rPr>
          <w:rFonts w:ascii="GHEA Grapalat" w:hAnsi="GHEA Grapalat" w:cs="Times Armenian"/>
          <w:b/>
          <w:lang w:val="hy-AM"/>
        </w:rPr>
        <w:t xml:space="preserve">  </w:t>
      </w:r>
      <w:r w:rsidRPr="00E6597C">
        <w:rPr>
          <w:rFonts w:ascii="GHEA Grapalat" w:hAnsi="GHEA Grapalat" w:cs="Sylfaen"/>
          <w:b/>
          <w:lang w:val="hy-AM"/>
        </w:rPr>
        <w:t>ДОГОВОР:</w:t>
      </w:r>
      <w:r w:rsidRPr="00E6597C">
        <w:rPr>
          <w:rFonts w:ascii="GHEA Grapalat" w:hAnsi="GHEA Grapalat" w:cs="Times Armenian"/>
          <w:b/>
          <w:lang w:val="hy-AM"/>
        </w:rPr>
        <w:t xml:space="preserve">   </w:t>
      </w:r>
    </w:p>
    <w:p w14:paraId="034C60A6" w14:textId="77777777" w:rsidR="00F02279" w:rsidRPr="00E6597C" w:rsidRDefault="00F02279" w:rsidP="00F02279">
      <w:pPr>
        <w:ind w:left="-142" w:firstLine="142"/>
        <w:jc w:val="center"/>
        <w:rPr>
          <w:rFonts w:ascii="GHEA Grapalat" w:hAnsi="GHEA Grapalat"/>
          <w:b/>
          <w:u w:val="single"/>
          <w:lang w:val="hy-AM"/>
        </w:rPr>
      </w:pPr>
      <w:r w:rsidRPr="00E6597C">
        <w:rPr>
          <w:rFonts w:ascii="GHEA Grapalat" w:hAnsi="GHEA Grapalat"/>
          <w:b/>
          <w:lang w:val="hy-AM"/>
        </w:rPr>
        <w:t>Н:</w:t>
      </w:r>
      <w:r w:rsidRPr="00E6597C">
        <w:rPr>
          <w:rFonts w:ascii="GHEA Grapalat" w:hAnsi="GHEA Grapalat"/>
          <w:b/>
          <w:u w:val="single"/>
          <w:lang w:val="hy-AM"/>
        </w:rPr>
        <w:tab/>
      </w:r>
      <w:r w:rsidRPr="00E6597C">
        <w:rPr>
          <w:rFonts w:ascii="GHEA Grapalat" w:hAnsi="GHEA Grapalat"/>
          <w:b/>
          <w:u w:val="single"/>
          <w:lang w:val="hy-AM"/>
        </w:rPr>
        <w:tab/>
      </w:r>
      <w:r w:rsidRPr="00E6597C">
        <w:rPr>
          <w:rFonts w:ascii="GHEA Grapalat" w:hAnsi="GHEA Grapalat"/>
          <w:b/>
          <w:u w:val="single"/>
          <w:lang w:val="hy-AM"/>
        </w:rPr>
        <w:tab/>
      </w:r>
      <w:r w:rsidRPr="00E6597C">
        <w:rPr>
          <w:rFonts w:ascii="GHEA Grapalat" w:hAnsi="GHEA Grapalat"/>
          <w:b/>
          <w:u w:val="single"/>
          <w:lang w:val="hy-AM"/>
        </w:rPr>
        <w:tab/>
      </w:r>
    </w:p>
    <w:p w14:paraId="1D37CA0D" w14:textId="48AD847C" w:rsidR="00F02279" w:rsidRPr="00A15B2B" w:rsidRDefault="00F02279" w:rsidP="003800F8">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в.</w:t>
      </w:r>
      <w:r w:rsidRPr="00E6597C">
        <w:rPr>
          <w:rFonts w:ascii="GHEA Grapalat" w:hAnsi="GHEA Grapalat" w:cs="Sylfaen"/>
          <w:sz w:val="20"/>
          <w:u w:val="single"/>
          <w:lang w:val="hy-AM"/>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лет</w:t>
      </w:r>
    </w:p>
    <w:p w14:paraId="79EBB7A8" w14:textId="77777777" w:rsidR="00F02279" w:rsidRPr="00E6597C" w:rsidRDefault="00F02279" w:rsidP="003800F8">
      <w:pPr>
        <w:tabs>
          <w:tab w:val="left" w:pos="1276"/>
        </w:tabs>
        <w:jc w:val="both"/>
        <w:rPr>
          <w:rFonts w:ascii="GHEA Grapalat" w:hAnsi="GHEA Grapalat"/>
          <w:sz w:val="20"/>
          <w:u w:val="single"/>
          <w:lang w:val="nb-NO"/>
        </w:rPr>
      </w:pPr>
    </w:p>
    <w:p w14:paraId="5C7CF3AC" w14:textId="77777777" w:rsidR="003800F8" w:rsidRPr="00137D12" w:rsidRDefault="003800F8" w:rsidP="003800F8">
      <w:pPr>
        <w:ind w:firstLine="720"/>
        <w:jc w:val="both"/>
        <w:rPr>
          <w:rFonts w:ascii="GHEA Grapalat" w:hAnsi="GHEA Grapalat" w:cs="Sylfaen"/>
          <w:sz w:val="20"/>
          <w:szCs w:val="20"/>
          <w:lang w:val="pt-BR"/>
        </w:rPr>
      </w:pPr>
      <w:r w:rsidRPr="00137D12">
        <w:rPr>
          <w:rFonts w:ascii="GHEA Grapalat" w:hAnsi="GHEA Grapalat" w:cs="Sylfaen"/>
          <w:sz w:val="20"/>
          <w:szCs w:val="20"/>
          <w:lang w:val="pt-BR"/>
        </w:rPr>
        <w:t>«____________________________________________», при наличии -------------------------- устава на основании (далее - Клиент), на с одной стороны, и ------------------, в лице Директора --------------- -------- -------------------------------------------------- -------------------------------------------------- (далее «Исполнитель»), с другой стороны, заключили настоящий договор о нижеследующем.</w:t>
      </w:r>
    </w:p>
    <w:p w14:paraId="409D06F2" w14:textId="77777777" w:rsidR="003800F8" w:rsidRPr="00137D12" w:rsidRDefault="003800F8" w:rsidP="003800F8">
      <w:pPr>
        <w:ind w:firstLine="709"/>
        <w:jc w:val="both"/>
        <w:rPr>
          <w:rFonts w:ascii="GHEA Grapalat" w:hAnsi="GHEA Grapalat"/>
          <w:b/>
          <w:lang w:val="es-ES"/>
        </w:rPr>
      </w:pPr>
    </w:p>
    <w:p w14:paraId="6320363F" w14:textId="77777777" w:rsidR="003800F8" w:rsidRPr="00137D12" w:rsidRDefault="003800F8" w:rsidP="003800F8">
      <w:pPr>
        <w:ind w:firstLine="720"/>
        <w:jc w:val="both"/>
        <w:rPr>
          <w:rFonts w:ascii="GHEA Grapalat" w:hAnsi="GHEA Grapalat"/>
          <w:b/>
          <w:sz w:val="20"/>
          <w:szCs w:val="20"/>
          <w:lang w:val="es-ES"/>
        </w:rPr>
      </w:pPr>
      <w:r w:rsidRPr="00137D12">
        <w:rPr>
          <w:rFonts w:ascii="GHEA Grapalat" w:hAnsi="GHEA Grapalat"/>
          <w:b/>
          <w:sz w:val="20"/>
          <w:szCs w:val="20"/>
          <w:lang w:val="es-ES"/>
        </w:rPr>
        <w:t xml:space="preserve">1. </w:t>
      </w:r>
      <w:r w:rsidRPr="00137D12">
        <w:rPr>
          <w:rFonts w:ascii="GHEA Grapalat" w:hAnsi="GHEA Grapalat" w:cs="Sylfaen"/>
          <w:b/>
          <w:sz w:val="20"/>
          <w:szCs w:val="20"/>
          <w:lang w:val="pt-BR"/>
        </w:rPr>
        <w:t>СОГЛАШЕНИЕ</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ПРЕДМЕТ:</w:t>
      </w:r>
    </w:p>
    <w:p w14:paraId="65CE01E6" w14:textId="2B5FFF55" w:rsidR="003800F8" w:rsidRPr="0095540B" w:rsidRDefault="003800F8" w:rsidP="003800F8">
      <w:pPr>
        <w:ind w:firstLine="708"/>
        <w:jc w:val="both"/>
        <w:rPr>
          <w:rFonts w:ascii="GHEA Grapalat" w:hAnsi="GHEA Grapalat" w:cs="Sylfaen"/>
          <w:color w:val="000000"/>
          <w:sz w:val="20"/>
          <w:szCs w:val="20"/>
          <w:lang w:val="hy-AM"/>
        </w:rPr>
      </w:pPr>
      <w:r w:rsidRPr="00137D12">
        <w:rPr>
          <w:rFonts w:ascii="GHEA Grapalat" w:hAnsi="GHEA Grapalat"/>
          <w:sz w:val="20"/>
          <w:szCs w:val="20"/>
          <w:lang w:val="es-ES"/>
        </w:rPr>
        <w:t xml:space="preserve">1.1 </w:t>
      </w:r>
      <w:r w:rsidRPr="00137D12">
        <w:rPr>
          <w:rFonts w:ascii="GHEA Grapalat" w:hAnsi="GHEA Grapalat"/>
          <w:sz w:val="20"/>
          <w:szCs w:val="20"/>
          <w:lang w:val="es-ES"/>
        </w:rPr>
        <w:tab/>
      </w:r>
      <w:r w:rsidRPr="00137D12">
        <w:rPr>
          <w:rFonts w:ascii="GHEA Grapalat" w:hAnsi="GHEA Grapalat" w:cs="Sylfaen"/>
          <w:sz w:val="20"/>
          <w:szCs w:val="20"/>
          <w:lang w:val="pt-BR"/>
        </w:rPr>
        <w:t>Подрядчик</w:t>
      </w:r>
      <w:r w:rsidRPr="00137D12">
        <w:rPr>
          <w:rFonts w:ascii="GHEA Grapalat" w:hAnsi="GHEA Grapalat"/>
          <w:sz w:val="20"/>
          <w:szCs w:val="20"/>
          <w:lang w:val="es-ES"/>
        </w:rPr>
        <w:t xml:space="preserve"> </w:t>
      </w:r>
      <w:r w:rsidRPr="00137D12">
        <w:rPr>
          <w:rFonts w:ascii="GHEA Grapalat" w:hAnsi="GHEA Grapalat" w:cs="Sylfaen"/>
          <w:sz w:val="20"/>
          <w:szCs w:val="20"/>
          <w:lang w:val="pt-BR"/>
        </w:rPr>
        <w:t>предпринимать</w:t>
      </w:r>
      <w:r w:rsidRPr="00137D12">
        <w:rPr>
          <w:rFonts w:ascii="GHEA Grapalat" w:hAnsi="GHEA Grapalat"/>
          <w:sz w:val="20"/>
          <w:szCs w:val="20"/>
          <w:lang w:val="es-ES"/>
        </w:rPr>
        <w:t xml:space="preserve"> </w:t>
      </w:r>
      <w:r w:rsidRPr="00137D12">
        <w:rPr>
          <w:rFonts w:ascii="GHEA Grapalat" w:hAnsi="GHEA Grapalat" w:cs="Sylfaen"/>
          <w:sz w:val="20"/>
          <w:szCs w:val="20"/>
          <w:lang w:val="pt-BR"/>
        </w:rPr>
        <w:t>является</w:t>
      </w:r>
      <w:r w:rsidRPr="00137D12">
        <w:rPr>
          <w:rFonts w:ascii="GHEA Grapalat" w:hAnsi="GHEA Grapalat"/>
          <w:sz w:val="20"/>
          <w:szCs w:val="20"/>
          <w:lang w:val="es-ES"/>
        </w:rPr>
        <w:t xml:space="preserve">  </w:t>
      </w:r>
      <w:r w:rsidRPr="00137D12">
        <w:rPr>
          <w:rFonts w:ascii="GHEA Grapalat" w:hAnsi="GHEA Grapalat" w:cs="Sylfaen"/>
          <w:sz w:val="20"/>
          <w:szCs w:val="20"/>
          <w:lang w:val="pt-BR"/>
        </w:rPr>
        <w:t>настоящим</w:t>
      </w:r>
      <w:r w:rsidRPr="00137D12">
        <w:rPr>
          <w:rFonts w:ascii="GHEA Grapalat" w:hAnsi="GHEA Grapalat"/>
          <w:sz w:val="20"/>
          <w:szCs w:val="20"/>
          <w:lang w:val="es-ES"/>
        </w:rPr>
        <w:t xml:space="preserve"> </w:t>
      </w:r>
      <w:r w:rsidRPr="00137D12">
        <w:rPr>
          <w:rFonts w:ascii="GHEA Grapalat" w:hAnsi="GHEA Grapalat" w:cs="Sylfaen"/>
          <w:sz w:val="20"/>
          <w:szCs w:val="20"/>
          <w:lang w:val="pt-BR"/>
        </w:rPr>
        <w:t>по контракту</w:t>
      </w:r>
      <w:r w:rsidRPr="00137D12">
        <w:rPr>
          <w:rFonts w:ascii="GHEA Grapalat" w:hAnsi="GHEA Grapalat"/>
          <w:sz w:val="20"/>
          <w:szCs w:val="20"/>
          <w:lang w:val="es-ES"/>
        </w:rPr>
        <w:t xml:space="preserve">  </w:t>
      </w:r>
      <w:r w:rsidRPr="00137D12">
        <w:rPr>
          <w:rFonts w:ascii="GHEA Grapalat" w:hAnsi="GHEA Grapalat" w:cs="Sylfaen"/>
          <w:sz w:val="20"/>
          <w:szCs w:val="20"/>
          <w:lang w:val="pt-BR"/>
        </w:rPr>
        <w:t>определенный</w:t>
      </w:r>
      <w:r w:rsidRPr="00137D12">
        <w:rPr>
          <w:rFonts w:ascii="GHEA Grapalat" w:hAnsi="GHEA Grapalat"/>
          <w:sz w:val="20"/>
          <w:szCs w:val="20"/>
          <w:lang w:val="es-ES"/>
        </w:rPr>
        <w:t xml:space="preserve"> </w:t>
      </w:r>
      <w:r w:rsidRPr="00137D12">
        <w:rPr>
          <w:rFonts w:ascii="GHEA Grapalat" w:hAnsi="GHEA Grapalat" w:cs="Sylfaen"/>
          <w:sz w:val="20"/>
          <w:szCs w:val="20"/>
          <w:lang w:val="pt-BR"/>
        </w:rPr>
        <w:t xml:space="preserve">в </w:t>
      </w:r>
      <w:r w:rsidRPr="00137D12">
        <w:rPr>
          <w:rFonts w:ascii="GHEA Grapalat" w:hAnsi="GHEA Grapalat"/>
          <w:sz w:val="20"/>
          <w:szCs w:val="20"/>
          <w:lang w:val="es-ES"/>
        </w:rPr>
        <w:t xml:space="preserve">указанном </w:t>
      </w:r>
      <w:r w:rsidRPr="00137D12">
        <w:rPr>
          <w:rFonts w:ascii="GHEA Grapalat" w:hAnsi="GHEA Grapalat" w:cs="Sylfaen"/>
          <w:sz w:val="20"/>
          <w:szCs w:val="20"/>
          <w:lang w:val="pt-BR"/>
        </w:rPr>
        <w:t>порядке</w:t>
      </w:r>
      <w:r w:rsidRPr="00137D12">
        <w:rPr>
          <w:rFonts w:ascii="GHEA Grapalat" w:hAnsi="GHEA Grapalat"/>
          <w:sz w:val="20"/>
          <w:szCs w:val="20"/>
          <w:lang w:val="es-ES"/>
        </w:rPr>
        <w:t xml:space="preserve"> </w:t>
      </w:r>
      <w:r w:rsidRPr="00137D12">
        <w:rPr>
          <w:rFonts w:ascii="GHEA Grapalat" w:hAnsi="GHEA Grapalat" w:cs="Sylfaen"/>
          <w:sz w:val="20"/>
          <w:szCs w:val="20"/>
          <w:lang w:val="pt-BR"/>
        </w:rPr>
        <w:t xml:space="preserve">объемы </w:t>
      </w:r>
      <w:r w:rsidRPr="00137D12">
        <w:rPr>
          <w:rFonts w:ascii="GHEA Grapalat" w:hAnsi="GHEA Grapalat"/>
          <w:sz w:val="20"/>
          <w:szCs w:val="20"/>
          <w:lang w:val="es-ES"/>
        </w:rPr>
        <w:t xml:space="preserve">, </w:t>
      </w:r>
      <w:r w:rsidRPr="00137D12">
        <w:rPr>
          <w:rFonts w:ascii="GHEA Grapalat" w:hAnsi="GHEA Grapalat" w:cs="Sylfaen"/>
          <w:sz w:val="20"/>
          <w:szCs w:val="20"/>
          <w:lang w:val="pt-BR"/>
        </w:rPr>
        <w:t>форма</w:t>
      </w:r>
      <w:r w:rsidRPr="00137D12">
        <w:rPr>
          <w:rFonts w:ascii="GHEA Grapalat" w:hAnsi="GHEA Grapalat"/>
          <w:sz w:val="20"/>
          <w:szCs w:val="20"/>
          <w:lang w:val="es-ES"/>
        </w:rPr>
        <w:t xml:space="preserve"> </w:t>
      </w:r>
      <w:r w:rsidRPr="00137D12">
        <w:rPr>
          <w:rFonts w:ascii="GHEA Grapalat" w:hAnsi="GHEA Grapalat" w:cs="Sylfaen"/>
          <w:sz w:val="20"/>
          <w:szCs w:val="20"/>
          <w:lang w:val="pt-BR"/>
        </w:rPr>
        <w:t>и:</w:t>
      </w:r>
      <w:r w:rsidRPr="00137D12">
        <w:rPr>
          <w:rFonts w:ascii="GHEA Grapalat" w:hAnsi="GHEA Grapalat"/>
          <w:sz w:val="20"/>
          <w:szCs w:val="20"/>
          <w:lang w:val="es-ES"/>
        </w:rPr>
        <w:t xml:space="preserve"> </w:t>
      </w:r>
      <w:r w:rsidRPr="00137D12">
        <w:rPr>
          <w:rFonts w:ascii="GHEA Grapalat" w:hAnsi="GHEA Grapalat" w:cs="Sylfaen"/>
          <w:sz w:val="20"/>
          <w:szCs w:val="20"/>
          <w:lang w:val="pt-BR"/>
        </w:rPr>
        <w:t>в сроки</w:t>
      </w:r>
      <w:r w:rsidRPr="00137D12">
        <w:rPr>
          <w:rFonts w:ascii="GHEA Grapalat" w:hAnsi="GHEA Grapalat"/>
          <w:sz w:val="20"/>
          <w:szCs w:val="20"/>
          <w:lang w:val="es-ES"/>
        </w:rPr>
        <w:t xml:space="preserve"> </w:t>
      </w:r>
      <w:r w:rsidRPr="00137D12">
        <w:rPr>
          <w:rFonts w:ascii="GHEA Grapalat" w:hAnsi="GHEA Grapalat" w:cs="Sylfaen"/>
          <w:sz w:val="20"/>
          <w:szCs w:val="20"/>
          <w:lang w:val="pt-BR"/>
        </w:rPr>
        <w:t>выполнять</w:t>
      </w:r>
      <w:r w:rsidRPr="00137D12">
        <w:rPr>
          <w:rFonts w:ascii="GHEA Grapalat" w:hAnsi="GHEA Grapalat"/>
          <w:sz w:val="20"/>
          <w:szCs w:val="20"/>
          <w:lang w:val="es-ES"/>
        </w:rPr>
        <w:t xml:space="preserve"> </w:t>
      </w:r>
      <w:r w:rsidRPr="00137D12">
        <w:rPr>
          <w:rFonts w:ascii="GHEA Grapalat" w:hAnsi="GHEA Grapalat" w:cs="Sylfaen"/>
          <w:sz w:val="20"/>
          <w:szCs w:val="20"/>
          <w:lang w:val="pt-BR"/>
        </w:rPr>
        <w:t>настоящим</w:t>
      </w:r>
      <w:r w:rsidRPr="00137D12">
        <w:rPr>
          <w:rFonts w:ascii="GHEA Grapalat" w:hAnsi="GHEA Grapalat"/>
          <w:sz w:val="20"/>
          <w:szCs w:val="20"/>
          <w:lang w:val="es-ES"/>
        </w:rPr>
        <w:t xml:space="preserve"> </w:t>
      </w:r>
      <w:r w:rsidRPr="00137D12">
        <w:rPr>
          <w:rFonts w:ascii="GHEA Grapalat" w:hAnsi="GHEA Grapalat" w:cs="Sylfaen"/>
          <w:sz w:val="20"/>
          <w:szCs w:val="20"/>
          <w:lang w:val="pt-BR"/>
        </w:rPr>
        <w:t xml:space="preserve">с Приложением </w:t>
      </w:r>
      <w:r w:rsidRPr="00137D12">
        <w:rPr>
          <w:rFonts w:ascii="GHEA Grapalat" w:hAnsi="GHEA Grapalat"/>
          <w:sz w:val="20"/>
          <w:szCs w:val="20"/>
          <w:lang w:val="es-ES"/>
        </w:rPr>
        <w:t xml:space="preserve">№1 </w:t>
      </w:r>
      <w:r w:rsidRPr="00137D12">
        <w:rPr>
          <w:rFonts w:ascii="GHEA Grapalat" w:hAnsi="GHEA Grapalat" w:cs="Sylfaen"/>
          <w:sz w:val="20"/>
          <w:szCs w:val="20"/>
          <w:lang w:val="pt-BR"/>
        </w:rPr>
        <w:t>к договору (далее – договор).</w:t>
      </w:r>
      <w:r w:rsidRPr="00137D12">
        <w:rPr>
          <w:rFonts w:ascii="GHEA Grapalat" w:hAnsi="GHEA Grapalat"/>
          <w:sz w:val="20"/>
          <w:szCs w:val="20"/>
          <w:lang w:val="es-ES"/>
        </w:rPr>
        <w:t xml:space="preserve"> </w:t>
      </w:r>
      <w:r w:rsidRPr="00137D12">
        <w:rPr>
          <w:rFonts w:ascii="GHEA Grapalat" w:hAnsi="GHEA Grapalat" w:cs="Sylfaen"/>
          <w:sz w:val="20"/>
          <w:szCs w:val="20"/>
          <w:lang w:val="pt-BR"/>
        </w:rPr>
        <w:t>определенный</w:t>
      </w:r>
      <w:r w:rsidRPr="00137D12">
        <w:rPr>
          <w:rFonts w:ascii="GHEA Grapalat" w:hAnsi="GHEA Grapalat"/>
          <w:sz w:val="20"/>
          <w:szCs w:val="20"/>
          <w:lang w:val="es-ES"/>
        </w:rPr>
        <w:t xml:space="preserve"> </w:t>
      </w:r>
      <w:r w:rsidRPr="00137D12">
        <w:rPr>
          <w:rFonts w:ascii="GHEA Grapalat" w:hAnsi="GHEA Grapalat"/>
          <w:sz w:val="20"/>
          <w:szCs w:val="20"/>
          <w:lang w:val="hy-AM"/>
        </w:rPr>
        <w:t xml:space="preserve">с проектной документацией, включающей установку </w:t>
      </w:r>
      <w:r w:rsidRPr="00137D12">
        <w:rPr>
          <w:rFonts w:ascii="GHEA Grapalat" w:hAnsi="GHEA Grapalat" w:cs="Arial"/>
          <w:sz w:val="20"/>
          <w:szCs w:val="20"/>
          <w:lang w:val="es-ES"/>
        </w:rPr>
        <w:t xml:space="preserve">(использование </w:t>
      </w:r>
      <w:r w:rsidRPr="00137D12">
        <w:rPr>
          <w:rFonts w:ascii="GHEA Grapalat" w:hAnsi="GHEA Grapalat" w:cs="Arial"/>
          <w:sz w:val="20"/>
          <w:szCs w:val="20"/>
          <w:lang w:val="hy-AM"/>
        </w:rPr>
        <w:t xml:space="preserve">) </w:t>
      </w:r>
      <w:r w:rsidRPr="00137D12">
        <w:rPr>
          <w:rFonts w:ascii="GHEA Grapalat" w:hAnsi="GHEA Grapalat" w:cs="Arial"/>
          <w:sz w:val="20"/>
          <w:szCs w:val="20"/>
          <w:lang w:val="es-ES"/>
        </w:rPr>
        <w:t xml:space="preserve">материалов и ( </w:t>
      </w:r>
      <w:r w:rsidRPr="00137D12">
        <w:rPr>
          <w:rFonts w:ascii="GHEA Grapalat" w:hAnsi="GHEA Grapalat" w:cs="Arial"/>
          <w:sz w:val="20"/>
          <w:szCs w:val="20"/>
          <w:lang w:val="hy-AM"/>
        </w:rPr>
        <w:t xml:space="preserve">или </w:t>
      </w:r>
      <w:r w:rsidRPr="00137D12">
        <w:rPr>
          <w:rFonts w:ascii="GHEA Grapalat" w:hAnsi="GHEA Grapalat" w:cs="Arial"/>
          <w:sz w:val="20"/>
          <w:szCs w:val="20"/>
          <w:lang w:val="es-ES"/>
        </w:rPr>
        <w:t xml:space="preserve">) </w:t>
      </w:r>
      <w:r w:rsidRPr="00137D12">
        <w:rPr>
          <w:rFonts w:ascii="GHEA Grapalat" w:hAnsi="GHEA Grapalat" w:cs="Arial"/>
          <w:sz w:val="20"/>
          <w:szCs w:val="20"/>
          <w:lang w:val="hy-AM"/>
        </w:rPr>
        <w:t xml:space="preserve">устройств и оборудования , соответствующих техническим условиям и условиям гарантийного обслуживания, </w:t>
      </w:r>
      <w:r w:rsidRPr="00137D12">
        <w:rPr>
          <w:rFonts w:ascii="GHEA Grapalat" w:hAnsi="GHEA Grapalat" w:cs="Sylfaen"/>
          <w:sz w:val="20"/>
          <w:szCs w:val="20"/>
          <w:lang w:val="hy-AM"/>
        </w:rPr>
        <w:t xml:space="preserve">предусмотренным ими, </w:t>
      </w:r>
      <w:r w:rsidRPr="00137D12">
        <w:rPr>
          <w:rFonts w:ascii="GHEA Grapalat" w:hAnsi="GHEA Grapalat" w:cs="Arial"/>
          <w:sz w:val="20"/>
          <w:szCs w:val="20"/>
          <w:lang w:val="hy-AM"/>
        </w:rPr>
        <w:t xml:space="preserve">и </w:t>
      </w:r>
      <w:r w:rsidRPr="00137D12">
        <w:rPr>
          <w:rFonts w:ascii="GHEA Grapalat" w:hAnsi="GHEA Grapalat" w:cs="Sylfaen"/>
          <w:sz w:val="20"/>
          <w:szCs w:val="20"/>
          <w:lang w:val="pt-BR"/>
        </w:rPr>
        <w:t xml:space="preserve">объемную ведомость </w:t>
      </w:r>
      <w:r w:rsidRPr="00137D12">
        <w:rPr>
          <w:rFonts w:ascii="GHEA Grapalat" w:hAnsi="GHEA Grapalat"/>
          <w:sz w:val="20"/>
          <w:szCs w:val="20"/>
          <w:lang w:val="es-ES"/>
        </w:rPr>
        <w:t xml:space="preserve">- </w:t>
      </w:r>
      <w:r w:rsidRPr="00137D12">
        <w:rPr>
          <w:rFonts w:ascii="GHEA Grapalat" w:hAnsi="GHEA Grapalat" w:cs="Sylfaen"/>
          <w:sz w:val="20"/>
          <w:szCs w:val="20"/>
          <w:lang w:val="pt-BR"/>
        </w:rPr>
        <w:t>со сметой</w:t>
      </w:r>
      <w:r w:rsidRPr="00137D12">
        <w:rPr>
          <w:rFonts w:ascii="GHEA Grapalat" w:hAnsi="GHEA Grapalat"/>
          <w:sz w:val="20"/>
          <w:szCs w:val="20"/>
          <w:lang w:val="es-ES"/>
        </w:rPr>
        <w:t xml:space="preserve"> </w:t>
      </w:r>
      <w:r w:rsidRPr="00137D12">
        <w:rPr>
          <w:rFonts w:ascii="GHEA Grapalat" w:hAnsi="GHEA Grapalat" w:cs="Sylfaen"/>
          <w:sz w:val="20"/>
          <w:szCs w:val="20"/>
          <w:lang w:val="pt-BR"/>
        </w:rPr>
        <w:t>запланировано</w:t>
      </w:r>
      <w:r w:rsidRPr="00587B03">
        <w:rPr>
          <w:rFonts w:ascii="GHEA Grapalat" w:hAnsi="GHEA Grapalat"/>
          <w:b/>
          <w:i/>
          <w:color w:val="0000FF"/>
          <w:lang w:val="af-ZA"/>
        </w:rPr>
        <w:t xml:space="preserve"> </w:t>
      </w:r>
      <w:r w:rsidRPr="00137D12">
        <w:rPr>
          <w:rFonts w:ascii="GHEA Grapalat" w:hAnsi="GHEA Grapalat" w:cs="Sylfaen"/>
          <w:sz w:val="20"/>
          <w:szCs w:val="20"/>
          <w:lang w:val="pt-BR"/>
        </w:rPr>
        <w:t xml:space="preserve">произведения </w:t>
      </w:r>
      <w:r w:rsidRPr="00137D12">
        <w:rPr>
          <w:rFonts w:ascii="GHEA Grapalat" w:hAnsi="GHEA Grapalat"/>
          <w:sz w:val="20"/>
          <w:szCs w:val="20"/>
          <w:lang w:val="es-ES"/>
        </w:rPr>
        <w:t xml:space="preserve">( </w:t>
      </w:r>
      <w:r w:rsidRPr="00137D12">
        <w:rPr>
          <w:rFonts w:ascii="GHEA Grapalat" w:hAnsi="GHEA Grapalat" w:cs="Sylfaen"/>
          <w:sz w:val="20"/>
          <w:szCs w:val="20"/>
          <w:lang w:val="pt-BR"/>
        </w:rPr>
        <w:t xml:space="preserve">далее </w:t>
      </w:r>
      <w:r w:rsidRPr="00137D12">
        <w:rPr>
          <w:rFonts w:ascii="GHEA Grapalat" w:hAnsi="GHEA Grapalat"/>
          <w:sz w:val="20"/>
          <w:szCs w:val="20"/>
          <w:lang w:val="es-ES"/>
        </w:rPr>
        <w:t xml:space="preserve">: </w:t>
      </w:r>
      <w:r w:rsidRPr="00137D12">
        <w:rPr>
          <w:rFonts w:ascii="GHEA Grapalat" w:hAnsi="GHEA Grapalat" w:cs="Sylfaen"/>
          <w:sz w:val="20"/>
          <w:szCs w:val="20"/>
          <w:lang w:val="pt-BR"/>
        </w:rPr>
        <w:t xml:space="preserve">работа </w:t>
      </w:r>
      <w:r w:rsidRPr="00137D12">
        <w:rPr>
          <w:rFonts w:ascii="GHEA Grapalat" w:hAnsi="GHEA Grapalat"/>
          <w:sz w:val="20"/>
          <w:szCs w:val="20"/>
          <w:lang w:val="es-ES"/>
        </w:rPr>
        <w:t xml:space="preserve">), </w:t>
      </w:r>
      <w:r w:rsidRPr="00137D12">
        <w:rPr>
          <w:rFonts w:ascii="GHEA Grapalat" w:hAnsi="GHEA Grapalat" w:cs="Sylfaen"/>
          <w:sz w:val="20"/>
          <w:szCs w:val="20"/>
          <w:lang w:val="pt-BR"/>
        </w:rPr>
        <w:t>и</w:t>
      </w:r>
      <w:r w:rsidRPr="00137D12">
        <w:rPr>
          <w:rFonts w:ascii="GHEA Grapalat" w:hAnsi="GHEA Grapalat"/>
          <w:sz w:val="20"/>
          <w:szCs w:val="20"/>
          <w:lang w:val="es-ES"/>
        </w:rPr>
        <w:t xml:space="preserve"> </w:t>
      </w:r>
      <w:r w:rsidRPr="00137D12">
        <w:rPr>
          <w:rFonts w:ascii="GHEA Grapalat" w:hAnsi="GHEA Grapalat" w:cs="Sylfaen"/>
          <w:sz w:val="20"/>
          <w:szCs w:val="20"/>
          <w:lang w:val="pt-BR"/>
        </w:rPr>
        <w:t>Клиент:</w:t>
      </w:r>
      <w:r w:rsidRPr="00137D12">
        <w:rPr>
          <w:rFonts w:ascii="GHEA Grapalat" w:hAnsi="GHEA Grapalat"/>
          <w:sz w:val="20"/>
          <w:szCs w:val="20"/>
          <w:lang w:val="es-ES"/>
        </w:rPr>
        <w:t xml:space="preserve"> </w:t>
      </w:r>
      <w:r w:rsidRPr="00137D12">
        <w:rPr>
          <w:rFonts w:ascii="GHEA Grapalat" w:hAnsi="GHEA Grapalat" w:cs="Sylfaen"/>
          <w:sz w:val="20"/>
          <w:szCs w:val="20"/>
          <w:lang w:val="pt-BR"/>
        </w:rPr>
        <w:t>предпринимать</w:t>
      </w:r>
      <w:r w:rsidRPr="00137D12">
        <w:rPr>
          <w:rFonts w:ascii="GHEA Grapalat" w:hAnsi="GHEA Grapalat"/>
          <w:sz w:val="20"/>
          <w:szCs w:val="20"/>
          <w:lang w:val="es-ES"/>
        </w:rPr>
        <w:t xml:space="preserve"> </w:t>
      </w:r>
      <w:r w:rsidRPr="00137D12">
        <w:rPr>
          <w:rFonts w:ascii="GHEA Grapalat" w:hAnsi="GHEA Grapalat" w:cs="Sylfaen"/>
          <w:sz w:val="20"/>
          <w:szCs w:val="20"/>
          <w:lang w:val="pt-BR"/>
        </w:rPr>
        <w:t>является</w:t>
      </w:r>
      <w:r w:rsidRPr="00137D12">
        <w:rPr>
          <w:rFonts w:ascii="GHEA Grapalat" w:hAnsi="GHEA Grapalat"/>
          <w:sz w:val="20"/>
          <w:szCs w:val="20"/>
          <w:lang w:val="es-ES"/>
        </w:rPr>
        <w:t xml:space="preserve"> </w:t>
      </w:r>
      <w:r w:rsidRPr="00137D12">
        <w:rPr>
          <w:rFonts w:ascii="GHEA Grapalat" w:hAnsi="GHEA Grapalat" w:cs="Sylfaen"/>
          <w:sz w:val="20"/>
          <w:szCs w:val="20"/>
          <w:lang w:val="pt-BR"/>
        </w:rPr>
        <w:t>принимать</w:t>
      </w:r>
      <w:r w:rsidRPr="00137D12">
        <w:rPr>
          <w:rFonts w:ascii="GHEA Grapalat" w:hAnsi="GHEA Grapalat"/>
          <w:sz w:val="20"/>
          <w:szCs w:val="20"/>
          <w:lang w:val="es-ES"/>
        </w:rPr>
        <w:t xml:space="preserve"> </w:t>
      </w:r>
      <w:r w:rsidRPr="00137D12">
        <w:rPr>
          <w:rFonts w:ascii="GHEA Grapalat" w:hAnsi="GHEA Grapalat" w:cs="Sylfaen"/>
          <w:sz w:val="20"/>
          <w:szCs w:val="20"/>
          <w:lang w:val="pt-BR"/>
        </w:rPr>
        <w:t>работа сделана</w:t>
      </w:r>
      <w:r w:rsidRPr="00137D12">
        <w:rPr>
          <w:rFonts w:ascii="GHEA Grapalat" w:hAnsi="GHEA Grapalat"/>
          <w:sz w:val="20"/>
          <w:szCs w:val="20"/>
          <w:lang w:val="es-ES"/>
        </w:rPr>
        <w:t xml:space="preserve">​ </w:t>
      </w:r>
      <w:r w:rsidRPr="00137D12">
        <w:rPr>
          <w:rFonts w:ascii="GHEA Grapalat" w:hAnsi="GHEA Grapalat" w:cs="Sylfaen"/>
          <w:sz w:val="20"/>
          <w:szCs w:val="20"/>
          <w:lang w:val="pt-BR"/>
        </w:rPr>
        <w:t>и:</w:t>
      </w:r>
      <w:r w:rsidRPr="00137D12">
        <w:rPr>
          <w:rFonts w:ascii="GHEA Grapalat" w:hAnsi="GHEA Grapalat"/>
          <w:sz w:val="20"/>
          <w:szCs w:val="20"/>
          <w:lang w:val="es-ES"/>
        </w:rPr>
        <w:t xml:space="preserve"> </w:t>
      </w:r>
      <w:r w:rsidRPr="00137D12">
        <w:rPr>
          <w:rFonts w:ascii="GHEA Grapalat" w:hAnsi="GHEA Grapalat" w:cs="Sylfaen"/>
          <w:sz w:val="20"/>
          <w:szCs w:val="20"/>
          <w:lang w:val="pt-BR"/>
        </w:rPr>
        <w:t>платить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этого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для</w:t>
      </w:r>
      <w:r>
        <w:rPr>
          <w:rFonts w:ascii="GHEA Grapalat" w:hAnsi="GHEA Grapalat" w:cs="Tahoma"/>
          <w:sz w:val="20"/>
          <w:szCs w:val="20"/>
          <w:lang w:val="hy-AM"/>
        </w:rPr>
        <w:t xml:space="preserve"> Работы по </w:t>
      </w:r>
      <w:r w:rsidRPr="00D76CDB">
        <w:rPr>
          <w:rFonts w:ascii="GHEA Grapalat" w:hAnsi="GHEA Grapalat"/>
          <w:b/>
          <w:color w:val="000000" w:themeColor="text1"/>
          <w:sz w:val="20"/>
          <w:szCs w:val="20"/>
          <w:lang w:val="hy-AM"/>
        </w:rPr>
        <w:t xml:space="preserve">« </w:t>
      </w:r>
      <w:r w:rsidR="00F97F13">
        <w:rPr>
          <w:rFonts w:ascii="GHEA Grapalat" w:hAnsi="GHEA Grapalat"/>
          <w:b/>
          <w:color w:val="000000" w:themeColor="text1"/>
          <w:sz w:val="20"/>
          <w:szCs w:val="20"/>
        </w:rPr>
        <w:t xml:space="preserve">Газовому </w:t>
      </w:r>
      <w:r w:rsidR="00F97F13" w:rsidRPr="00F97F13">
        <w:rPr>
          <w:rFonts w:ascii="GHEA Grapalat" w:hAnsi="GHEA Grapalat"/>
          <w:b/>
          <w:color w:val="000000" w:themeColor="text1"/>
          <w:sz w:val="20"/>
          <w:szCs w:val="20"/>
          <w:lang w:val="hy-AM"/>
        </w:rPr>
        <w:t xml:space="preserve">монтажу и строительству систем отопления </w:t>
      </w:r>
      <w:r w:rsidRPr="00D76CDB">
        <w:rPr>
          <w:rFonts w:ascii="GHEA Grapalat" w:hAnsi="GHEA Grapalat"/>
          <w:b/>
          <w:color w:val="000000" w:themeColor="text1"/>
          <w:sz w:val="20"/>
          <w:szCs w:val="20"/>
          <w:lang w:val="af-ZA"/>
        </w:rPr>
        <w:t xml:space="preserve">» </w:t>
      </w:r>
      <w:r w:rsidRPr="0095540B">
        <w:rPr>
          <w:rFonts w:ascii="GHEA Grapalat" w:hAnsi="GHEA Grapalat"/>
          <w:color w:val="000000"/>
          <w:sz w:val="20"/>
          <w:szCs w:val="20"/>
          <w:lang w:val="es-ES"/>
        </w:rPr>
        <w:t xml:space="preserve">( </w:t>
      </w:r>
      <w:r w:rsidRPr="0095540B">
        <w:rPr>
          <w:rFonts w:ascii="GHEA Grapalat" w:hAnsi="GHEA Grapalat" w:cs="Sylfaen"/>
          <w:color w:val="000000"/>
          <w:sz w:val="20"/>
          <w:szCs w:val="20"/>
          <w:lang w:val="pt-BR"/>
        </w:rPr>
        <w:t xml:space="preserve">далее </w:t>
      </w:r>
      <w:r w:rsidRPr="0095540B">
        <w:rPr>
          <w:rFonts w:ascii="GHEA Grapalat" w:hAnsi="GHEA Grapalat"/>
          <w:color w:val="000000"/>
          <w:sz w:val="20"/>
          <w:szCs w:val="20"/>
          <w:lang w:val="es-ES"/>
        </w:rPr>
        <w:t xml:space="preserve">– </w:t>
      </w:r>
      <w:r w:rsidRPr="0095540B">
        <w:rPr>
          <w:rFonts w:ascii="GHEA Grapalat" w:hAnsi="GHEA Grapalat" w:cs="Sylfaen"/>
          <w:color w:val="000000"/>
          <w:sz w:val="20"/>
          <w:szCs w:val="20"/>
          <w:lang w:val="pt-BR"/>
        </w:rPr>
        <w:t xml:space="preserve">работы </w:t>
      </w:r>
      <w:r w:rsidRPr="0095540B">
        <w:rPr>
          <w:rFonts w:ascii="GHEA Grapalat" w:hAnsi="GHEA Grapalat"/>
          <w:color w:val="000000"/>
          <w:sz w:val="20"/>
          <w:szCs w:val="20"/>
          <w:lang w:val="es-ES"/>
        </w:rPr>
        <w:t xml:space="preserve">), </w:t>
      </w:r>
      <w:r w:rsidRPr="0095540B">
        <w:rPr>
          <w:rFonts w:ascii="GHEA Grapalat" w:hAnsi="GHEA Grapalat" w:cs="Sylfaen"/>
          <w:color w:val="000000"/>
          <w:sz w:val="20"/>
          <w:szCs w:val="20"/>
          <w:lang w:val="pt-BR"/>
        </w:rPr>
        <w:t>и</w:t>
      </w:r>
      <w:r w:rsidRPr="0095540B">
        <w:rPr>
          <w:rFonts w:ascii="GHEA Grapalat" w:hAnsi="GHEA Grapalat"/>
          <w:color w:val="000000"/>
          <w:sz w:val="20"/>
          <w:szCs w:val="20"/>
          <w:lang w:val="es-ES"/>
        </w:rPr>
        <w:t xml:space="preserve"> </w:t>
      </w:r>
      <w:r w:rsidRPr="0095540B">
        <w:rPr>
          <w:rFonts w:ascii="GHEA Grapalat" w:hAnsi="GHEA Grapalat" w:cs="Sylfaen"/>
          <w:color w:val="000000"/>
          <w:sz w:val="20"/>
          <w:szCs w:val="20"/>
          <w:lang w:val="pt-BR"/>
        </w:rPr>
        <w:t>Клиент:</w:t>
      </w:r>
      <w:r w:rsidRPr="0095540B">
        <w:rPr>
          <w:rFonts w:ascii="GHEA Grapalat" w:hAnsi="GHEA Grapalat"/>
          <w:color w:val="000000"/>
          <w:sz w:val="20"/>
          <w:szCs w:val="20"/>
          <w:lang w:val="es-ES"/>
        </w:rPr>
        <w:t xml:space="preserve"> </w:t>
      </w:r>
      <w:r w:rsidRPr="0095540B">
        <w:rPr>
          <w:rFonts w:ascii="GHEA Grapalat" w:hAnsi="GHEA Grapalat" w:cs="Sylfaen"/>
          <w:color w:val="000000"/>
          <w:sz w:val="20"/>
          <w:szCs w:val="20"/>
          <w:lang w:val="pt-BR"/>
        </w:rPr>
        <w:t>предпринимать</w:t>
      </w:r>
      <w:r w:rsidRPr="0095540B">
        <w:rPr>
          <w:rFonts w:ascii="GHEA Grapalat" w:hAnsi="GHEA Grapalat"/>
          <w:color w:val="000000"/>
          <w:sz w:val="20"/>
          <w:szCs w:val="20"/>
          <w:lang w:val="es-ES"/>
        </w:rPr>
        <w:t xml:space="preserve"> </w:t>
      </w:r>
      <w:r w:rsidRPr="0095540B">
        <w:rPr>
          <w:rFonts w:ascii="GHEA Grapalat" w:hAnsi="GHEA Grapalat" w:cs="Sylfaen"/>
          <w:color w:val="000000"/>
          <w:sz w:val="20"/>
          <w:szCs w:val="20"/>
          <w:lang w:val="pt-BR"/>
        </w:rPr>
        <w:t>является</w:t>
      </w:r>
      <w:r w:rsidRPr="0095540B">
        <w:rPr>
          <w:rFonts w:ascii="GHEA Grapalat" w:hAnsi="GHEA Grapalat"/>
          <w:color w:val="000000"/>
          <w:sz w:val="20"/>
          <w:szCs w:val="20"/>
          <w:lang w:val="es-ES"/>
        </w:rPr>
        <w:t xml:space="preserve"> </w:t>
      </w:r>
      <w:r w:rsidRPr="0095540B">
        <w:rPr>
          <w:rFonts w:ascii="GHEA Grapalat" w:hAnsi="GHEA Grapalat" w:cs="Sylfaen"/>
          <w:color w:val="000000"/>
          <w:sz w:val="20"/>
          <w:szCs w:val="20"/>
          <w:lang w:val="pt-BR"/>
        </w:rPr>
        <w:t>принимать</w:t>
      </w:r>
      <w:r w:rsidRPr="0095540B">
        <w:rPr>
          <w:rFonts w:ascii="GHEA Grapalat" w:hAnsi="GHEA Grapalat"/>
          <w:color w:val="000000"/>
          <w:sz w:val="20"/>
          <w:szCs w:val="20"/>
          <w:lang w:val="es-ES"/>
        </w:rPr>
        <w:t xml:space="preserve"> </w:t>
      </w:r>
      <w:r w:rsidRPr="0095540B">
        <w:rPr>
          <w:rFonts w:ascii="GHEA Grapalat" w:hAnsi="GHEA Grapalat" w:cs="Sylfaen"/>
          <w:color w:val="000000"/>
          <w:sz w:val="20"/>
          <w:szCs w:val="20"/>
          <w:lang w:val="pt-BR"/>
        </w:rPr>
        <w:t>работа сделана</w:t>
      </w:r>
      <w:r w:rsidRPr="0095540B">
        <w:rPr>
          <w:rFonts w:ascii="GHEA Grapalat" w:hAnsi="GHEA Grapalat"/>
          <w:color w:val="000000"/>
          <w:sz w:val="20"/>
          <w:szCs w:val="20"/>
          <w:lang w:val="es-ES"/>
        </w:rPr>
        <w:t xml:space="preserve">​ </w:t>
      </w:r>
      <w:r w:rsidRPr="0095540B">
        <w:rPr>
          <w:rFonts w:ascii="GHEA Grapalat" w:hAnsi="GHEA Grapalat" w:cs="Sylfaen"/>
          <w:color w:val="000000"/>
          <w:sz w:val="20"/>
          <w:szCs w:val="20"/>
          <w:lang w:val="pt-BR"/>
        </w:rPr>
        <w:t>и:</w:t>
      </w:r>
      <w:r w:rsidRPr="0095540B">
        <w:rPr>
          <w:rFonts w:ascii="GHEA Grapalat" w:hAnsi="GHEA Grapalat"/>
          <w:color w:val="000000"/>
          <w:sz w:val="20"/>
          <w:szCs w:val="20"/>
          <w:lang w:val="es-ES"/>
        </w:rPr>
        <w:t xml:space="preserve"> </w:t>
      </w:r>
      <w:r w:rsidRPr="0095540B">
        <w:rPr>
          <w:rFonts w:ascii="GHEA Grapalat" w:hAnsi="GHEA Grapalat" w:cs="Sylfaen"/>
          <w:color w:val="000000"/>
          <w:sz w:val="20"/>
          <w:szCs w:val="20"/>
          <w:lang w:val="pt-BR"/>
        </w:rPr>
        <w:t>платить</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этого</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 xml:space="preserve">для </w:t>
      </w:r>
      <w:r w:rsidRPr="0095540B">
        <w:rPr>
          <w:rFonts w:ascii="GHEA Grapalat" w:hAnsi="GHEA Grapalat" w:cs="Tahoma"/>
          <w:color w:val="000000"/>
          <w:sz w:val="20"/>
          <w:szCs w:val="20"/>
          <w:lang w:val="hy-AM"/>
        </w:rPr>
        <w:t xml:space="preserve">Неотделимой частью настоящего договора является договор, представляемый Подрядчиком в рамках участия в закупочной процедуре по коду </w:t>
      </w:r>
      <w:r w:rsidRPr="0095540B">
        <w:rPr>
          <w:rFonts w:ascii="GHEA Grapalat" w:hAnsi="GHEA Grapalat" w:cs="Tahoma"/>
          <w:b/>
          <w:color w:val="000000"/>
          <w:sz w:val="20"/>
          <w:szCs w:val="20"/>
          <w:lang w:val="hy-AM"/>
        </w:rPr>
        <w:t xml:space="preserve">« </w:t>
      </w:r>
      <w:r w:rsidR="00F97F13" w:rsidRPr="00F97F13">
        <w:rPr>
          <w:rFonts w:ascii="GHEA Grapalat" w:hAnsi="GHEA Grapalat"/>
          <w:b/>
          <w:sz w:val="22"/>
          <w:lang w:val="af-ZA"/>
        </w:rPr>
        <w:t xml:space="preserve">МСК-ГАШЗБ-24/06 </w:t>
      </w:r>
      <w:r w:rsidRPr="0095540B">
        <w:rPr>
          <w:rFonts w:ascii="GHEA Grapalat" w:hAnsi="GHEA Grapalat" w:cs="Tahoma"/>
          <w:b/>
          <w:color w:val="000000"/>
          <w:sz w:val="20"/>
          <w:szCs w:val="20"/>
          <w:lang w:val="hy-AM"/>
        </w:rPr>
        <w:t xml:space="preserve">» и </w:t>
      </w:r>
      <w:r w:rsidRPr="0095540B">
        <w:rPr>
          <w:rFonts w:ascii="GHEA Grapalat" w:hAnsi="GHEA Grapalat" w:cs="Sylfaen"/>
          <w:color w:val="000000"/>
          <w:sz w:val="20"/>
          <w:szCs w:val="20"/>
          <w:lang w:val="hy-AM"/>
        </w:rPr>
        <w:t>указанный в проектной документации .</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технический</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характеристики</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и:</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гарантия</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услуга</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условия</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соответствие</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материалов</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 xml:space="preserve">и </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 xml:space="preserve">или </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устройства</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и</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оборудования</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 xml:space="preserve">установка </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 xml:space="preserve">использование </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обязательство</w:t>
      </w:r>
      <w:r w:rsidRPr="0095540B">
        <w:rPr>
          <w:rFonts w:ascii="GHEA Grapalat" w:hAnsi="GHEA Grapalat" w:cs="Sylfaen"/>
          <w:color w:val="000000"/>
          <w:sz w:val="20"/>
          <w:szCs w:val="20"/>
          <w:lang w:val="af-ZA"/>
        </w:rPr>
        <w:t xml:space="preserve"> </w:t>
      </w:r>
      <w:r w:rsidRPr="0095540B">
        <w:rPr>
          <w:rFonts w:ascii="GHEA Grapalat" w:hAnsi="GHEA Grapalat" w:cs="Sylfaen"/>
          <w:color w:val="000000"/>
          <w:sz w:val="20"/>
          <w:szCs w:val="20"/>
          <w:lang w:val="hy-AM"/>
        </w:rPr>
        <w:t>сертификат.</w:t>
      </w:r>
    </w:p>
    <w:p w14:paraId="2B2BCDCA" w14:textId="77777777" w:rsidR="003800F8" w:rsidRPr="0095540B" w:rsidRDefault="003800F8" w:rsidP="003800F8">
      <w:pPr>
        <w:ind w:firstLine="708"/>
        <w:jc w:val="both"/>
        <w:rPr>
          <w:rFonts w:ascii="GHEA Grapalat" w:hAnsi="GHEA Grapalat" w:cs="Tahoma"/>
          <w:color w:val="000000"/>
          <w:sz w:val="20"/>
          <w:szCs w:val="20"/>
          <w:lang w:val="es-ES"/>
        </w:rPr>
      </w:pPr>
      <w:r w:rsidRPr="0095540B">
        <w:rPr>
          <w:rFonts w:ascii="GHEA Grapalat" w:hAnsi="GHEA Grapalat"/>
          <w:color w:val="000000"/>
          <w:sz w:val="20"/>
          <w:szCs w:val="20"/>
          <w:lang w:val="es-ES"/>
        </w:rPr>
        <w:t>1.2:</w:t>
      </w:r>
      <w:r w:rsidRPr="0095540B">
        <w:rPr>
          <w:rFonts w:ascii="GHEA Grapalat" w:hAnsi="GHEA Grapalat"/>
          <w:color w:val="000000"/>
          <w:sz w:val="20"/>
          <w:szCs w:val="20"/>
          <w:lang w:val="hy-AM"/>
        </w:rPr>
        <w:t xml:space="preserve"> </w:t>
      </w:r>
      <w:r w:rsidRPr="0095540B">
        <w:rPr>
          <w:rFonts w:ascii="GHEA Grapalat" w:hAnsi="GHEA Grapalat"/>
          <w:color w:val="000000"/>
          <w:sz w:val="20"/>
          <w:szCs w:val="20"/>
          <w:lang w:val="es-ES"/>
        </w:rPr>
        <w:t xml:space="preserve">П- </w:t>
      </w:r>
      <w:r w:rsidRPr="0095540B">
        <w:rPr>
          <w:rFonts w:ascii="GHEA Grapalat" w:hAnsi="GHEA Grapalat" w:cs="Sylfaen"/>
          <w:color w:val="000000"/>
          <w:sz w:val="20"/>
          <w:szCs w:val="20"/>
          <w:lang w:val="pt-BR"/>
        </w:rPr>
        <w:t>контракт</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работы предназначены</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 xml:space="preserve">Производительность </w:t>
      </w:r>
      <w:r w:rsidRPr="0095540B">
        <w:rPr>
          <w:rFonts w:ascii="GHEA Grapalat" w:hAnsi="GHEA Grapalat" w:cs="Times Armenian"/>
          <w:color w:val="000000"/>
          <w:sz w:val="20"/>
          <w:szCs w:val="20"/>
          <w:lang w:val="hy-AM"/>
        </w:rPr>
        <w:t>подрядчика</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hy-AM"/>
        </w:rPr>
        <w:t>градостроительной нормативно-технической и утвержденной проектно-сметной документации, а также</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hy-AM"/>
        </w:rPr>
        <w:t>настоящим</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контракта</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неотделимый</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часть</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 xml:space="preserve">составляющая </w:t>
      </w:r>
      <w:r w:rsidRPr="0095540B">
        <w:rPr>
          <w:rFonts w:ascii="GHEA Grapalat" w:hAnsi="GHEA Grapalat" w:cs="Times Armenian"/>
          <w:color w:val="000000"/>
          <w:sz w:val="20"/>
          <w:szCs w:val="20"/>
          <w:lang w:val="es-ES"/>
        </w:rPr>
        <w:t>труда</w:t>
      </w:r>
      <w:r w:rsidRPr="0095540B">
        <w:rPr>
          <w:rFonts w:ascii="GHEA Grapalat" w:hAnsi="GHEA Grapalat" w:cs="Sylfaen"/>
          <w:color w:val="000000"/>
          <w:sz w:val="20"/>
          <w:szCs w:val="20"/>
          <w:lang w:val="pt-BR"/>
        </w:rPr>
        <w:t>​</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 xml:space="preserve">объемная ведомость </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в смете</w:t>
      </w:r>
      <w:r w:rsidRPr="0095540B">
        <w:rPr>
          <w:rFonts w:ascii="GHEA Grapalat" w:hAnsi="GHEA Grapalat" w:cs="Sylfaen"/>
          <w:color w:val="000000"/>
          <w:sz w:val="20"/>
          <w:szCs w:val="20"/>
          <w:lang w:val="hy-AM"/>
        </w:rPr>
        <w:t xml:space="preserve"> </w:t>
      </w:r>
      <w:r w:rsidRPr="0095540B">
        <w:rPr>
          <w:rFonts w:ascii="GHEA Grapalat" w:hAnsi="GHEA Grapalat" w:cs="Sylfaen"/>
          <w:color w:val="000000"/>
          <w:sz w:val="20"/>
          <w:szCs w:val="20"/>
          <w:lang w:val="pt-BR"/>
        </w:rPr>
        <w:t xml:space="preserve">соответственно </w:t>
      </w:r>
      <w:r w:rsidRPr="0095540B">
        <w:rPr>
          <w:rFonts w:ascii="GHEA Grapalat" w:hAnsi="GHEA Grapalat" w:cs="Tahoma"/>
          <w:color w:val="000000"/>
          <w:sz w:val="20"/>
          <w:szCs w:val="20"/>
          <w:lang w:val="es-ES"/>
        </w:rPr>
        <w:t>.</w:t>
      </w:r>
    </w:p>
    <w:p w14:paraId="4A82942D" w14:textId="1776930E" w:rsidR="003800F8" w:rsidRPr="00137D12" w:rsidRDefault="003800F8" w:rsidP="003800F8">
      <w:pPr>
        <w:ind w:firstLine="720"/>
        <w:jc w:val="both"/>
        <w:rPr>
          <w:rFonts w:ascii="GHEA Grapalat" w:hAnsi="GHEA Grapalat" w:cs="Times Armenian"/>
          <w:vertAlign w:val="superscript"/>
          <w:lang w:val="es-ES"/>
        </w:rPr>
      </w:pPr>
      <w:r w:rsidRPr="0095540B">
        <w:rPr>
          <w:rFonts w:ascii="GHEA Grapalat" w:hAnsi="GHEA Grapalat"/>
          <w:color w:val="000000"/>
          <w:sz w:val="20"/>
          <w:szCs w:val="20"/>
          <w:lang w:val="es-ES"/>
        </w:rPr>
        <w:t>1.3:</w:t>
      </w:r>
      <w:r w:rsidRPr="0095540B">
        <w:rPr>
          <w:rFonts w:ascii="GHEA Grapalat" w:hAnsi="GHEA Grapalat"/>
          <w:color w:val="000000"/>
          <w:sz w:val="20"/>
          <w:szCs w:val="20"/>
          <w:lang w:val="hy-AM"/>
        </w:rPr>
        <w:t xml:space="preserve"> </w:t>
      </w:r>
      <w:r w:rsidRPr="0095540B">
        <w:rPr>
          <w:rFonts w:ascii="GHEA Grapalat" w:hAnsi="GHEA Grapalat"/>
          <w:color w:val="000000"/>
          <w:sz w:val="20"/>
          <w:szCs w:val="20"/>
          <w:lang w:val="es-ES"/>
        </w:rPr>
        <w:t xml:space="preserve">П- </w:t>
      </w:r>
      <w:r w:rsidRPr="0095540B">
        <w:rPr>
          <w:rFonts w:ascii="GHEA Grapalat" w:hAnsi="GHEA Grapalat" w:cs="Sylfaen"/>
          <w:color w:val="000000"/>
          <w:sz w:val="20"/>
          <w:szCs w:val="20"/>
          <w:lang w:val="pt-BR"/>
        </w:rPr>
        <w:t>контракт</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работы предназначены</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начинается</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 xml:space="preserve">словарь </w:t>
      </w:r>
      <w:r w:rsidRPr="0095540B">
        <w:rPr>
          <w:rFonts w:ascii="GHEA Grapalat" w:hAnsi="GHEA Grapalat" w:cs="Times Armenian"/>
          <w:color w:val="000000"/>
          <w:sz w:val="20"/>
          <w:szCs w:val="20"/>
          <w:lang w:val="es-ES"/>
        </w:rPr>
        <w:t>p</w:t>
      </w:r>
      <w:r w:rsidRPr="0095540B">
        <w:rPr>
          <w:rFonts w:ascii="GHEA Grapalat" w:hAnsi="GHEA Grapalat" w:cs="Sylfaen"/>
          <w:color w:val="000000"/>
          <w:sz w:val="20"/>
          <w:szCs w:val="20"/>
          <w:lang w:val="pt-BR"/>
        </w:rPr>
        <w:t>​</w:t>
      </w:r>
      <w:r w:rsidRPr="0095540B">
        <w:rPr>
          <w:rFonts w:ascii="GHEA Grapalat" w:hAnsi="GHEA Grapalat" w:cs="Sylfaen"/>
          <w:color w:val="000000"/>
          <w:sz w:val="20"/>
          <w:szCs w:val="20"/>
          <w:lang w:val="hy-AM"/>
        </w:rPr>
        <w:t xml:space="preserve"> </w:t>
      </w:r>
      <w:r w:rsidRPr="0095540B">
        <w:rPr>
          <w:rFonts w:ascii="GHEA Grapalat" w:hAnsi="GHEA Grapalat" w:cs="Sylfaen"/>
          <w:color w:val="000000"/>
          <w:sz w:val="20"/>
          <w:szCs w:val="20"/>
          <w:lang w:val="pt-BR"/>
        </w:rPr>
        <w:t>сила</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в</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от входа</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после</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и:</w:t>
      </w:r>
      <w:r w:rsidRPr="0095540B">
        <w:rPr>
          <w:rFonts w:ascii="GHEA Grapalat" w:hAnsi="GHEA Grapalat" w:cs="Sylfaen"/>
          <w:color w:val="000000"/>
          <w:sz w:val="20"/>
          <w:szCs w:val="20"/>
          <w:lang w:val="hy-AM"/>
        </w:rPr>
        <w:t xml:space="preserve"> </w:t>
      </w:r>
      <w:r w:rsidRPr="0095540B">
        <w:rPr>
          <w:rFonts w:ascii="GHEA Grapalat" w:hAnsi="GHEA Grapalat" w:cs="Sylfaen"/>
          <w:color w:val="000000"/>
          <w:sz w:val="20"/>
          <w:szCs w:val="20"/>
          <w:lang w:val="pt-BR"/>
        </w:rPr>
        <w:t>производительность</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период</w:t>
      </w:r>
      <w:r w:rsidRPr="0095540B">
        <w:rPr>
          <w:rFonts w:ascii="GHEA Grapalat" w:hAnsi="GHEA Grapalat"/>
          <w:color w:val="000000"/>
          <w:sz w:val="20"/>
          <w:szCs w:val="20"/>
          <w:lang w:val="es-ES"/>
        </w:rPr>
        <w:t xml:space="preserve"> </w:t>
      </w:r>
      <w:r w:rsidRPr="003800F8">
        <w:rPr>
          <w:rFonts w:ascii="GHEA Grapalat" w:hAnsi="GHEA Grapalat" w:cs="Sylfaen"/>
          <w:b/>
          <w:sz w:val="20"/>
          <w:szCs w:val="20"/>
          <w:lang w:val="pt-BR"/>
        </w:rPr>
        <w:t>определенный</w:t>
      </w:r>
      <w:r w:rsidRPr="003800F8">
        <w:rPr>
          <w:rFonts w:ascii="GHEA Grapalat" w:hAnsi="GHEA Grapalat" w:cs="Times Armenian"/>
          <w:b/>
          <w:sz w:val="20"/>
          <w:szCs w:val="20"/>
          <w:lang w:val="es-ES"/>
        </w:rPr>
        <w:t xml:space="preserve"> </w:t>
      </w:r>
      <w:r w:rsidRPr="003800F8">
        <w:rPr>
          <w:rFonts w:ascii="GHEA Grapalat" w:hAnsi="GHEA Grapalat" w:cs="Sylfaen"/>
          <w:b/>
          <w:sz w:val="20"/>
          <w:szCs w:val="20"/>
          <w:lang w:val="pt-BR"/>
        </w:rPr>
        <w:t>является</w:t>
      </w:r>
      <w:r w:rsidRPr="003800F8">
        <w:rPr>
          <w:rFonts w:ascii="GHEA Grapalat" w:hAnsi="GHEA Grapalat" w:cs="Times Armenian"/>
          <w:b/>
          <w:sz w:val="20"/>
          <w:szCs w:val="20"/>
          <w:lang w:val="es-ES"/>
        </w:rPr>
        <w:t xml:space="preserve">  </w:t>
      </w:r>
      <w:r w:rsidRPr="003800F8">
        <w:rPr>
          <w:rFonts w:ascii="GHEA Grapalat" w:hAnsi="GHEA Grapalat" w:cs="Times Armenian"/>
          <w:b/>
          <w:sz w:val="20"/>
          <w:szCs w:val="20"/>
          <w:lang w:val="pt-BR"/>
        </w:rPr>
        <w:t>``</w:t>
      </w:r>
      <w:r w:rsidRPr="003800F8">
        <w:rPr>
          <w:rFonts w:ascii="GHEA Grapalat" w:hAnsi="GHEA Grapalat" w:cs="Times Armenian"/>
          <w:b/>
          <w:sz w:val="20"/>
          <w:szCs w:val="20"/>
          <w:lang w:val="hy-AM"/>
        </w:rPr>
        <w:t xml:space="preserve"> </w:t>
      </w:r>
      <w:r w:rsidR="00F97F13">
        <w:rPr>
          <w:rFonts w:ascii="GHEA Grapalat" w:hAnsi="GHEA Grapalat" w:cs="Times Armenian"/>
          <w:b/>
          <w:sz w:val="20"/>
          <w:szCs w:val="20"/>
        </w:rPr>
        <w:t xml:space="preserve">60 календарных дней </w:t>
      </w:r>
      <w:r w:rsidRPr="00354C87">
        <w:rPr>
          <w:rFonts w:ascii="GHEA Grapalat" w:hAnsi="GHEA Grapalat" w:cs="Times Armenian"/>
          <w:b/>
          <w:sz w:val="20"/>
          <w:szCs w:val="20"/>
          <w:lang w:val="pt-BR"/>
        </w:rPr>
        <w:t>.</w:t>
      </w:r>
      <w:r w:rsidRPr="00137D12">
        <w:rPr>
          <w:rFonts w:ascii="GHEA Grapalat" w:hAnsi="GHEA Grapalat" w:cs="Times Armenian"/>
          <w:sz w:val="20"/>
          <w:szCs w:val="20"/>
          <w:lang w:val="pt-BR"/>
        </w:rPr>
        <w:t xml:space="preserve"> </w:t>
      </w:r>
    </w:p>
    <w:p w14:paraId="0E7B5B5E" w14:textId="77777777" w:rsidR="003800F8" w:rsidRPr="0095540B" w:rsidRDefault="003800F8" w:rsidP="003800F8">
      <w:pPr>
        <w:ind w:firstLine="708"/>
        <w:jc w:val="both"/>
        <w:rPr>
          <w:rFonts w:ascii="GHEA Grapalat" w:hAnsi="GHEA Grapalat" w:cs="Tahoma"/>
          <w:color w:val="000000"/>
          <w:sz w:val="20"/>
          <w:szCs w:val="20"/>
          <w:lang w:val="es-ES"/>
        </w:rPr>
      </w:pPr>
      <w:r w:rsidRPr="0095540B">
        <w:rPr>
          <w:rFonts w:ascii="GHEA Grapalat" w:hAnsi="GHEA Grapalat" w:cs="Sylfaen"/>
          <w:color w:val="000000"/>
          <w:sz w:val="20"/>
          <w:szCs w:val="20"/>
          <w:lang w:val="pt-BR"/>
        </w:rPr>
        <w:t>По контракту</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запланировано</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отдельно</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вроде</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 xml:space="preserve">работ </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этапов</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и:</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объемы</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производительность</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сроки</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hy-AM"/>
        </w:rPr>
        <w:t>определено в настоящем договоре</w:t>
      </w:r>
      <w:r w:rsidRPr="0095540B">
        <w:rPr>
          <w:rFonts w:ascii="GHEA Grapalat" w:hAnsi="GHEA Grapalat" w:cs="Sylfaen"/>
          <w:color w:val="000000"/>
          <w:sz w:val="20"/>
          <w:szCs w:val="20"/>
          <w:lang w:val="es-ES"/>
        </w:rPr>
        <w:t xml:space="preserve"> в </w:t>
      </w:r>
      <w:r w:rsidRPr="0095540B">
        <w:rPr>
          <w:rFonts w:ascii="GHEA Grapalat" w:hAnsi="GHEA Grapalat" w:cs="Sylfaen"/>
          <w:color w:val="000000"/>
          <w:sz w:val="20"/>
          <w:szCs w:val="20"/>
          <w:lang w:val="pt-BR"/>
        </w:rPr>
        <w:t xml:space="preserve">Приложении </w:t>
      </w:r>
      <w:r w:rsidRPr="0095540B">
        <w:rPr>
          <w:rFonts w:ascii="GHEA Grapalat" w:hAnsi="GHEA Grapalat" w:cs="Sylfaen"/>
          <w:color w:val="000000"/>
          <w:sz w:val="20"/>
          <w:szCs w:val="20"/>
          <w:lang w:val="es-ES"/>
        </w:rPr>
        <w:t>2</w:t>
      </w:r>
      <w:r w:rsidRPr="0095540B">
        <w:rPr>
          <w:rFonts w:ascii="GHEA Grapalat" w:hAnsi="GHEA Grapalat" w:cs="Times Armenian"/>
          <w:color w:val="000000"/>
          <w:sz w:val="20"/>
          <w:szCs w:val="20"/>
          <w:lang w:val="es-ES"/>
        </w:rPr>
        <w:t xml:space="preserve"> </w:t>
      </w:r>
      <w:r w:rsidRPr="0095540B">
        <w:rPr>
          <w:rFonts w:ascii="GHEA Grapalat" w:hAnsi="GHEA Grapalat" w:cs="Times Armenian"/>
          <w:color w:val="000000"/>
          <w:sz w:val="20"/>
          <w:szCs w:val="20"/>
          <w:lang w:val="hy-AM"/>
        </w:rPr>
        <w:t xml:space="preserve">отправленный </w:t>
      </w:r>
      <w:r w:rsidRPr="0095540B">
        <w:rPr>
          <w:rFonts w:ascii="GHEA Grapalat" w:hAnsi="GHEA Grapalat" w:cs="Sylfaen"/>
          <w:color w:val="000000"/>
          <w:sz w:val="20"/>
          <w:szCs w:val="20"/>
          <w:lang w:val="pt-BR"/>
        </w:rPr>
        <w:t>календарь</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 xml:space="preserve">с графиком </w:t>
      </w:r>
      <w:r w:rsidRPr="0095540B">
        <w:rPr>
          <w:rFonts w:ascii="GHEA Grapalat" w:hAnsi="GHEA Grapalat" w:cs="Tahoma"/>
          <w:color w:val="000000"/>
          <w:sz w:val="20"/>
          <w:szCs w:val="20"/>
          <w:lang w:val="es-ES"/>
        </w:rPr>
        <w:t>.</w:t>
      </w:r>
    </w:p>
    <w:p w14:paraId="43C0594C" w14:textId="77777777" w:rsidR="003800F8" w:rsidRDefault="003800F8" w:rsidP="003800F8">
      <w:pPr>
        <w:tabs>
          <w:tab w:val="left" w:pos="1276"/>
        </w:tabs>
        <w:ind w:firstLine="720"/>
        <w:jc w:val="both"/>
        <w:rPr>
          <w:rFonts w:ascii="GHEA Grapalat" w:hAnsi="GHEA Grapalat"/>
          <w:b/>
          <w:sz w:val="20"/>
          <w:szCs w:val="20"/>
          <w:lang w:val="es-ES"/>
        </w:rPr>
      </w:pPr>
    </w:p>
    <w:p w14:paraId="6A38A0D3" w14:textId="77777777" w:rsidR="003800F8" w:rsidRPr="00137D12" w:rsidRDefault="003800F8" w:rsidP="003800F8">
      <w:pPr>
        <w:tabs>
          <w:tab w:val="left" w:pos="1276"/>
        </w:tabs>
        <w:ind w:firstLine="720"/>
        <w:jc w:val="both"/>
        <w:rPr>
          <w:rFonts w:ascii="GHEA Grapalat" w:hAnsi="GHEA Grapalat"/>
          <w:b/>
          <w:sz w:val="20"/>
          <w:szCs w:val="20"/>
          <w:lang w:val="es-ES"/>
        </w:rPr>
      </w:pPr>
      <w:r w:rsidRPr="00137D12">
        <w:rPr>
          <w:rFonts w:ascii="GHEA Grapalat" w:hAnsi="GHEA Grapalat"/>
          <w:b/>
          <w:sz w:val="20"/>
          <w:szCs w:val="20"/>
          <w:lang w:val="es-ES"/>
        </w:rPr>
        <w:t xml:space="preserve">2. </w:t>
      </w:r>
      <w:r w:rsidRPr="00137D12">
        <w:rPr>
          <w:rFonts w:ascii="GHEA Grapalat" w:hAnsi="GHEA Grapalat" w:cs="Sylfaen"/>
          <w:b/>
          <w:sz w:val="20"/>
          <w:szCs w:val="20"/>
          <w:lang w:val="pt-BR"/>
        </w:rPr>
        <w:t>ПОДРЯДЧИК</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ПОСРЕДСТВАМИ</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РАБОТАЕТ</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ВЫПОЛНЕНИЕ</w:t>
      </w:r>
    </w:p>
    <w:p w14:paraId="197EAD79" w14:textId="77777777" w:rsidR="003800F8" w:rsidRPr="00137D12" w:rsidRDefault="003800F8" w:rsidP="003800F8">
      <w:pPr>
        <w:ind w:firstLine="720"/>
        <w:jc w:val="both"/>
        <w:rPr>
          <w:rFonts w:ascii="GHEA Grapalat" w:hAnsi="GHEA Grapalat" w:cs="Times Armenian"/>
          <w:sz w:val="20"/>
          <w:szCs w:val="20"/>
          <w:lang w:val="es-ES"/>
        </w:rPr>
      </w:pPr>
      <w:r w:rsidRPr="00137D12">
        <w:rPr>
          <w:rFonts w:ascii="GHEA Grapalat" w:hAnsi="GHEA Grapalat"/>
          <w:sz w:val="20"/>
          <w:szCs w:val="20"/>
          <w:lang w:val="es-ES"/>
        </w:rPr>
        <w:t xml:space="preserve">2.1 </w:t>
      </w:r>
      <w:r w:rsidRPr="00137D12">
        <w:rPr>
          <w:rFonts w:ascii="GHEA Grapalat" w:hAnsi="GHEA Grapalat" w:cs="Sylfaen"/>
          <w:sz w:val="20"/>
          <w:szCs w:val="20"/>
          <w:lang w:val="pt-BR"/>
        </w:rPr>
        <w:t>Работа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происходит</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является</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С трудовыми и техническими ресурсами подрядчика, строительными материалами.</w:t>
      </w:r>
      <w:r w:rsidRPr="00137D12" w:rsidDel="00E934F6">
        <w:rPr>
          <w:rFonts w:ascii="GHEA Grapalat" w:hAnsi="GHEA Grapalat" w:cs="Sylfaen"/>
          <w:sz w:val="20"/>
          <w:szCs w:val="20"/>
          <w:lang w:val="pt-BR"/>
        </w:rPr>
        <w:t xml:space="preserve"> </w:t>
      </w:r>
      <w:r w:rsidRPr="00137D12">
        <w:rPr>
          <w:rFonts w:ascii="GHEA Grapalat" w:hAnsi="GHEA Grapalat" w:cs="Sylfaen"/>
          <w:sz w:val="20"/>
          <w:szCs w:val="20"/>
          <w:lang w:val="pt-BR"/>
        </w:rPr>
        <w:t>и значит.</w:t>
      </w:r>
      <w:r w:rsidRPr="00137D12">
        <w:rPr>
          <w:rFonts w:ascii="GHEA Grapalat" w:hAnsi="GHEA Grapalat" w:cs="Times Armenian"/>
          <w:sz w:val="20"/>
          <w:szCs w:val="20"/>
          <w:lang w:val="es-ES"/>
        </w:rPr>
        <w:t xml:space="preserve"> </w:t>
      </w:r>
    </w:p>
    <w:p w14:paraId="2BD1C73C" w14:textId="77777777" w:rsidR="003800F8" w:rsidRPr="00137D12" w:rsidRDefault="003800F8" w:rsidP="003800F8">
      <w:pPr>
        <w:tabs>
          <w:tab w:val="left" w:pos="1276"/>
        </w:tabs>
        <w:ind w:firstLine="720"/>
        <w:jc w:val="both"/>
        <w:rPr>
          <w:rFonts w:ascii="GHEA Grapalat" w:hAnsi="GHEA Grapalat"/>
          <w:sz w:val="20"/>
          <w:szCs w:val="20"/>
          <w:lang w:val="es-ES"/>
        </w:rPr>
      </w:pPr>
      <w:r w:rsidRPr="00137D12">
        <w:rPr>
          <w:rFonts w:ascii="GHEA Grapalat" w:hAnsi="GHEA Grapalat"/>
          <w:sz w:val="20"/>
          <w:szCs w:val="20"/>
          <w:lang w:val="es-ES"/>
        </w:rPr>
        <w:t xml:space="preserve">2.2 </w:t>
      </w:r>
      <w:r w:rsidRPr="00137D12">
        <w:rPr>
          <w:rFonts w:ascii="GHEA Grapalat" w:hAnsi="GHEA Grapalat"/>
          <w:sz w:val="20"/>
          <w:szCs w:val="20"/>
          <w:lang w:val="es-ES"/>
        </w:rPr>
        <w:tab/>
      </w:r>
      <w:r w:rsidRPr="00137D12">
        <w:rPr>
          <w:rFonts w:ascii="GHEA Grapalat" w:hAnsi="GHEA Grapalat" w:cs="Sylfaen"/>
          <w:sz w:val="20"/>
          <w:szCs w:val="20"/>
          <w:lang w:val="pt-BR"/>
        </w:rPr>
        <w:t>Подрядчик</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ответственность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является</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утомительный</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ее</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предоставлено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материалов</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и:</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оборудования</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качество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для</w:t>
      </w:r>
    </w:p>
    <w:p w14:paraId="29D51F31" w14:textId="77777777" w:rsidR="003800F8" w:rsidRPr="00137D12" w:rsidRDefault="003800F8" w:rsidP="003800F8">
      <w:pPr>
        <w:tabs>
          <w:tab w:val="left" w:pos="1276"/>
        </w:tabs>
        <w:ind w:firstLine="720"/>
        <w:jc w:val="both"/>
        <w:rPr>
          <w:rFonts w:ascii="GHEA Grapalat" w:hAnsi="GHEA Grapalat"/>
          <w:b/>
          <w:i/>
          <w:sz w:val="20"/>
          <w:szCs w:val="20"/>
          <w:lang w:val="es-ES"/>
        </w:rPr>
      </w:pPr>
    </w:p>
    <w:p w14:paraId="701A5ED5" w14:textId="77777777" w:rsidR="003800F8" w:rsidRPr="00137D12" w:rsidRDefault="003800F8" w:rsidP="003800F8">
      <w:pPr>
        <w:tabs>
          <w:tab w:val="left" w:pos="1276"/>
        </w:tabs>
        <w:ind w:firstLine="720"/>
        <w:jc w:val="both"/>
        <w:rPr>
          <w:rFonts w:ascii="GHEA Grapalat" w:hAnsi="GHEA Grapalat"/>
          <w:b/>
          <w:sz w:val="20"/>
          <w:szCs w:val="20"/>
          <w:lang w:val="es-ES"/>
        </w:rPr>
      </w:pPr>
      <w:r w:rsidRPr="00137D12">
        <w:rPr>
          <w:rFonts w:ascii="GHEA Grapalat" w:hAnsi="GHEA Grapalat"/>
          <w:b/>
          <w:sz w:val="20"/>
          <w:szCs w:val="20"/>
          <w:lang w:val="es-ES"/>
        </w:rPr>
        <w:t xml:space="preserve">3. </w:t>
      </w:r>
      <w:r w:rsidRPr="00137D12">
        <w:rPr>
          <w:rFonts w:ascii="GHEA Grapalat" w:hAnsi="GHEA Grapalat" w:cs="Sylfaen"/>
          <w:b/>
          <w:sz w:val="20"/>
          <w:szCs w:val="20"/>
          <w:lang w:val="pt-BR"/>
        </w:rPr>
        <w:t>СТОРОНЫ</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ПРАВА</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И:</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ОБЯЗАННОСТИ</w:t>
      </w:r>
      <w:r w:rsidRPr="00137D12">
        <w:rPr>
          <w:rFonts w:ascii="GHEA Grapalat" w:hAnsi="GHEA Grapalat" w:cs="Times Armenian"/>
          <w:b/>
          <w:sz w:val="20"/>
          <w:szCs w:val="20"/>
          <w:lang w:val="es-ES"/>
        </w:rPr>
        <w:tab/>
      </w:r>
    </w:p>
    <w:p w14:paraId="3EB50EE2" w14:textId="77777777" w:rsidR="003800F8" w:rsidRPr="00137D12" w:rsidRDefault="003800F8" w:rsidP="003800F8">
      <w:pPr>
        <w:tabs>
          <w:tab w:val="left" w:pos="1276"/>
        </w:tabs>
        <w:ind w:firstLine="720"/>
        <w:jc w:val="both"/>
        <w:rPr>
          <w:rFonts w:ascii="GHEA Grapalat" w:hAnsi="GHEA Grapalat"/>
          <w:b/>
          <w:sz w:val="20"/>
          <w:szCs w:val="20"/>
          <w:lang w:val="es-ES"/>
        </w:rPr>
      </w:pPr>
      <w:r w:rsidRPr="00137D12">
        <w:rPr>
          <w:rFonts w:ascii="GHEA Grapalat" w:hAnsi="GHEA Grapalat"/>
          <w:b/>
          <w:sz w:val="20"/>
          <w:szCs w:val="20"/>
          <w:lang w:val="es-ES"/>
        </w:rPr>
        <w:t xml:space="preserve">3.1. </w:t>
      </w:r>
      <w:r w:rsidRPr="00137D12">
        <w:rPr>
          <w:rFonts w:ascii="GHEA Grapalat" w:hAnsi="GHEA Grapalat" w:cs="Sylfaen"/>
          <w:b/>
          <w:sz w:val="20"/>
          <w:szCs w:val="20"/>
          <w:lang w:val="pt-BR"/>
        </w:rPr>
        <w:t>Клиент:</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верно</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 xml:space="preserve">имеет </w:t>
      </w:r>
      <w:r w:rsidRPr="00137D12">
        <w:rPr>
          <w:rFonts w:ascii="GHEA Grapalat" w:hAnsi="GHEA Grapalat" w:cs="Times Armenian"/>
          <w:b/>
          <w:sz w:val="20"/>
          <w:szCs w:val="20"/>
          <w:lang w:val="es-ES"/>
        </w:rPr>
        <w:t>:</w:t>
      </w:r>
    </w:p>
    <w:p w14:paraId="4308D788" w14:textId="77777777" w:rsidR="003800F8" w:rsidRPr="00137D12" w:rsidRDefault="003800F8" w:rsidP="003800F8">
      <w:pPr>
        <w:tabs>
          <w:tab w:val="left" w:pos="1276"/>
        </w:tabs>
        <w:ind w:firstLine="720"/>
        <w:jc w:val="both"/>
        <w:rPr>
          <w:rFonts w:ascii="GHEA Grapalat" w:hAnsi="GHEA Grapalat"/>
          <w:sz w:val="20"/>
          <w:szCs w:val="20"/>
          <w:lang w:val="es-ES"/>
        </w:rPr>
      </w:pPr>
      <w:r w:rsidRPr="00137D12">
        <w:rPr>
          <w:rFonts w:ascii="GHEA Grapalat" w:hAnsi="GHEA Grapalat"/>
          <w:sz w:val="20"/>
          <w:szCs w:val="20"/>
          <w:lang w:val="es-ES"/>
        </w:rPr>
        <w:t xml:space="preserve">3.1.1 </w:t>
      </w:r>
      <w:r w:rsidRPr="00137D12">
        <w:rPr>
          <w:rFonts w:ascii="GHEA Grapalat" w:hAnsi="GHEA Grapalat"/>
          <w:sz w:val="20"/>
          <w:szCs w:val="20"/>
          <w:lang w:val="es-ES"/>
        </w:rPr>
        <w:tab/>
      </w:r>
      <w:r w:rsidRPr="00137D12">
        <w:rPr>
          <w:rFonts w:ascii="GHEA Grapalat" w:hAnsi="GHEA Grapalat" w:cs="Sylfaen"/>
          <w:sz w:val="20"/>
          <w:szCs w:val="20"/>
          <w:lang w:val="pt-BR"/>
        </w:rPr>
        <w:t>Любой</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время</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проверить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подрядчика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реализован</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работы</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процесс</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и:</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качество </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без</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вмешаться</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последний</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к деятельности </w:t>
      </w:r>
      <w:r w:rsidRPr="00137D12">
        <w:rPr>
          <w:rFonts w:ascii="GHEA Grapalat" w:hAnsi="GHEA Grapalat" w:cs="Times Armenian"/>
          <w:sz w:val="20"/>
          <w:szCs w:val="20"/>
          <w:lang w:val="es-ES"/>
        </w:rPr>
        <w:t>.</w:t>
      </w:r>
    </w:p>
    <w:p w14:paraId="454157AB" w14:textId="77777777" w:rsidR="003800F8" w:rsidRPr="00137D12" w:rsidRDefault="003800F8" w:rsidP="003800F8">
      <w:pPr>
        <w:tabs>
          <w:tab w:val="left" w:pos="1276"/>
        </w:tabs>
        <w:ind w:firstLine="720"/>
        <w:jc w:val="both"/>
        <w:rPr>
          <w:rFonts w:ascii="GHEA Grapalat" w:hAnsi="GHEA Grapalat"/>
          <w:sz w:val="20"/>
          <w:szCs w:val="20"/>
          <w:lang w:val="es-ES"/>
        </w:rPr>
      </w:pPr>
      <w:r w:rsidRPr="00137D12">
        <w:rPr>
          <w:rFonts w:ascii="GHEA Grapalat" w:hAnsi="GHEA Grapalat"/>
          <w:sz w:val="20"/>
          <w:szCs w:val="20"/>
          <w:lang w:val="es-ES"/>
        </w:rPr>
        <w:t xml:space="preserve">3.1.2 </w:t>
      </w:r>
      <w:r w:rsidRPr="00137D12">
        <w:rPr>
          <w:rFonts w:ascii="GHEA Grapalat" w:hAnsi="GHEA Grapalat" w:cs="Sylfaen"/>
          <w:sz w:val="20"/>
          <w:szCs w:val="20"/>
          <w:lang w:val="pt-BR"/>
        </w:rPr>
        <w:t>Подрядчик</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к</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в пункте </w:t>
      </w:r>
      <w:r w:rsidRPr="00137D12">
        <w:rPr>
          <w:rFonts w:ascii="GHEA Grapalat" w:hAnsi="GHEA Grapalat" w:cs="Times Armenian"/>
          <w:sz w:val="20"/>
          <w:szCs w:val="20"/>
          <w:lang w:val="es-ES"/>
        </w:rPr>
        <w:t xml:space="preserve">1.3 </w:t>
      </w:r>
      <w:r w:rsidRPr="00137D12">
        <w:rPr>
          <w:rFonts w:ascii="GHEA Grapalat" w:hAnsi="GHEA Grapalat" w:cs="Sylfaen"/>
          <w:sz w:val="20"/>
          <w:szCs w:val="20"/>
          <w:lang w:val="pt-BR"/>
        </w:rPr>
        <w:t>договора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указанный</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период </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в том числе</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календарь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график </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нарушение</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случай</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ее</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по усмотрению</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определить </w:t>
      </w:r>
      <w:r w:rsidRPr="00137D12">
        <w:rPr>
          <w:rFonts w:ascii="GHEA Grapalat" w:hAnsi="GHEA Grapalat" w:cs="Times Armenian"/>
          <w:sz w:val="20"/>
          <w:szCs w:val="20"/>
          <w:lang w:val="es-ES"/>
        </w:rPr>
        <w:t>задачу</w:t>
      </w:r>
      <w:r w:rsidRPr="00137D12">
        <w:rPr>
          <w:rFonts w:ascii="GHEA Grapalat" w:hAnsi="GHEA Grapalat" w:cs="Sylfaen"/>
          <w:sz w:val="20"/>
          <w:szCs w:val="20"/>
          <w:lang w:val="pt-BR"/>
        </w:rPr>
        <w:t>​</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производительность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новый</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срок:</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и:</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требовать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От подрядчика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платить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согласно </w:t>
      </w:r>
      <w:r w:rsidRPr="00137D12">
        <w:rPr>
          <w:rFonts w:ascii="GHEA Grapalat" w:hAnsi="GHEA Grapalat" w:cs="Times Armenian"/>
          <w:sz w:val="20"/>
          <w:szCs w:val="20"/>
          <w:lang w:val="es-ES"/>
        </w:rPr>
        <w:t xml:space="preserve">п.6.2 </w:t>
      </w:r>
      <w:r w:rsidRPr="00137D12">
        <w:rPr>
          <w:rFonts w:ascii="GHEA Grapalat" w:hAnsi="GHEA Grapalat" w:cs="Sylfaen"/>
          <w:sz w:val="20"/>
          <w:szCs w:val="20"/>
          <w:lang w:val="pt-BR"/>
        </w:rPr>
        <w:t>договора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запланировано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штраф </w:t>
      </w:r>
      <w:r w:rsidRPr="00137D12">
        <w:rPr>
          <w:rFonts w:ascii="GHEA Grapalat" w:hAnsi="GHEA Grapalat" w:cs="Tahoma"/>
          <w:sz w:val="20"/>
          <w:szCs w:val="20"/>
          <w:lang w:val="es-ES"/>
        </w:rPr>
        <w:t>.</w:t>
      </w:r>
    </w:p>
    <w:p w14:paraId="76CD1E19" w14:textId="77777777" w:rsidR="003800F8" w:rsidRPr="00137D12" w:rsidRDefault="003800F8" w:rsidP="003800F8">
      <w:pPr>
        <w:tabs>
          <w:tab w:val="left" w:pos="1276"/>
        </w:tabs>
        <w:ind w:firstLine="720"/>
        <w:jc w:val="both"/>
        <w:rPr>
          <w:rFonts w:ascii="GHEA Grapalat" w:hAnsi="GHEA Grapalat"/>
          <w:sz w:val="20"/>
          <w:szCs w:val="20"/>
          <w:lang w:val="es-ES"/>
        </w:rPr>
      </w:pPr>
      <w:r w:rsidRPr="00137D12">
        <w:rPr>
          <w:rFonts w:ascii="GHEA Grapalat" w:hAnsi="GHEA Grapalat"/>
          <w:sz w:val="20"/>
          <w:szCs w:val="20"/>
          <w:lang w:val="es-ES"/>
        </w:rPr>
        <w:t>3.1.3</w:t>
      </w:r>
      <w:r w:rsidRPr="00137D12">
        <w:rPr>
          <w:rFonts w:ascii="GHEA Grapalat" w:hAnsi="GHEA Grapalat"/>
          <w:sz w:val="20"/>
          <w:szCs w:val="20"/>
          <w:lang w:val="es-ES"/>
        </w:rPr>
        <w:tab/>
        <w:t xml:space="preserve"> Он </w:t>
      </w:r>
      <w:r w:rsidRPr="00137D12">
        <w:rPr>
          <w:rFonts w:ascii="GHEA Grapalat" w:hAnsi="GHEA Grapalat" w:cs="Times Armenian"/>
          <w:sz w:val="20"/>
          <w:szCs w:val="20"/>
          <w:lang w:val="es-ES"/>
        </w:rPr>
        <w:t xml:space="preserve">не </w:t>
      </w:r>
      <w:r w:rsidRPr="00137D12">
        <w:rPr>
          <w:rFonts w:ascii="GHEA Grapalat" w:hAnsi="GHEA Grapalat" w:cs="Sylfaen"/>
          <w:sz w:val="20"/>
          <w:szCs w:val="20"/>
          <w:lang w:val="pt-BR"/>
        </w:rPr>
        <w:t>согласился на работу</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результат </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РА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по законодательству</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определенный</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к положениям </w:t>
      </w:r>
      <w:r w:rsidRPr="00137D12">
        <w:rPr>
          <w:rFonts w:ascii="GHEA Grapalat" w:hAnsi="GHEA Grapalat" w:cs="Times Armenian"/>
          <w:sz w:val="20"/>
          <w:szCs w:val="20"/>
          <w:lang w:val="es-ES"/>
        </w:rPr>
        <w:t xml:space="preserve">пункта 1.2 </w:t>
      </w:r>
      <w:r w:rsidRPr="00137D12">
        <w:rPr>
          <w:rFonts w:ascii="GHEA Grapalat" w:hAnsi="GHEA Grapalat" w:cs="Sylfaen"/>
          <w:sz w:val="20"/>
          <w:szCs w:val="20"/>
          <w:lang w:val="pt-BR"/>
        </w:rPr>
        <w:t>договора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запланировано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требования</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не соблюдать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на всякий случай </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его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по усмотрению</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определение</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дефекты</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бесплатно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устранение</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разумный</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срок:</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и:</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требовать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От подрядчика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платить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согласно </w:t>
      </w:r>
      <w:r w:rsidRPr="00137D12">
        <w:rPr>
          <w:rFonts w:ascii="GHEA Grapalat" w:hAnsi="GHEA Grapalat" w:cs="Times Armenian"/>
          <w:sz w:val="20"/>
          <w:szCs w:val="20"/>
          <w:lang w:val="es-ES"/>
        </w:rPr>
        <w:t xml:space="preserve">п.6.2 </w:t>
      </w:r>
      <w:r w:rsidRPr="00137D12">
        <w:rPr>
          <w:rFonts w:ascii="GHEA Grapalat" w:hAnsi="GHEA Grapalat" w:cs="Sylfaen"/>
          <w:sz w:val="20"/>
          <w:szCs w:val="20"/>
          <w:lang w:val="pt-BR"/>
        </w:rPr>
        <w:t>договора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запланировано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штраф </w:t>
      </w:r>
      <w:r w:rsidRPr="00137D12">
        <w:rPr>
          <w:rFonts w:ascii="GHEA Grapalat" w:hAnsi="GHEA Grapalat" w:cs="Times Armenian"/>
          <w:sz w:val="20"/>
          <w:szCs w:val="20"/>
          <w:lang w:val="es-ES"/>
        </w:rPr>
        <w:t>как</w:t>
      </w:r>
      <w:r w:rsidRPr="00137D12">
        <w:rPr>
          <w:rFonts w:ascii="GHEA Grapalat" w:hAnsi="GHEA Grapalat" w:cs="Sylfaen"/>
          <w:sz w:val="20"/>
          <w:szCs w:val="20"/>
          <w:lang w:val="pt-BR"/>
        </w:rPr>
        <w:t>​</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также в пункте </w:t>
      </w:r>
      <w:r w:rsidRPr="00137D12">
        <w:rPr>
          <w:rFonts w:ascii="GHEA Grapalat" w:hAnsi="GHEA Grapalat" w:cs="Times Armenian"/>
          <w:sz w:val="20"/>
          <w:szCs w:val="20"/>
          <w:lang w:val="es-ES"/>
        </w:rPr>
        <w:t xml:space="preserve">6.3 </w:t>
      </w:r>
      <w:r w:rsidRPr="00137D12">
        <w:rPr>
          <w:rFonts w:ascii="GHEA Grapalat" w:hAnsi="GHEA Grapalat" w:cs="Sylfaen"/>
          <w:sz w:val="20"/>
          <w:szCs w:val="20"/>
          <w:lang w:val="pt-BR"/>
        </w:rPr>
        <w:t>запланировано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штраф </w:t>
      </w:r>
      <w:r w:rsidRPr="00137D12">
        <w:rPr>
          <w:rFonts w:ascii="GHEA Grapalat" w:hAnsi="GHEA Grapalat" w:cs="Tahoma"/>
          <w:sz w:val="20"/>
          <w:szCs w:val="20"/>
          <w:lang w:val="es-ES"/>
        </w:rPr>
        <w:t>.</w:t>
      </w:r>
      <w:r w:rsidRPr="00137D12">
        <w:rPr>
          <w:rFonts w:ascii="GHEA Grapalat" w:hAnsi="GHEA Grapalat" w:cs="Times Armenian"/>
          <w:sz w:val="20"/>
          <w:szCs w:val="20"/>
          <w:lang w:val="es-ES"/>
        </w:rPr>
        <w:t xml:space="preserve"> </w:t>
      </w:r>
    </w:p>
    <w:p w14:paraId="3608A343" w14:textId="77777777" w:rsidR="003800F8" w:rsidRPr="00137D12" w:rsidRDefault="003800F8" w:rsidP="003800F8">
      <w:pPr>
        <w:tabs>
          <w:tab w:val="left" w:pos="1276"/>
        </w:tabs>
        <w:ind w:firstLine="720"/>
        <w:jc w:val="both"/>
        <w:rPr>
          <w:rFonts w:ascii="GHEA Grapalat" w:hAnsi="GHEA Grapalat"/>
          <w:sz w:val="20"/>
          <w:szCs w:val="20"/>
          <w:lang w:val="es-ES"/>
        </w:rPr>
      </w:pPr>
      <w:r w:rsidRPr="00137D12">
        <w:rPr>
          <w:rFonts w:ascii="GHEA Grapalat" w:hAnsi="GHEA Grapalat"/>
          <w:sz w:val="20"/>
          <w:szCs w:val="20"/>
          <w:lang w:val="es-ES"/>
        </w:rPr>
        <w:lastRenderedPageBreak/>
        <w:t>3.1.4:</w:t>
      </w:r>
      <w:r w:rsidRPr="00137D12">
        <w:rPr>
          <w:rFonts w:ascii="GHEA Grapalat" w:hAnsi="GHEA Grapalat"/>
          <w:sz w:val="20"/>
          <w:szCs w:val="20"/>
          <w:lang w:val="es-ES"/>
        </w:rPr>
        <w:tab/>
        <w:t xml:space="preserve"> </w:t>
      </w:r>
      <w:r w:rsidRPr="00137D12">
        <w:rPr>
          <w:rFonts w:ascii="GHEA Grapalat" w:hAnsi="GHEA Grapalat"/>
          <w:sz w:val="20"/>
          <w:szCs w:val="20"/>
          <w:lang w:val="es-ES"/>
        </w:rPr>
        <w:tab/>
      </w:r>
      <w:r w:rsidRPr="00137D12">
        <w:rPr>
          <w:rFonts w:ascii="GHEA Grapalat" w:hAnsi="GHEA Grapalat" w:cs="Sylfaen"/>
          <w:sz w:val="20"/>
          <w:szCs w:val="20"/>
          <w:lang w:val="pt-BR"/>
        </w:rPr>
        <w:t>односторонний</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решать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контракт</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и:</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требовать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отплатить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сам</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вызвано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ущерб </w:t>
      </w:r>
      <w:r w:rsidRPr="00137D12">
        <w:rPr>
          <w:rFonts w:ascii="GHEA Grapalat" w:hAnsi="GHEA Grapalat" w:cs="Times Armenian"/>
          <w:sz w:val="20"/>
          <w:szCs w:val="20"/>
          <w:lang w:val="es-ES"/>
        </w:rPr>
        <w:t>, если</w:t>
      </w:r>
    </w:p>
    <w:p w14:paraId="046C16B0" w14:textId="77777777" w:rsidR="003800F8" w:rsidRPr="00137D12" w:rsidRDefault="003800F8" w:rsidP="003800F8">
      <w:pPr>
        <w:tabs>
          <w:tab w:val="left" w:pos="1276"/>
        </w:tabs>
        <w:ind w:firstLine="720"/>
        <w:jc w:val="both"/>
        <w:rPr>
          <w:rFonts w:ascii="GHEA Grapalat" w:hAnsi="GHEA Grapalat"/>
          <w:sz w:val="20"/>
          <w:szCs w:val="20"/>
          <w:lang w:val="es-ES"/>
        </w:rPr>
      </w:pPr>
      <w:r w:rsidRPr="00137D12">
        <w:rPr>
          <w:rFonts w:ascii="GHEA Grapalat" w:hAnsi="GHEA Grapalat" w:cs="Sylfaen"/>
          <w:sz w:val="20"/>
          <w:szCs w:val="20"/>
          <w:lang w:val="pt-BR"/>
        </w:rPr>
        <w:t xml:space="preserve">а </w:t>
      </w:r>
      <w:r w:rsidRPr="00137D12">
        <w:rPr>
          <w:rFonts w:ascii="GHEA Grapalat" w:hAnsi="GHEA Grapalat" w:cs="Times Armenian"/>
          <w:sz w:val="20"/>
          <w:szCs w:val="20"/>
          <w:lang w:val="es-ES"/>
        </w:rPr>
        <w:t xml:space="preserve">) </w:t>
      </w:r>
      <w:r w:rsidRPr="00137D12">
        <w:rPr>
          <w:rFonts w:ascii="GHEA Grapalat" w:hAnsi="GHEA Grapalat" w:cs="Times Armenian"/>
          <w:sz w:val="20"/>
          <w:szCs w:val="20"/>
          <w:lang w:val="es-ES"/>
        </w:rPr>
        <w:tab/>
      </w:r>
      <w:r w:rsidRPr="00137D12">
        <w:rPr>
          <w:rFonts w:ascii="GHEA Grapalat" w:hAnsi="GHEA Grapalat" w:cs="Sylfaen"/>
          <w:sz w:val="20"/>
          <w:szCs w:val="20"/>
          <w:lang w:val="pt-BR"/>
        </w:rPr>
        <w:t>Подрядчик</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вовремя</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нет</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начинает </w:t>
      </w:r>
      <w:r w:rsidRPr="00137D12">
        <w:rPr>
          <w:rFonts w:ascii="GHEA Grapalat" w:hAnsi="GHEA Grapalat" w:cs="Times Armenian"/>
          <w:sz w:val="20"/>
          <w:szCs w:val="20"/>
          <w:lang w:val="es-ES"/>
        </w:rPr>
        <w:t>работать</w:t>
      </w:r>
      <w:r w:rsidRPr="00137D12">
        <w:rPr>
          <w:rFonts w:ascii="GHEA Grapalat" w:hAnsi="GHEA Grapalat" w:cs="Sylfaen"/>
          <w:sz w:val="20"/>
          <w:szCs w:val="20"/>
          <w:lang w:val="pt-BR"/>
        </w:rPr>
        <w:t>​</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производительность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или </w:t>
      </w:r>
      <w:r w:rsidRPr="00137D12">
        <w:rPr>
          <w:rFonts w:ascii="GHEA Grapalat" w:hAnsi="GHEA Grapalat" w:cs="Times Armenian"/>
          <w:sz w:val="20"/>
          <w:szCs w:val="20"/>
          <w:lang w:val="es-ES"/>
        </w:rPr>
        <w:t>труд</w:t>
      </w:r>
      <w:r w:rsidRPr="00137D12">
        <w:rPr>
          <w:rFonts w:ascii="GHEA Grapalat" w:hAnsi="GHEA Grapalat" w:cs="Sylfaen"/>
          <w:sz w:val="20"/>
          <w:szCs w:val="20"/>
          <w:lang w:val="pt-BR"/>
        </w:rPr>
        <w:t>​</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выполнять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является</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так много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медленно </w:t>
      </w:r>
      <w:r w:rsidRPr="00137D12">
        <w:rPr>
          <w:rFonts w:ascii="GHEA Grapalat" w:hAnsi="GHEA Grapalat" w:cs="Times Armenian"/>
          <w:sz w:val="20"/>
          <w:szCs w:val="20"/>
          <w:lang w:val="es-ES"/>
        </w:rPr>
        <w:t xml:space="preserve">это </w:t>
      </w:r>
      <w:r w:rsidRPr="00137D12">
        <w:rPr>
          <w:rFonts w:ascii="GHEA Grapalat" w:hAnsi="GHEA Grapalat" w:cs="Sylfaen"/>
          <w:sz w:val="20"/>
          <w:szCs w:val="20"/>
          <w:lang w:val="pt-BR"/>
        </w:rPr>
        <w:t>этого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вовремя</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конец</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становится</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является</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очевидный</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невозможно</w:t>
      </w:r>
    </w:p>
    <w:p w14:paraId="41AF0D24" w14:textId="77777777" w:rsidR="003800F8" w:rsidRPr="00137D12" w:rsidRDefault="003800F8" w:rsidP="003800F8">
      <w:pPr>
        <w:tabs>
          <w:tab w:val="left" w:pos="1276"/>
        </w:tabs>
        <w:ind w:firstLine="720"/>
        <w:jc w:val="both"/>
        <w:rPr>
          <w:rFonts w:ascii="GHEA Grapalat" w:hAnsi="GHEA Grapalat"/>
          <w:sz w:val="20"/>
          <w:szCs w:val="20"/>
          <w:lang w:val="es-ES"/>
        </w:rPr>
      </w:pPr>
      <w:r w:rsidRPr="00137D12">
        <w:rPr>
          <w:rFonts w:ascii="GHEA Grapalat" w:hAnsi="GHEA Grapalat" w:cs="Sylfaen"/>
          <w:sz w:val="20"/>
          <w:szCs w:val="20"/>
          <w:lang w:val="pt-BR"/>
        </w:rPr>
        <w:t xml:space="preserve">б </w:t>
      </w:r>
      <w:r w:rsidRPr="00137D12">
        <w:rPr>
          <w:rFonts w:ascii="GHEA Grapalat" w:hAnsi="GHEA Grapalat" w:cs="Times Armenian"/>
          <w:sz w:val="20"/>
          <w:szCs w:val="20"/>
          <w:lang w:val="es-ES"/>
        </w:rPr>
        <w:t xml:space="preserve">) </w:t>
      </w:r>
      <w:r w:rsidRPr="00137D12">
        <w:rPr>
          <w:rFonts w:ascii="GHEA Grapalat" w:hAnsi="GHEA Grapalat" w:cs="Times Armenian"/>
          <w:sz w:val="20"/>
          <w:szCs w:val="20"/>
          <w:lang w:val="es-ES"/>
        </w:rPr>
        <w:tab/>
      </w:r>
      <w:r w:rsidRPr="00137D12">
        <w:rPr>
          <w:rFonts w:ascii="GHEA Grapalat" w:hAnsi="GHEA Grapalat" w:cs="Sylfaen"/>
          <w:sz w:val="20"/>
          <w:szCs w:val="20"/>
          <w:lang w:val="pt-BR"/>
        </w:rPr>
        <w:t>Подрядчик</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нарушать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является</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в пункте </w:t>
      </w:r>
      <w:r w:rsidRPr="00137D12">
        <w:rPr>
          <w:rFonts w:ascii="GHEA Grapalat" w:hAnsi="GHEA Grapalat" w:cs="Times Armenian"/>
          <w:sz w:val="20"/>
          <w:szCs w:val="20"/>
          <w:lang w:val="es-ES"/>
        </w:rPr>
        <w:t xml:space="preserve">1.3 </w:t>
      </w:r>
      <w:r w:rsidRPr="00137D12">
        <w:rPr>
          <w:rFonts w:ascii="GHEA Grapalat" w:hAnsi="GHEA Grapalat" w:cs="Sylfaen"/>
          <w:sz w:val="20"/>
          <w:szCs w:val="20"/>
          <w:lang w:val="pt-BR"/>
        </w:rPr>
        <w:t>договора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запланировано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период </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в том числе</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календарь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график </w:t>
      </w:r>
      <w:r w:rsidRPr="00137D12">
        <w:rPr>
          <w:rFonts w:ascii="GHEA Grapalat" w:hAnsi="GHEA Grapalat" w:cs="Times Armenian"/>
          <w:sz w:val="20"/>
          <w:szCs w:val="20"/>
          <w:lang w:val="es-ES"/>
        </w:rPr>
        <w:t>),</w:t>
      </w:r>
    </w:p>
    <w:p w14:paraId="7398088C" w14:textId="77777777" w:rsidR="003800F8" w:rsidRPr="00137D12" w:rsidRDefault="003800F8" w:rsidP="003800F8">
      <w:pPr>
        <w:tabs>
          <w:tab w:val="left" w:pos="1276"/>
        </w:tabs>
        <w:ind w:firstLine="720"/>
        <w:jc w:val="both"/>
        <w:rPr>
          <w:rFonts w:ascii="GHEA Grapalat" w:hAnsi="GHEA Grapalat"/>
          <w:sz w:val="20"/>
          <w:szCs w:val="20"/>
          <w:lang w:val="es-ES"/>
        </w:rPr>
      </w:pPr>
      <w:r w:rsidRPr="00137D12">
        <w:rPr>
          <w:rFonts w:ascii="GHEA Grapalat" w:hAnsi="GHEA Grapalat" w:cs="Sylfaen"/>
          <w:sz w:val="20"/>
          <w:szCs w:val="20"/>
          <w:lang w:val="pt-BR"/>
        </w:rPr>
        <w:t xml:space="preserve">в </w:t>
      </w:r>
      <w:r w:rsidRPr="00137D12">
        <w:rPr>
          <w:rFonts w:ascii="GHEA Grapalat" w:hAnsi="GHEA Grapalat"/>
          <w:sz w:val="20"/>
          <w:szCs w:val="20"/>
          <w:lang w:val="es-ES"/>
        </w:rPr>
        <w:t xml:space="preserve">) </w:t>
      </w:r>
      <w:r w:rsidRPr="00137D12">
        <w:rPr>
          <w:rFonts w:ascii="GHEA Grapalat" w:hAnsi="GHEA Grapalat"/>
          <w:sz w:val="20"/>
          <w:szCs w:val="20"/>
          <w:lang w:val="es-ES"/>
        </w:rPr>
        <w:tab/>
      </w:r>
      <w:r w:rsidRPr="00137D12">
        <w:rPr>
          <w:rFonts w:ascii="GHEA Grapalat" w:hAnsi="GHEA Grapalat" w:cs="Sylfaen"/>
          <w:sz w:val="20"/>
          <w:szCs w:val="20"/>
          <w:lang w:val="pt-BR"/>
        </w:rPr>
        <w:t>Подрядчик</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к</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работа сделана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нет</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соответствовать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определенные </w:t>
      </w:r>
      <w:r w:rsidRPr="00137D12">
        <w:rPr>
          <w:rFonts w:ascii="GHEA Grapalat" w:hAnsi="GHEA Grapalat" w:cs="Times Armenian"/>
          <w:sz w:val="20"/>
          <w:szCs w:val="20"/>
          <w:lang w:val="hy-AM"/>
        </w:rPr>
        <w:t>в пунктах 1.1 или 1.2 настоящего договора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требования</w:t>
      </w:r>
    </w:p>
    <w:p w14:paraId="2A8CE756" w14:textId="77777777" w:rsidR="003800F8" w:rsidRPr="00137D12" w:rsidRDefault="003800F8" w:rsidP="003800F8">
      <w:pPr>
        <w:tabs>
          <w:tab w:val="left" w:pos="1276"/>
        </w:tabs>
        <w:ind w:firstLine="720"/>
        <w:jc w:val="both"/>
        <w:rPr>
          <w:rFonts w:ascii="GHEA Grapalat" w:hAnsi="GHEA Grapalat"/>
          <w:sz w:val="20"/>
          <w:szCs w:val="20"/>
          <w:lang w:val="es-ES"/>
        </w:rPr>
      </w:pPr>
      <w:r w:rsidRPr="00137D12">
        <w:rPr>
          <w:rFonts w:ascii="GHEA Grapalat" w:hAnsi="GHEA Grapalat" w:cs="Sylfaen"/>
          <w:sz w:val="20"/>
          <w:szCs w:val="20"/>
          <w:lang w:val="pt-BR"/>
        </w:rPr>
        <w:t xml:space="preserve">г </w:t>
      </w:r>
      <w:r w:rsidRPr="00137D12">
        <w:rPr>
          <w:rFonts w:ascii="GHEA Grapalat" w:hAnsi="GHEA Grapalat" w:cs="Times Armenian"/>
          <w:sz w:val="20"/>
          <w:szCs w:val="20"/>
          <w:lang w:val="es-ES"/>
        </w:rPr>
        <w:t xml:space="preserve">) </w:t>
      </w:r>
      <w:r w:rsidRPr="00137D12">
        <w:rPr>
          <w:rFonts w:ascii="GHEA Grapalat" w:hAnsi="GHEA Grapalat" w:cs="Times Armenian"/>
          <w:sz w:val="20"/>
          <w:szCs w:val="20"/>
          <w:lang w:val="es-ES"/>
        </w:rPr>
        <w:tab/>
      </w:r>
      <w:r w:rsidRPr="00137D12">
        <w:rPr>
          <w:rFonts w:ascii="GHEA Grapalat" w:hAnsi="GHEA Grapalat" w:cs="Sylfaen"/>
          <w:sz w:val="20"/>
          <w:szCs w:val="20"/>
          <w:lang w:val="pt-BR"/>
        </w:rPr>
        <w:t>Подрядчика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к</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быть нарушенным</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являются</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в пункте </w:t>
      </w:r>
      <w:r w:rsidRPr="00137D12">
        <w:rPr>
          <w:rFonts w:ascii="GHEA Grapalat" w:hAnsi="GHEA Grapalat" w:cs="Times Armenian"/>
          <w:sz w:val="20"/>
          <w:szCs w:val="20"/>
          <w:lang w:val="es-ES"/>
        </w:rPr>
        <w:t xml:space="preserve">3.1.3 </w:t>
      </w:r>
      <w:r w:rsidRPr="00137D12">
        <w:rPr>
          <w:rFonts w:ascii="GHEA Grapalat" w:hAnsi="GHEA Grapalat" w:cs="Sylfaen"/>
          <w:sz w:val="20"/>
          <w:szCs w:val="20"/>
          <w:lang w:val="pt-BR"/>
        </w:rPr>
        <w:t>договора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запланировано</w:t>
      </w:r>
      <w:r w:rsidRPr="00137D12">
        <w:rPr>
          <w:rFonts w:ascii="GHEA Grapalat" w:hAnsi="GHEA Grapalat" w:cs="Times Armenian"/>
          <w:sz w:val="20"/>
          <w:szCs w:val="20"/>
          <w:lang w:val="es-ES"/>
        </w:rPr>
        <w:t xml:space="preserve"> по </w:t>
      </w:r>
      <w:r w:rsidRPr="00137D12">
        <w:rPr>
          <w:rFonts w:ascii="GHEA Grapalat" w:hAnsi="GHEA Grapalat" w:cs="Sylfaen"/>
          <w:sz w:val="20"/>
          <w:szCs w:val="20"/>
          <w:lang w:val="pt-BR"/>
        </w:rPr>
        <w:t>признаку труда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дефекты</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бесплатно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устранение</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разумный</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даты </w:t>
      </w:r>
      <w:r w:rsidRPr="00137D12">
        <w:rPr>
          <w:rFonts w:ascii="GHEA Grapalat" w:hAnsi="GHEA Grapalat" w:cs="Times Armenian"/>
          <w:sz w:val="20"/>
          <w:szCs w:val="20"/>
          <w:lang w:val="es-ES"/>
        </w:rPr>
        <w:t>.</w:t>
      </w:r>
    </w:p>
    <w:p w14:paraId="7A93871C" w14:textId="77777777" w:rsidR="003800F8" w:rsidRPr="00137D12" w:rsidRDefault="003800F8" w:rsidP="003800F8">
      <w:pPr>
        <w:tabs>
          <w:tab w:val="left" w:pos="1276"/>
        </w:tabs>
        <w:ind w:firstLine="720"/>
        <w:jc w:val="both"/>
        <w:rPr>
          <w:rFonts w:ascii="GHEA Grapalat" w:hAnsi="GHEA Grapalat"/>
          <w:sz w:val="20"/>
          <w:szCs w:val="20"/>
          <w:lang w:val="es-ES"/>
        </w:rPr>
      </w:pPr>
      <w:r w:rsidRPr="00137D12">
        <w:rPr>
          <w:rFonts w:ascii="GHEA Grapalat" w:hAnsi="GHEA Grapalat"/>
          <w:sz w:val="20"/>
          <w:szCs w:val="20"/>
          <w:lang w:val="es-ES"/>
        </w:rPr>
        <w:t>3.1.5:</w:t>
      </w:r>
      <w:r w:rsidRPr="00137D12">
        <w:rPr>
          <w:rFonts w:ascii="GHEA Grapalat" w:hAnsi="GHEA Grapalat"/>
          <w:sz w:val="20"/>
          <w:szCs w:val="20"/>
          <w:lang w:val="es-ES"/>
        </w:rPr>
        <w:tab/>
        <w:t xml:space="preserve"> </w:t>
      </w:r>
      <w:r w:rsidRPr="00137D12">
        <w:rPr>
          <w:rFonts w:ascii="GHEA Grapalat" w:hAnsi="GHEA Grapalat" w:cs="Sylfaen"/>
          <w:sz w:val="20"/>
          <w:szCs w:val="20"/>
          <w:lang w:val="pt-BR"/>
        </w:rPr>
        <w:t>Работа: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результата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дефекты</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с</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подключен</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требования</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представлять на рассмотрение</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гарантия</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в течение срока </w:t>
      </w:r>
      <w:r w:rsidRPr="00137D12">
        <w:rPr>
          <w:rFonts w:ascii="GHEA Grapalat" w:hAnsi="GHEA Grapalat" w:cs="Tahoma"/>
          <w:sz w:val="20"/>
          <w:szCs w:val="20"/>
          <w:lang w:val="es-ES"/>
        </w:rPr>
        <w:t>.</w:t>
      </w:r>
    </w:p>
    <w:p w14:paraId="08B33835" w14:textId="77777777" w:rsidR="003800F8" w:rsidRPr="00137D12" w:rsidRDefault="003800F8" w:rsidP="003800F8">
      <w:pPr>
        <w:tabs>
          <w:tab w:val="left" w:pos="1276"/>
        </w:tabs>
        <w:ind w:firstLine="720"/>
        <w:jc w:val="both"/>
        <w:rPr>
          <w:rFonts w:ascii="GHEA Grapalat" w:hAnsi="GHEA Grapalat"/>
          <w:sz w:val="20"/>
          <w:szCs w:val="20"/>
          <w:lang w:val="es-ES"/>
        </w:rPr>
      </w:pPr>
      <w:r w:rsidRPr="00137D12">
        <w:rPr>
          <w:rFonts w:ascii="GHEA Grapalat" w:hAnsi="GHEA Grapalat"/>
          <w:sz w:val="20"/>
          <w:szCs w:val="20"/>
          <w:lang w:val="es-ES"/>
        </w:rPr>
        <w:t>3.1.6:</w:t>
      </w:r>
      <w:r w:rsidRPr="00137D12">
        <w:rPr>
          <w:rFonts w:ascii="GHEA Grapalat" w:hAnsi="GHEA Grapalat"/>
          <w:sz w:val="20"/>
          <w:szCs w:val="20"/>
          <w:lang w:val="es-ES"/>
        </w:rPr>
        <w:tab/>
        <w:t xml:space="preserve"> </w:t>
      </w:r>
      <w:r w:rsidRPr="00137D12">
        <w:rPr>
          <w:rFonts w:ascii="GHEA Grapalat" w:hAnsi="GHEA Grapalat" w:cs="Sylfaen"/>
          <w:sz w:val="20"/>
          <w:szCs w:val="20"/>
          <w:lang w:val="pt-BR"/>
        </w:rPr>
        <w:t>Авторизовать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другой</w:t>
      </w:r>
      <w:r w:rsidRPr="00137D12">
        <w:rPr>
          <w:rFonts w:ascii="GHEA Grapalat" w:hAnsi="GHEA Grapalat" w:cs="Times Armenian"/>
          <w:sz w:val="20"/>
          <w:szCs w:val="20"/>
          <w:lang w:val="es-ES"/>
        </w:rPr>
        <w:t xml:space="preserve"> работы </w:t>
      </w:r>
      <w:r w:rsidRPr="00137D12">
        <w:rPr>
          <w:rFonts w:ascii="GHEA Grapalat" w:hAnsi="GHEA Grapalat" w:cs="Sylfaen"/>
          <w:sz w:val="20"/>
          <w:szCs w:val="20"/>
          <w:lang w:val="pt-BR"/>
        </w:rPr>
        <w:t>человека​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выполнение</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к</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технический</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контроль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реализовать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для этой цели </w:t>
      </w:r>
      <w:r w:rsidRPr="00137D12">
        <w:rPr>
          <w:rFonts w:ascii="GHEA Grapalat" w:hAnsi="GHEA Grapalat" w:cs="Times Armenian"/>
          <w:sz w:val="20"/>
          <w:szCs w:val="20"/>
          <w:lang w:val="es-ES"/>
        </w:rPr>
        <w:t>.</w:t>
      </w:r>
    </w:p>
    <w:p w14:paraId="5E80069E" w14:textId="77777777" w:rsidR="003800F8" w:rsidRDefault="003800F8" w:rsidP="003800F8">
      <w:pPr>
        <w:tabs>
          <w:tab w:val="left" w:pos="1276"/>
        </w:tabs>
        <w:ind w:firstLine="720"/>
        <w:jc w:val="both"/>
        <w:rPr>
          <w:rFonts w:ascii="GHEA Grapalat" w:hAnsi="GHEA Grapalat" w:cs="Tahoma"/>
          <w:sz w:val="20"/>
          <w:szCs w:val="20"/>
          <w:lang w:val="hy-AM"/>
        </w:rPr>
      </w:pPr>
      <w:r w:rsidRPr="00137D12">
        <w:rPr>
          <w:rFonts w:ascii="GHEA Grapalat" w:hAnsi="GHEA Grapalat"/>
          <w:sz w:val="20"/>
          <w:szCs w:val="20"/>
          <w:lang w:val="es-ES"/>
        </w:rPr>
        <w:t xml:space="preserve">3.1.7 </w:t>
      </w:r>
      <w:r w:rsidRPr="00137D12">
        <w:rPr>
          <w:rFonts w:ascii="GHEA Grapalat" w:hAnsi="GHEA Grapalat"/>
          <w:sz w:val="20"/>
          <w:szCs w:val="20"/>
          <w:lang w:val="es-ES"/>
        </w:rPr>
        <w:tab/>
      </w:r>
      <w:r w:rsidRPr="00137D12">
        <w:rPr>
          <w:rFonts w:ascii="GHEA Grapalat" w:hAnsi="GHEA Grapalat" w:cs="Sylfaen"/>
          <w:sz w:val="20"/>
          <w:szCs w:val="20"/>
          <w:lang w:val="pt-BR"/>
        </w:rPr>
        <w:t>До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Клиенту</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к</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подрядчика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работа сделана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результат</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принимающий </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требующий</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сам</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доставить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незавершенное </w:t>
      </w:r>
      <w:r w:rsidRPr="00137D12">
        <w:rPr>
          <w:rFonts w:ascii="GHEA Grapalat" w:hAnsi="GHEA Grapalat" w:cs="Times Armenian"/>
          <w:sz w:val="20"/>
          <w:szCs w:val="20"/>
          <w:lang w:val="es-ES"/>
        </w:rPr>
        <w:t xml:space="preserve">дело </w:t>
      </w:r>
      <w:r w:rsidRPr="00137D12">
        <w:rPr>
          <w:rFonts w:ascii="GHEA Grapalat" w:hAnsi="GHEA Grapalat" w:cs="Sylfaen"/>
          <w:sz w:val="20"/>
          <w:szCs w:val="20"/>
          <w:lang w:val="pt-BR"/>
        </w:rPr>
        <w:t xml:space="preserve">результат </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контракт</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по закону</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или</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по контракту</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запланировано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на основании</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остановить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в случае </w:t>
      </w:r>
      <w:r w:rsidRPr="00137D12">
        <w:rPr>
          <w:rFonts w:ascii="GHEA Grapalat" w:hAnsi="GHEA Grapalat" w:cs="Tahoma"/>
          <w:sz w:val="20"/>
          <w:szCs w:val="20"/>
          <w:lang w:val="es-ES"/>
        </w:rPr>
        <w:t>.</w:t>
      </w:r>
    </w:p>
    <w:p w14:paraId="708AD288" w14:textId="77777777" w:rsidR="003800F8" w:rsidRPr="007E4C61" w:rsidRDefault="003800F8" w:rsidP="003800F8">
      <w:pPr>
        <w:tabs>
          <w:tab w:val="left" w:pos="1276"/>
        </w:tabs>
        <w:ind w:firstLine="720"/>
        <w:jc w:val="both"/>
        <w:rPr>
          <w:rFonts w:ascii="GHEA Grapalat" w:hAnsi="GHEA Grapalat" w:cs="Sylfaen"/>
          <w:color w:val="FF0000"/>
          <w:sz w:val="22"/>
          <w:szCs w:val="22"/>
          <w:lang w:val="pt-BR"/>
        </w:rPr>
      </w:pPr>
      <w:r w:rsidRPr="006E2322">
        <w:rPr>
          <w:rFonts w:ascii="GHEA Grapalat" w:hAnsi="GHEA Grapalat" w:cs="Sylfaen"/>
          <w:sz w:val="20"/>
          <w:szCs w:val="20"/>
          <w:lang w:val="pt-BR"/>
        </w:rPr>
        <w:t xml:space="preserve">3 </w:t>
      </w:r>
      <w:r w:rsidRPr="006E2322">
        <w:rPr>
          <w:rFonts w:ascii="GHEA Grapalat" w:hAnsi="GHEA Grapalat" w:cs="Sylfaen"/>
          <w:sz w:val="20"/>
          <w:szCs w:val="20"/>
          <w:lang w:val="hy-AM"/>
        </w:rPr>
        <w:t xml:space="preserve">. </w:t>
      </w:r>
      <w:r w:rsidRPr="006E2322">
        <w:rPr>
          <w:rFonts w:ascii="GHEA Grapalat" w:hAnsi="GHEA Grapalat" w:cs="Sylfaen"/>
          <w:sz w:val="20"/>
          <w:szCs w:val="20"/>
          <w:lang w:val="pt-BR"/>
        </w:rPr>
        <w:t xml:space="preserve">1 </w:t>
      </w:r>
      <w:r w:rsidRPr="006E2322">
        <w:rPr>
          <w:rFonts w:ascii="GHEA Grapalat" w:hAnsi="GHEA Grapalat" w:cs="Sylfaen"/>
          <w:sz w:val="20"/>
          <w:szCs w:val="20"/>
          <w:lang w:val="hy-AM"/>
        </w:rPr>
        <w:t xml:space="preserve">. </w:t>
      </w:r>
      <w:r w:rsidRPr="006E2322">
        <w:rPr>
          <w:rFonts w:ascii="GHEA Grapalat" w:hAnsi="GHEA Grapalat" w:cs="Sylfaen"/>
          <w:sz w:val="20"/>
          <w:szCs w:val="20"/>
          <w:lang w:val="pt-BR"/>
        </w:rPr>
        <w:t>8 В случае установления того, что авансовый платеж, предусмотренный Контрактом, не использован Подрядчиком на цели выполнения работ, предусмотренных Контрактом, потребовать от Подрядчика</w:t>
      </w:r>
      <w:r w:rsidRPr="006E2322">
        <w:rPr>
          <w:rFonts w:ascii="Courier New" w:hAnsi="Courier New" w:cs="Courier New"/>
          <w:sz w:val="20"/>
          <w:szCs w:val="20"/>
          <w:lang w:val="pt-BR"/>
        </w:rPr>
        <w:t> </w:t>
      </w:r>
      <w:r w:rsidRPr="006E2322">
        <w:rPr>
          <w:rFonts w:ascii="GHEA Grapalat" w:hAnsi="GHEA Grapalat" w:cs="Sylfaen"/>
          <w:sz w:val="20"/>
          <w:szCs w:val="20"/>
          <w:lang w:val="pt-BR"/>
        </w:rPr>
        <w:t xml:space="preserve">5 </w:t>
      </w:r>
      <w:r w:rsidRPr="006E2322">
        <w:rPr>
          <w:rFonts w:ascii="GHEA Grapalat" w:hAnsi="GHEA Grapalat" w:cs="GHEA Grapalat"/>
          <w:sz w:val="20"/>
          <w:szCs w:val="20"/>
          <w:lang w:val="pt-BR"/>
        </w:rPr>
        <w:t>дней</w:t>
      </w:r>
      <w:r w:rsidRPr="006E2322">
        <w:rPr>
          <w:rFonts w:ascii="GHEA Grapalat" w:hAnsi="GHEA Grapalat" w:cs="Sylfaen"/>
          <w:sz w:val="20"/>
          <w:szCs w:val="20"/>
          <w:lang w:val="pt-BR"/>
        </w:rPr>
        <w:t xml:space="preserve"> </w:t>
      </w:r>
      <w:r w:rsidRPr="006E2322">
        <w:rPr>
          <w:rFonts w:ascii="GHEA Grapalat" w:hAnsi="GHEA Grapalat" w:cs="GHEA Grapalat"/>
          <w:sz w:val="20"/>
          <w:szCs w:val="20"/>
          <w:lang w:val="pt-BR"/>
        </w:rPr>
        <w:t>в срок</w:t>
      </w:r>
      <w:r w:rsidRPr="006E2322">
        <w:rPr>
          <w:rFonts w:ascii="GHEA Grapalat" w:hAnsi="GHEA Grapalat" w:cs="Sylfaen"/>
          <w:sz w:val="20"/>
          <w:szCs w:val="20"/>
          <w:lang w:val="pt-BR"/>
        </w:rPr>
        <w:t xml:space="preserve"> </w:t>
      </w:r>
      <w:r w:rsidRPr="006E2322">
        <w:rPr>
          <w:rFonts w:ascii="GHEA Grapalat" w:hAnsi="GHEA Grapalat" w:cs="GHEA Grapalat"/>
          <w:sz w:val="20"/>
          <w:szCs w:val="20"/>
          <w:lang w:val="pt-BR"/>
        </w:rPr>
        <w:t>Клиенту</w:t>
      </w:r>
      <w:r w:rsidRPr="006E2322">
        <w:rPr>
          <w:rFonts w:ascii="GHEA Grapalat" w:hAnsi="GHEA Grapalat" w:cs="Sylfaen"/>
          <w:sz w:val="20"/>
          <w:szCs w:val="20"/>
          <w:lang w:val="pt-BR"/>
        </w:rPr>
        <w:t xml:space="preserve"> </w:t>
      </w:r>
      <w:r w:rsidRPr="006E2322">
        <w:rPr>
          <w:rFonts w:ascii="GHEA Grapalat" w:hAnsi="GHEA Grapalat" w:cs="GHEA Grapalat"/>
          <w:sz w:val="20"/>
          <w:szCs w:val="20"/>
          <w:lang w:val="pt-BR"/>
        </w:rPr>
        <w:t>вернуться</w:t>
      </w:r>
      <w:r w:rsidRPr="006E2322">
        <w:rPr>
          <w:rFonts w:ascii="GHEA Grapalat" w:hAnsi="GHEA Grapalat" w:cs="Sylfaen"/>
          <w:sz w:val="20"/>
          <w:szCs w:val="20"/>
          <w:lang w:val="pt-BR"/>
        </w:rPr>
        <w:t xml:space="preserve"> </w:t>
      </w:r>
      <w:r w:rsidRPr="006E2322">
        <w:rPr>
          <w:rFonts w:ascii="GHEA Grapalat" w:hAnsi="GHEA Grapalat" w:cs="GHEA Grapalat"/>
          <w:sz w:val="20"/>
          <w:szCs w:val="20"/>
          <w:lang w:val="pt-BR"/>
        </w:rPr>
        <w:t>по контракту</w:t>
      </w:r>
      <w:r w:rsidRPr="006E2322">
        <w:rPr>
          <w:rFonts w:ascii="GHEA Grapalat" w:hAnsi="GHEA Grapalat" w:cs="Sylfaen"/>
          <w:sz w:val="20"/>
          <w:szCs w:val="20"/>
          <w:lang w:val="pt-BR"/>
        </w:rPr>
        <w:t xml:space="preserve"> </w:t>
      </w:r>
      <w:r w:rsidRPr="006E2322">
        <w:rPr>
          <w:rFonts w:ascii="GHEA Grapalat" w:hAnsi="GHEA Grapalat" w:cs="GHEA Grapalat"/>
          <w:sz w:val="20"/>
          <w:szCs w:val="20"/>
          <w:lang w:val="pt-BR"/>
        </w:rPr>
        <w:t>запланировано</w:t>
      </w:r>
      <w:r w:rsidRPr="006E2322">
        <w:rPr>
          <w:rFonts w:ascii="GHEA Grapalat" w:hAnsi="GHEA Grapalat" w:cs="Sylfaen"/>
          <w:sz w:val="20"/>
          <w:szCs w:val="20"/>
          <w:lang w:val="pt-BR"/>
        </w:rPr>
        <w:t xml:space="preserve"> </w:t>
      </w:r>
      <w:r w:rsidRPr="006E2322">
        <w:rPr>
          <w:rFonts w:ascii="GHEA Grapalat" w:hAnsi="GHEA Grapalat" w:cs="GHEA Grapalat"/>
          <w:sz w:val="20"/>
          <w:szCs w:val="20"/>
          <w:lang w:val="pt-BR"/>
        </w:rPr>
        <w:t>цель</w:t>
      </w:r>
      <w:r w:rsidRPr="006E2322">
        <w:rPr>
          <w:rFonts w:ascii="GHEA Grapalat" w:hAnsi="GHEA Grapalat" w:cs="Sylfaen"/>
          <w:sz w:val="20"/>
          <w:szCs w:val="20"/>
          <w:lang w:val="pt-BR"/>
        </w:rPr>
        <w:t xml:space="preserve"> сумма </w:t>
      </w:r>
      <w:r w:rsidRPr="006E2322">
        <w:rPr>
          <w:rFonts w:ascii="GHEA Grapalat" w:hAnsi="GHEA Grapalat" w:cs="GHEA Grapalat"/>
          <w:sz w:val="20"/>
          <w:szCs w:val="20"/>
          <w:lang w:val="pt-BR"/>
        </w:rPr>
        <w:t xml:space="preserve">неиспользованного </w:t>
      </w:r>
      <w:r w:rsidRPr="006E2322">
        <w:rPr>
          <w:rFonts w:ascii="GHEA Grapalat" w:hAnsi="GHEA Grapalat" w:cs="Sylfaen"/>
          <w:sz w:val="20"/>
          <w:szCs w:val="20"/>
          <w:lang w:val="pt-BR"/>
        </w:rPr>
        <w:t>аванса.</w:t>
      </w:r>
    </w:p>
    <w:p w14:paraId="18BBA445" w14:textId="77777777" w:rsidR="003800F8" w:rsidRPr="007E4C61" w:rsidRDefault="003800F8" w:rsidP="003800F8">
      <w:pPr>
        <w:tabs>
          <w:tab w:val="left" w:pos="1276"/>
        </w:tabs>
        <w:ind w:firstLine="720"/>
        <w:jc w:val="both"/>
        <w:rPr>
          <w:rFonts w:ascii="GHEA Grapalat" w:hAnsi="GHEA Grapalat"/>
          <w:b/>
          <w:i/>
          <w:sz w:val="20"/>
          <w:szCs w:val="20"/>
          <w:lang w:val="pt-BR"/>
        </w:rPr>
      </w:pPr>
    </w:p>
    <w:p w14:paraId="71999E17" w14:textId="77777777" w:rsidR="003800F8" w:rsidRPr="00137D12" w:rsidRDefault="003800F8" w:rsidP="003800F8">
      <w:pPr>
        <w:tabs>
          <w:tab w:val="left" w:pos="1276"/>
        </w:tabs>
        <w:ind w:firstLine="720"/>
        <w:jc w:val="both"/>
        <w:rPr>
          <w:rFonts w:ascii="GHEA Grapalat" w:hAnsi="GHEA Grapalat" w:cs="Times Armenian"/>
          <w:b/>
          <w:sz w:val="20"/>
          <w:szCs w:val="20"/>
          <w:lang w:val="es-ES"/>
        </w:rPr>
      </w:pPr>
      <w:r w:rsidRPr="00137D12">
        <w:rPr>
          <w:rFonts w:ascii="GHEA Grapalat" w:hAnsi="GHEA Grapalat"/>
          <w:b/>
          <w:sz w:val="20"/>
          <w:szCs w:val="20"/>
          <w:lang w:val="es-ES"/>
        </w:rPr>
        <w:t xml:space="preserve">3.2. </w:t>
      </w:r>
      <w:r w:rsidRPr="00137D12">
        <w:rPr>
          <w:rFonts w:ascii="GHEA Grapalat" w:hAnsi="GHEA Grapalat" w:cs="Sylfaen"/>
          <w:b/>
          <w:sz w:val="20"/>
          <w:szCs w:val="20"/>
          <w:lang w:val="pt-BR"/>
        </w:rPr>
        <w:t>Клиент:</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должен</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 xml:space="preserve">является </w:t>
      </w:r>
      <w:r w:rsidRPr="00137D12">
        <w:rPr>
          <w:rFonts w:ascii="GHEA Grapalat" w:hAnsi="GHEA Grapalat" w:cs="Times Armenian"/>
          <w:b/>
          <w:sz w:val="20"/>
          <w:szCs w:val="20"/>
          <w:lang w:val="es-ES"/>
        </w:rPr>
        <w:t>:</w:t>
      </w:r>
    </w:p>
    <w:p w14:paraId="2D52CCF2" w14:textId="77777777" w:rsidR="003800F8" w:rsidRPr="00137D12" w:rsidRDefault="003800F8" w:rsidP="003800F8">
      <w:pPr>
        <w:tabs>
          <w:tab w:val="left" w:pos="1276"/>
        </w:tabs>
        <w:ind w:firstLine="720"/>
        <w:jc w:val="both"/>
        <w:rPr>
          <w:rFonts w:ascii="GHEA Grapalat" w:hAnsi="GHEA Grapalat" w:cs="Times Armenian"/>
          <w:sz w:val="20"/>
          <w:szCs w:val="20"/>
          <w:lang w:val="es-ES"/>
        </w:rPr>
      </w:pPr>
      <w:r w:rsidRPr="00137D12">
        <w:rPr>
          <w:rFonts w:ascii="GHEA Grapalat" w:hAnsi="GHEA Grapalat"/>
          <w:sz w:val="20"/>
          <w:szCs w:val="20"/>
          <w:lang w:val="es-ES"/>
        </w:rPr>
        <w:t xml:space="preserve">3.2.1 </w:t>
      </w:r>
      <w:r w:rsidRPr="00137D12">
        <w:rPr>
          <w:rFonts w:ascii="GHEA Grapalat" w:hAnsi="GHEA Grapalat"/>
          <w:sz w:val="20"/>
          <w:szCs w:val="20"/>
          <w:lang w:val="es-ES"/>
        </w:rPr>
        <w:tab/>
      </w:r>
      <w:r w:rsidRPr="00137D12">
        <w:rPr>
          <w:rFonts w:ascii="GHEA Grapalat" w:hAnsi="GHEA Grapalat" w:cs="Sylfaen"/>
          <w:sz w:val="20"/>
          <w:szCs w:val="20"/>
          <w:lang w:val="pt-BR"/>
        </w:rPr>
        <w:t>Работа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при исполнении </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поддерживать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Подрядчику</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по контракту</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запланировано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в случаях </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в объёме</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и:</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чтобы </w:t>
      </w:r>
      <w:r w:rsidRPr="00137D12">
        <w:rPr>
          <w:rFonts w:ascii="GHEA Grapalat" w:hAnsi="GHEA Grapalat" w:cs="Times Armenian"/>
          <w:sz w:val="20"/>
          <w:szCs w:val="20"/>
          <w:lang w:val="es-ES"/>
        </w:rPr>
        <w:t>.</w:t>
      </w:r>
    </w:p>
    <w:p w14:paraId="5C8D2BAA" w14:textId="77777777" w:rsidR="003800F8" w:rsidRPr="00137D12" w:rsidRDefault="003800F8" w:rsidP="003800F8">
      <w:pPr>
        <w:ind w:firstLine="720"/>
        <w:jc w:val="both"/>
        <w:rPr>
          <w:rFonts w:ascii="GHEA Grapalat" w:hAnsi="GHEA Grapalat"/>
          <w:sz w:val="20"/>
          <w:szCs w:val="20"/>
          <w:lang w:val="es-ES"/>
        </w:rPr>
      </w:pPr>
      <w:r w:rsidRPr="00137D12">
        <w:rPr>
          <w:rFonts w:ascii="GHEA Grapalat" w:hAnsi="GHEA Grapalat"/>
          <w:sz w:val="20"/>
          <w:szCs w:val="20"/>
          <w:lang w:val="es-ES"/>
        </w:rPr>
        <w:t xml:space="preserve">3.2.2 P- </w:t>
      </w:r>
      <w:r w:rsidRPr="00137D12">
        <w:rPr>
          <w:rFonts w:ascii="GHEA Grapalat" w:hAnsi="GHEA Grapalat" w:cs="Sylfaen"/>
          <w:sz w:val="20"/>
          <w:szCs w:val="20"/>
          <w:lang w:val="pt-BR"/>
        </w:rPr>
        <w:t>словарь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запланировано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в срок</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и:</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чтобы</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подрядчика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участие</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просматривать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и:</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принимать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работа выполнена </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ее</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результат </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и</w:t>
      </w:r>
      <w:r w:rsidRPr="00137D12">
        <w:rPr>
          <w:rFonts w:ascii="GHEA Grapalat" w:hAnsi="GHEA Grapalat" w:cs="Times Armenian"/>
          <w:sz w:val="20"/>
          <w:szCs w:val="20"/>
          <w:lang w:val="es-ES"/>
        </w:rPr>
        <w:t xml:space="preserve"> из </w:t>
      </w:r>
      <w:r w:rsidRPr="00137D12">
        <w:rPr>
          <w:rFonts w:ascii="GHEA Grapalat" w:hAnsi="GHEA Grapalat" w:cs="Sylfaen"/>
          <w:sz w:val="20"/>
          <w:szCs w:val="20"/>
          <w:lang w:val="pt-BR"/>
        </w:rPr>
        <w:t>контракта​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результат</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отягчающий</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отклонения</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или </w:t>
      </w:r>
      <w:r w:rsidRPr="00137D12">
        <w:rPr>
          <w:rFonts w:ascii="GHEA Grapalat" w:hAnsi="GHEA Grapalat" w:cs="Times Armenian"/>
          <w:sz w:val="20"/>
          <w:szCs w:val="20"/>
          <w:lang w:val="es-ES"/>
        </w:rPr>
        <w:t xml:space="preserve">на </w:t>
      </w:r>
      <w:r w:rsidRPr="00137D12">
        <w:rPr>
          <w:rFonts w:ascii="GHEA Grapalat" w:hAnsi="GHEA Grapalat" w:cs="Sylfaen"/>
          <w:sz w:val="20"/>
          <w:szCs w:val="20"/>
          <w:lang w:val="pt-BR"/>
        </w:rPr>
        <w:t>работе</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другой</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дефекты</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обнаружить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в случаях </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это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немедленно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сообщить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Подрядчику </w:t>
      </w:r>
      <w:r w:rsidRPr="00137D12">
        <w:rPr>
          <w:rFonts w:ascii="GHEA Grapalat" w:hAnsi="GHEA Grapalat" w:cs="Times Armenian"/>
          <w:sz w:val="20"/>
          <w:szCs w:val="20"/>
          <w:lang w:val="es-ES"/>
        </w:rPr>
        <w:t>.</w:t>
      </w:r>
    </w:p>
    <w:p w14:paraId="2ED10B1A" w14:textId="77777777" w:rsidR="003800F8" w:rsidRPr="00137D12" w:rsidRDefault="003800F8" w:rsidP="003800F8">
      <w:pPr>
        <w:tabs>
          <w:tab w:val="left" w:pos="1276"/>
        </w:tabs>
        <w:ind w:firstLine="720"/>
        <w:jc w:val="both"/>
        <w:rPr>
          <w:rFonts w:ascii="GHEA Grapalat" w:hAnsi="GHEA Grapalat"/>
          <w:sz w:val="20"/>
          <w:szCs w:val="20"/>
          <w:lang w:val="es-ES"/>
        </w:rPr>
      </w:pPr>
      <w:r w:rsidRPr="00137D12">
        <w:rPr>
          <w:rFonts w:ascii="GHEA Grapalat" w:hAnsi="GHEA Grapalat"/>
          <w:sz w:val="20"/>
          <w:szCs w:val="20"/>
          <w:lang w:val="es-ES"/>
        </w:rPr>
        <w:t xml:space="preserve">3.2.3 </w:t>
      </w:r>
      <w:r w:rsidRPr="00137D12">
        <w:rPr>
          <w:rFonts w:ascii="GHEA Grapalat" w:hAnsi="GHEA Grapalat"/>
          <w:sz w:val="20"/>
          <w:szCs w:val="20"/>
          <w:lang w:val="es-ES"/>
        </w:rPr>
        <w:tab/>
        <w:t xml:space="preserve">П </w:t>
      </w:r>
      <w:r w:rsidRPr="00137D12">
        <w:rPr>
          <w:rFonts w:ascii="GHEA Grapalat" w:hAnsi="GHEA Grapalat" w:cs="Sylfaen"/>
          <w:sz w:val="20"/>
          <w:szCs w:val="20"/>
          <w:lang w:val="pt-BR"/>
        </w:rPr>
        <w:t>договора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сила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в</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войти</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через </w:t>
      </w:r>
      <w:r w:rsidRPr="00137D12">
        <w:rPr>
          <w:rFonts w:ascii="GHEA Grapalat" w:hAnsi="GHEA Grapalat" w:cs="Times Armenian"/>
          <w:sz w:val="20"/>
          <w:szCs w:val="20"/>
          <w:lang w:val="es-ES"/>
        </w:rPr>
        <w:t xml:space="preserve">5 </w:t>
      </w:r>
      <w:r w:rsidRPr="00137D12">
        <w:rPr>
          <w:rFonts w:ascii="GHEA Grapalat" w:hAnsi="GHEA Grapalat" w:cs="Sylfaen"/>
          <w:sz w:val="20"/>
          <w:szCs w:val="20"/>
          <w:lang w:val="pt-BR"/>
        </w:rPr>
        <w:t>рабочих дней</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дня</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в течение</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Подрядчику</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предоставить рабочую </w:t>
      </w:r>
      <w:r w:rsidRPr="00137D12">
        <w:rPr>
          <w:rFonts w:ascii="GHEA Grapalat" w:hAnsi="GHEA Grapalat" w:cs="Times Armenian"/>
          <w:sz w:val="20"/>
          <w:szCs w:val="20"/>
          <w:lang w:val="es-ES"/>
        </w:rPr>
        <w:t xml:space="preserve">силу </w:t>
      </w:r>
      <w:r w:rsidRPr="00137D12">
        <w:rPr>
          <w:rFonts w:ascii="GHEA Grapalat" w:hAnsi="GHEA Grapalat" w:cs="Sylfaen"/>
          <w:sz w:val="20"/>
          <w:szCs w:val="20"/>
          <w:lang w:val="pt-BR"/>
        </w:rPr>
        <w:t>выполнение</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для</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соответствующий</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область </w:t>
      </w:r>
      <w:r w:rsidRPr="00137D12">
        <w:rPr>
          <w:rFonts w:ascii="GHEA Grapalat" w:hAnsi="GHEA Grapalat" w:cs="Times Armenian"/>
          <w:sz w:val="20"/>
          <w:szCs w:val="20"/>
          <w:lang w:val="es-ES"/>
        </w:rPr>
        <w:t>.</w:t>
      </w:r>
    </w:p>
    <w:p w14:paraId="24A39EF7" w14:textId="77777777" w:rsidR="003800F8" w:rsidRPr="00137D12" w:rsidRDefault="003800F8" w:rsidP="003800F8">
      <w:pPr>
        <w:tabs>
          <w:tab w:val="left" w:pos="1276"/>
        </w:tabs>
        <w:ind w:firstLine="720"/>
        <w:jc w:val="both"/>
        <w:rPr>
          <w:rFonts w:ascii="GHEA Grapalat" w:hAnsi="GHEA Grapalat" w:cs="Times Armenian"/>
          <w:sz w:val="20"/>
          <w:szCs w:val="20"/>
          <w:lang w:val="es-ES"/>
        </w:rPr>
      </w:pPr>
      <w:r w:rsidRPr="00137D12">
        <w:rPr>
          <w:rFonts w:ascii="GHEA Grapalat" w:hAnsi="GHEA Grapalat"/>
          <w:sz w:val="20"/>
          <w:szCs w:val="20"/>
          <w:lang w:val="es-ES"/>
        </w:rPr>
        <w:t xml:space="preserve">3.2.4 </w:t>
      </w:r>
      <w:r w:rsidRPr="00137D12">
        <w:rPr>
          <w:rFonts w:ascii="GHEA Grapalat" w:hAnsi="GHEA Grapalat"/>
          <w:sz w:val="20"/>
          <w:szCs w:val="20"/>
          <w:lang w:val="es-ES"/>
        </w:rPr>
        <w:tab/>
        <w:t xml:space="preserve">П </w:t>
      </w:r>
      <w:r w:rsidRPr="00137D12">
        <w:rPr>
          <w:rFonts w:ascii="GHEA Grapalat" w:hAnsi="GHEA Grapalat" w:cs="Sylfaen"/>
          <w:sz w:val="20"/>
          <w:szCs w:val="20"/>
          <w:lang w:val="pt-BR"/>
        </w:rPr>
        <w:t xml:space="preserve">с п. </w:t>
      </w:r>
      <w:r w:rsidRPr="00137D12">
        <w:rPr>
          <w:rFonts w:ascii="GHEA Grapalat" w:hAnsi="GHEA Grapalat" w:cs="Times Armenian"/>
          <w:sz w:val="20"/>
          <w:szCs w:val="20"/>
          <w:lang w:val="es-ES"/>
        </w:rPr>
        <w:t xml:space="preserve">1.3 </w:t>
      </w:r>
      <w:r w:rsidRPr="00137D12">
        <w:rPr>
          <w:rFonts w:ascii="GHEA Grapalat" w:hAnsi="GHEA Grapalat" w:cs="Sylfaen"/>
          <w:sz w:val="20"/>
          <w:szCs w:val="20"/>
          <w:lang w:val="pt-BR"/>
        </w:rPr>
        <w:t>договора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запланировано</w:t>
      </w:r>
      <w:r w:rsidRPr="00137D12">
        <w:rPr>
          <w:rFonts w:ascii="GHEA Grapalat" w:hAnsi="GHEA Grapalat" w:cs="Times Armenian"/>
          <w:sz w:val="20"/>
          <w:szCs w:val="20"/>
          <w:lang w:val="es-ES"/>
        </w:rPr>
        <w:t xml:space="preserve"> в течение </w:t>
      </w:r>
      <w:r w:rsidRPr="00137D12">
        <w:rPr>
          <w:rFonts w:ascii="GHEA Grapalat" w:hAnsi="GHEA Grapalat" w:cs="Sylfaen"/>
          <w:sz w:val="20"/>
          <w:szCs w:val="20"/>
          <w:lang w:val="pt-BR"/>
        </w:rPr>
        <w:t>срока трудоустройства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результат</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принять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случай</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Подрядчику</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платить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последний</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оплата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при условии</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деньги </w:t>
      </w:r>
      <w:r w:rsidRPr="00137D12">
        <w:rPr>
          <w:rFonts w:ascii="GHEA Grapalat" w:hAnsi="GHEA Grapalat" w:cs="Tahoma"/>
          <w:sz w:val="20"/>
          <w:szCs w:val="20"/>
          <w:lang w:val="es-ES"/>
        </w:rPr>
        <w:t>.</w:t>
      </w:r>
      <w:r w:rsidRPr="00137D12">
        <w:rPr>
          <w:rFonts w:ascii="GHEA Grapalat" w:hAnsi="GHEA Grapalat" w:cs="Times Armenian"/>
          <w:sz w:val="20"/>
          <w:szCs w:val="20"/>
          <w:lang w:val="es-ES"/>
        </w:rPr>
        <w:t xml:space="preserve"> </w:t>
      </w:r>
    </w:p>
    <w:p w14:paraId="34163E40" w14:textId="77777777" w:rsidR="003800F8" w:rsidRPr="00137D12" w:rsidRDefault="003800F8" w:rsidP="003800F8">
      <w:pPr>
        <w:tabs>
          <w:tab w:val="left" w:pos="1276"/>
        </w:tabs>
        <w:ind w:firstLine="720"/>
        <w:jc w:val="both"/>
        <w:rPr>
          <w:rFonts w:ascii="GHEA Grapalat" w:hAnsi="GHEA Grapalat" w:cs="Sylfaen"/>
          <w:sz w:val="20"/>
          <w:szCs w:val="20"/>
          <w:lang w:val="hy-AM"/>
        </w:rPr>
      </w:pPr>
      <w:r w:rsidRPr="00137D12">
        <w:rPr>
          <w:rFonts w:ascii="GHEA Grapalat" w:hAnsi="GHEA Grapalat" w:cs="Times Armenian"/>
          <w:sz w:val="20"/>
          <w:szCs w:val="20"/>
          <w:lang w:val="es-ES"/>
        </w:rPr>
        <w:t xml:space="preserve">3.2.5 Предоставить Исполнителю письменное согласие </w:t>
      </w:r>
      <w:r w:rsidRPr="00137D12">
        <w:rPr>
          <w:rFonts w:ascii="GHEA Grapalat" w:hAnsi="GHEA Grapalat" w:cs="Times Armenian"/>
          <w:sz w:val="20"/>
          <w:szCs w:val="20"/>
          <w:lang w:val="hy-AM"/>
        </w:rPr>
        <w:t xml:space="preserve">в течение </w:t>
      </w:r>
      <w:r w:rsidRPr="00137D12">
        <w:rPr>
          <w:rFonts w:ascii="GHEA Grapalat" w:hAnsi="GHEA Grapalat" w:cs="Times Armenian"/>
          <w:b/>
          <w:sz w:val="20"/>
          <w:szCs w:val="20"/>
          <w:lang w:val="es-ES"/>
        </w:rPr>
        <w:t xml:space="preserve">15 дней </w:t>
      </w:r>
      <w:r w:rsidRPr="00137D12">
        <w:rPr>
          <w:rFonts w:ascii="GHEA Grapalat" w:hAnsi="GHEA Grapalat" w:cs="Times Armenian"/>
          <w:sz w:val="20"/>
          <w:szCs w:val="20"/>
          <w:lang w:val="hy-AM"/>
        </w:rPr>
        <w:t xml:space="preserve">, предусмотренных подпунктом 2 пункта 3.4.3 договора . </w:t>
      </w:r>
      <w:r w:rsidRPr="00137D12">
        <w:rPr>
          <w:rFonts w:ascii="GHEA Grapalat" w:hAnsi="GHEA Grapalat" w:cs="Sylfaen"/>
          <w:sz w:val="20"/>
          <w:szCs w:val="20"/>
          <w:lang w:val="hy-AM"/>
        </w:rPr>
        <w:t xml:space="preserve">Если Заказчик не предоставит Исполнителю письменное согласие </w:t>
      </w:r>
      <w:r w:rsidRPr="00137D12">
        <w:rPr>
          <w:rFonts w:ascii="GHEA Grapalat" w:hAnsi="GHEA Grapalat" w:cs="Sylfaen"/>
          <w:sz w:val="20"/>
          <w:szCs w:val="20"/>
          <w:lang w:val="pt-BR"/>
        </w:rPr>
        <w:t xml:space="preserve">( </w:t>
      </w:r>
      <w:r w:rsidRPr="00137D12">
        <w:rPr>
          <w:rFonts w:ascii="GHEA Grapalat" w:hAnsi="GHEA Grapalat" w:cs="Sylfaen"/>
          <w:sz w:val="20"/>
          <w:szCs w:val="20"/>
          <w:lang w:val="es-ES"/>
        </w:rPr>
        <w:t xml:space="preserve">несогласие </w:t>
      </w:r>
      <w:r w:rsidRPr="00137D12">
        <w:rPr>
          <w:rFonts w:ascii="GHEA Grapalat" w:hAnsi="GHEA Grapalat" w:cs="Sylfaen"/>
          <w:sz w:val="20"/>
          <w:szCs w:val="20"/>
          <w:lang w:val="hy-AM"/>
        </w:rPr>
        <w:t xml:space="preserve">) </w:t>
      </w:r>
      <w:r w:rsidRPr="00137D12">
        <w:rPr>
          <w:rFonts w:ascii="GHEA Grapalat" w:hAnsi="GHEA Grapalat" w:cs="Sylfaen"/>
          <w:sz w:val="20"/>
          <w:szCs w:val="20"/>
          <w:lang w:val="es-ES"/>
        </w:rPr>
        <w:t xml:space="preserve">в </w:t>
      </w:r>
      <w:r w:rsidRPr="00137D12">
        <w:rPr>
          <w:rFonts w:ascii="GHEA Grapalat" w:hAnsi="GHEA Grapalat" w:cs="Sylfaen"/>
          <w:sz w:val="20"/>
          <w:szCs w:val="20"/>
          <w:lang w:val="pt-BR"/>
        </w:rPr>
        <w:t xml:space="preserve">течение срока, установленного </w:t>
      </w:r>
      <w:r w:rsidRPr="00137D12">
        <w:rPr>
          <w:rFonts w:ascii="GHEA Grapalat" w:hAnsi="GHEA Grapalat" w:cs="Sylfaen"/>
          <w:sz w:val="20"/>
          <w:szCs w:val="20"/>
          <w:lang w:val="hy-AM"/>
        </w:rPr>
        <w:t xml:space="preserve">настоящим пунктом , </w:t>
      </w:r>
      <w:r w:rsidRPr="00137D12">
        <w:rPr>
          <w:rFonts w:ascii="GHEA Grapalat" w:hAnsi="GHEA Grapalat" w:cs="Sylfaen"/>
          <w:sz w:val="20"/>
          <w:szCs w:val="20"/>
          <w:lang w:val="pt-BR"/>
        </w:rPr>
        <w:t xml:space="preserve">то </w:t>
      </w:r>
      <w:r w:rsidRPr="00137D12">
        <w:rPr>
          <w:rFonts w:ascii="GHEA Grapalat" w:hAnsi="GHEA Grapalat" w:cs="Sylfaen"/>
          <w:sz w:val="20"/>
          <w:szCs w:val="20"/>
          <w:lang w:val="hy-AM"/>
        </w:rPr>
        <w:t xml:space="preserve">согласие считается полученным Исполнителем </w:t>
      </w:r>
      <w:r w:rsidRPr="00137D12">
        <w:rPr>
          <w:rFonts w:ascii="GHEA Grapalat" w:hAnsi="GHEA Grapalat" w:cs="Sylfaen"/>
          <w:sz w:val="20"/>
          <w:szCs w:val="20"/>
          <w:lang w:val="pt-BR"/>
        </w:rPr>
        <w:t xml:space="preserve">. </w:t>
      </w:r>
      <w:r w:rsidRPr="00137D12">
        <w:rPr>
          <w:rFonts w:ascii="GHEA Grapalat" w:hAnsi="GHEA Grapalat" w:cs="Sylfaen"/>
          <w:sz w:val="20"/>
          <w:szCs w:val="20"/>
          <w:lang w:val="hy-AM"/>
        </w:rPr>
        <w:t>Стороны также могут осуществить процедуру заключения договоров путем обмена информацией по адресам электронной почты. В этом случае стороны обмениваются адресами электронной почты, на которые информация должна быть направлена заранее в письменном виде. Документы, предусмотренные настоящим пунктом, являются неотъемлемой частью исполнительных актов.</w:t>
      </w:r>
    </w:p>
    <w:p w14:paraId="545EF2E4" w14:textId="77777777" w:rsidR="003800F8" w:rsidRPr="00137D12" w:rsidRDefault="003800F8" w:rsidP="003800F8">
      <w:pPr>
        <w:tabs>
          <w:tab w:val="left" w:pos="1276"/>
        </w:tabs>
        <w:ind w:firstLine="720"/>
        <w:jc w:val="both"/>
        <w:rPr>
          <w:rFonts w:ascii="GHEA Grapalat" w:hAnsi="GHEA Grapalat"/>
          <w:b/>
          <w:i/>
          <w:lang w:val="es-ES"/>
        </w:rPr>
      </w:pPr>
    </w:p>
    <w:p w14:paraId="59990645" w14:textId="77777777" w:rsidR="003800F8" w:rsidRPr="00137D12" w:rsidRDefault="003800F8" w:rsidP="003800F8">
      <w:pPr>
        <w:tabs>
          <w:tab w:val="left" w:pos="1276"/>
        </w:tabs>
        <w:ind w:firstLine="720"/>
        <w:jc w:val="both"/>
        <w:rPr>
          <w:rFonts w:ascii="GHEA Grapalat" w:hAnsi="GHEA Grapalat"/>
          <w:b/>
          <w:sz w:val="20"/>
          <w:szCs w:val="20"/>
          <w:lang w:val="es-ES"/>
        </w:rPr>
      </w:pPr>
      <w:r w:rsidRPr="00137D12">
        <w:rPr>
          <w:rFonts w:ascii="GHEA Grapalat" w:hAnsi="GHEA Grapalat"/>
          <w:b/>
          <w:sz w:val="20"/>
          <w:szCs w:val="20"/>
          <w:lang w:val="es-ES"/>
        </w:rPr>
        <w:t xml:space="preserve">3.3. </w:t>
      </w:r>
      <w:r w:rsidRPr="00137D12">
        <w:rPr>
          <w:rFonts w:ascii="GHEA Grapalat" w:hAnsi="GHEA Grapalat" w:cs="Sylfaen"/>
          <w:b/>
          <w:sz w:val="20"/>
          <w:szCs w:val="20"/>
          <w:lang w:val="pt-BR"/>
        </w:rPr>
        <w:t>Подрядчик</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верно</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 xml:space="preserve">имеет </w:t>
      </w:r>
      <w:r w:rsidRPr="00137D12">
        <w:rPr>
          <w:rFonts w:ascii="GHEA Grapalat" w:hAnsi="GHEA Grapalat" w:cs="Times Armenian"/>
          <w:b/>
          <w:sz w:val="20"/>
          <w:szCs w:val="20"/>
          <w:lang w:val="es-ES"/>
        </w:rPr>
        <w:t>:</w:t>
      </w:r>
    </w:p>
    <w:p w14:paraId="5E925F0E" w14:textId="77777777" w:rsidR="003800F8" w:rsidRPr="00137D12" w:rsidRDefault="003800F8" w:rsidP="003800F8">
      <w:pPr>
        <w:tabs>
          <w:tab w:val="left" w:pos="1276"/>
        </w:tabs>
        <w:ind w:firstLine="720"/>
        <w:jc w:val="both"/>
        <w:rPr>
          <w:rFonts w:ascii="GHEA Grapalat" w:hAnsi="GHEA Grapalat"/>
          <w:sz w:val="20"/>
          <w:szCs w:val="20"/>
          <w:lang w:val="es-ES"/>
        </w:rPr>
      </w:pPr>
      <w:r w:rsidRPr="00137D12">
        <w:rPr>
          <w:rFonts w:ascii="GHEA Grapalat" w:hAnsi="GHEA Grapalat"/>
          <w:sz w:val="20"/>
          <w:szCs w:val="20"/>
          <w:lang w:val="es-ES"/>
        </w:rPr>
        <w:t xml:space="preserve">3.3.1 </w:t>
      </w:r>
      <w:r w:rsidRPr="00137D12">
        <w:rPr>
          <w:rFonts w:ascii="GHEA Grapalat" w:hAnsi="GHEA Grapalat"/>
          <w:sz w:val="20"/>
          <w:szCs w:val="20"/>
          <w:lang w:val="es-ES"/>
        </w:rPr>
        <w:tab/>
        <w:t xml:space="preserve">П </w:t>
      </w:r>
      <w:r w:rsidRPr="00137D12">
        <w:rPr>
          <w:rFonts w:ascii="GHEA Grapalat" w:hAnsi="GHEA Grapalat" w:cs="Sylfaen"/>
          <w:sz w:val="20"/>
          <w:szCs w:val="20"/>
          <w:lang w:val="pt-BR"/>
        </w:rPr>
        <w:t xml:space="preserve">с п. </w:t>
      </w:r>
      <w:r w:rsidRPr="00137D12">
        <w:rPr>
          <w:rFonts w:ascii="GHEA Grapalat" w:hAnsi="GHEA Grapalat" w:cs="Times Armenian"/>
          <w:sz w:val="20"/>
          <w:szCs w:val="20"/>
          <w:lang w:val="es-ES"/>
        </w:rPr>
        <w:t xml:space="preserve">1.3 </w:t>
      </w:r>
      <w:r w:rsidRPr="00137D12">
        <w:rPr>
          <w:rFonts w:ascii="GHEA Grapalat" w:hAnsi="GHEA Grapalat" w:cs="Sylfaen"/>
          <w:sz w:val="20"/>
          <w:szCs w:val="20"/>
          <w:lang w:val="pt-BR"/>
        </w:rPr>
        <w:t>договора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запланировано</w:t>
      </w:r>
      <w:r w:rsidRPr="00137D12">
        <w:rPr>
          <w:rFonts w:ascii="GHEA Grapalat" w:hAnsi="GHEA Grapalat" w:cs="Times Armenian"/>
          <w:sz w:val="20"/>
          <w:szCs w:val="20"/>
          <w:lang w:val="es-ES"/>
        </w:rPr>
        <w:t xml:space="preserve"> в течение </w:t>
      </w:r>
      <w:r w:rsidRPr="00137D12">
        <w:rPr>
          <w:rFonts w:ascii="GHEA Grapalat" w:hAnsi="GHEA Grapalat" w:cs="Sylfaen"/>
          <w:sz w:val="20"/>
          <w:szCs w:val="20"/>
          <w:lang w:val="pt-BR"/>
        </w:rPr>
        <w:t>срока трудоустройства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результат</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доставить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случай</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От клиента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требовать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платить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согласно </w:t>
      </w:r>
      <w:r w:rsidRPr="00137D12">
        <w:rPr>
          <w:rFonts w:ascii="GHEA Grapalat" w:hAnsi="GHEA Grapalat" w:cs="Times Armenian"/>
          <w:sz w:val="20"/>
          <w:szCs w:val="20"/>
          <w:lang w:val="es-ES"/>
        </w:rPr>
        <w:t xml:space="preserve">п.5.1 </w:t>
      </w:r>
      <w:r w:rsidRPr="00137D12">
        <w:rPr>
          <w:rFonts w:ascii="GHEA Grapalat" w:hAnsi="GHEA Grapalat" w:cs="Sylfaen"/>
          <w:sz w:val="20"/>
          <w:szCs w:val="20"/>
          <w:lang w:val="pt-BR"/>
        </w:rPr>
        <w:t>договора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предназначенный </w:t>
      </w:r>
      <w:r w:rsidRPr="00137D12">
        <w:rPr>
          <w:rFonts w:ascii="GHEA Grapalat" w:hAnsi="GHEA Grapalat" w:cs="Times Armenian"/>
          <w:sz w:val="20"/>
          <w:szCs w:val="20"/>
          <w:lang w:val="es-ES"/>
        </w:rPr>
        <w:t xml:space="preserve">для </w:t>
      </w:r>
      <w:r w:rsidRPr="00137D12">
        <w:rPr>
          <w:rFonts w:ascii="GHEA Grapalat" w:hAnsi="GHEA Grapalat" w:cs="Sylfaen"/>
          <w:sz w:val="20"/>
          <w:szCs w:val="20"/>
          <w:lang w:val="pt-BR"/>
        </w:rPr>
        <w:t>оплаты</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при условии</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количество </w:t>
      </w:r>
      <w:r w:rsidRPr="00137D12">
        <w:rPr>
          <w:rFonts w:ascii="GHEA Grapalat" w:hAnsi="GHEA Grapalat" w:cs="Tahoma"/>
          <w:sz w:val="20"/>
          <w:szCs w:val="20"/>
          <w:lang w:val="es-ES"/>
        </w:rPr>
        <w:t>.</w:t>
      </w:r>
    </w:p>
    <w:p w14:paraId="30557BB2" w14:textId="77777777" w:rsidR="003800F8" w:rsidRPr="00137D12" w:rsidRDefault="003800F8" w:rsidP="003800F8">
      <w:pPr>
        <w:tabs>
          <w:tab w:val="left" w:pos="1276"/>
        </w:tabs>
        <w:ind w:firstLine="720"/>
        <w:jc w:val="both"/>
        <w:rPr>
          <w:rFonts w:ascii="GHEA Grapalat" w:hAnsi="GHEA Grapalat" w:cs="Times Armenian"/>
          <w:sz w:val="20"/>
          <w:szCs w:val="20"/>
          <w:lang w:val="es-ES"/>
        </w:rPr>
      </w:pPr>
      <w:r w:rsidRPr="00137D12">
        <w:rPr>
          <w:rFonts w:ascii="GHEA Grapalat" w:hAnsi="GHEA Grapalat"/>
          <w:sz w:val="20"/>
          <w:szCs w:val="20"/>
          <w:lang w:val="es-ES"/>
        </w:rPr>
        <w:t>3.3.2:</w:t>
      </w:r>
      <w:r w:rsidRPr="00137D12">
        <w:rPr>
          <w:rFonts w:ascii="GHEA Grapalat" w:hAnsi="GHEA Grapalat"/>
          <w:sz w:val="20"/>
          <w:szCs w:val="20"/>
          <w:lang w:val="es-ES"/>
        </w:rPr>
        <w:tab/>
        <w:t xml:space="preserve"> </w:t>
      </w:r>
      <w:r w:rsidRPr="00137D12">
        <w:rPr>
          <w:rFonts w:ascii="GHEA Grapalat" w:hAnsi="GHEA Grapalat" w:cs="Sylfaen"/>
          <w:sz w:val="20"/>
          <w:szCs w:val="20"/>
          <w:lang w:val="pt-BR"/>
        </w:rPr>
        <w:t>Клиенту</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к</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в пункте </w:t>
      </w:r>
      <w:r w:rsidRPr="00137D12">
        <w:rPr>
          <w:rFonts w:ascii="GHEA Grapalat" w:hAnsi="GHEA Grapalat" w:cs="Times Armenian"/>
          <w:sz w:val="20"/>
          <w:szCs w:val="20"/>
          <w:lang w:val="es-ES"/>
        </w:rPr>
        <w:t xml:space="preserve">5.4 </w:t>
      </w:r>
      <w:r w:rsidRPr="00137D12">
        <w:rPr>
          <w:rFonts w:ascii="GHEA Grapalat" w:hAnsi="GHEA Grapalat" w:cs="Sylfaen"/>
          <w:sz w:val="20"/>
          <w:szCs w:val="20"/>
          <w:lang w:val="pt-BR"/>
        </w:rPr>
        <w:t>договора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указанный</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даты</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нарушение</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случай</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От клиента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требовать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платить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сам</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оплата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при условии</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суммы</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и:</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с п. </w:t>
      </w:r>
      <w:r w:rsidRPr="00137D12">
        <w:rPr>
          <w:rFonts w:ascii="GHEA Grapalat" w:hAnsi="GHEA Grapalat" w:cs="Times Armenian"/>
          <w:sz w:val="20"/>
          <w:szCs w:val="20"/>
          <w:lang w:val="es-ES"/>
        </w:rPr>
        <w:t xml:space="preserve">6.5 </w:t>
      </w:r>
      <w:r w:rsidRPr="00137D12">
        <w:rPr>
          <w:rFonts w:ascii="GHEA Grapalat" w:hAnsi="GHEA Grapalat" w:cs="Sylfaen"/>
          <w:sz w:val="20"/>
          <w:szCs w:val="20"/>
          <w:lang w:val="pt-BR"/>
        </w:rPr>
        <w:t>договора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запланировано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штраф </w:t>
      </w:r>
      <w:r w:rsidRPr="00137D12">
        <w:rPr>
          <w:rFonts w:ascii="GHEA Grapalat" w:hAnsi="GHEA Grapalat" w:cs="Tahoma"/>
          <w:sz w:val="20"/>
          <w:szCs w:val="20"/>
          <w:lang w:val="es-ES"/>
        </w:rPr>
        <w:t>.</w:t>
      </w:r>
    </w:p>
    <w:p w14:paraId="5A772CCF" w14:textId="77777777" w:rsidR="003800F8" w:rsidRPr="00137D12" w:rsidRDefault="003800F8" w:rsidP="003800F8">
      <w:pPr>
        <w:tabs>
          <w:tab w:val="left" w:pos="1276"/>
        </w:tabs>
        <w:ind w:firstLine="720"/>
        <w:jc w:val="both"/>
        <w:rPr>
          <w:rFonts w:ascii="GHEA Grapalat" w:hAnsi="GHEA Grapalat"/>
          <w:b/>
          <w:i/>
          <w:sz w:val="20"/>
          <w:szCs w:val="20"/>
          <w:lang w:val="es-ES"/>
        </w:rPr>
      </w:pPr>
      <w:r w:rsidRPr="00137D12">
        <w:rPr>
          <w:rFonts w:ascii="GHEA Grapalat" w:hAnsi="GHEA Grapalat"/>
          <w:b/>
          <w:i/>
          <w:sz w:val="20"/>
          <w:szCs w:val="20"/>
          <w:lang w:val="es-ES"/>
        </w:rPr>
        <w:tab/>
      </w:r>
    </w:p>
    <w:p w14:paraId="28FEF68A" w14:textId="77777777" w:rsidR="003800F8" w:rsidRPr="00137D12" w:rsidRDefault="003800F8" w:rsidP="003800F8">
      <w:pPr>
        <w:tabs>
          <w:tab w:val="left" w:pos="1276"/>
        </w:tabs>
        <w:ind w:firstLine="720"/>
        <w:jc w:val="both"/>
        <w:rPr>
          <w:rFonts w:ascii="GHEA Grapalat" w:hAnsi="GHEA Grapalat"/>
          <w:b/>
          <w:sz w:val="20"/>
          <w:szCs w:val="20"/>
          <w:lang w:val="es-ES"/>
        </w:rPr>
      </w:pPr>
      <w:r w:rsidRPr="00137D12">
        <w:rPr>
          <w:rFonts w:ascii="GHEA Grapalat" w:hAnsi="GHEA Grapalat"/>
          <w:b/>
          <w:sz w:val="20"/>
          <w:szCs w:val="20"/>
          <w:lang w:val="es-ES"/>
        </w:rPr>
        <w:t xml:space="preserve">3.4. </w:t>
      </w:r>
      <w:r w:rsidRPr="00137D12">
        <w:rPr>
          <w:rFonts w:ascii="GHEA Grapalat" w:hAnsi="GHEA Grapalat" w:cs="Sylfaen"/>
          <w:b/>
          <w:sz w:val="20"/>
          <w:szCs w:val="20"/>
          <w:lang w:val="pt-BR"/>
        </w:rPr>
        <w:t>Подрядчик</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должен</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 xml:space="preserve">является </w:t>
      </w:r>
      <w:r w:rsidRPr="00137D12">
        <w:rPr>
          <w:rFonts w:ascii="GHEA Grapalat" w:hAnsi="GHEA Grapalat" w:cs="Times Armenian"/>
          <w:b/>
          <w:sz w:val="20"/>
          <w:szCs w:val="20"/>
          <w:lang w:val="es-ES"/>
        </w:rPr>
        <w:t>:</w:t>
      </w:r>
    </w:p>
    <w:p w14:paraId="5844D0D7" w14:textId="77777777" w:rsidR="003800F8" w:rsidRPr="00137D12" w:rsidRDefault="003800F8" w:rsidP="003800F8">
      <w:pPr>
        <w:tabs>
          <w:tab w:val="left" w:pos="1276"/>
        </w:tabs>
        <w:ind w:firstLine="720"/>
        <w:jc w:val="both"/>
        <w:rPr>
          <w:rFonts w:ascii="GHEA Grapalat" w:hAnsi="GHEA Grapalat" w:cs="Times Armenian"/>
          <w:sz w:val="20"/>
          <w:szCs w:val="20"/>
          <w:lang w:val="es-ES"/>
        </w:rPr>
      </w:pPr>
      <w:r w:rsidRPr="00137D12">
        <w:rPr>
          <w:rFonts w:ascii="GHEA Grapalat" w:hAnsi="GHEA Grapalat"/>
          <w:sz w:val="20"/>
          <w:szCs w:val="20"/>
          <w:lang w:val="es-ES"/>
        </w:rPr>
        <w:t xml:space="preserve">3.4.1 Выполнять </w:t>
      </w:r>
      <w:r w:rsidRPr="00137D12">
        <w:rPr>
          <w:rFonts w:ascii="GHEA Grapalat" w:hAnsi="GHEA Grapalat"/>
          <w:sz w:val="20"/>
          <w:szCs w:val="20"/>
          <w:lang w:val="es-ES"/>
        </w:rPr>
        <w:tab/>
      </w:r>
      <w:r w:rsidRPr="00137D12">
        <w:rPr>
          <w:rFonts w:ascii="GHEA Grapalat" w:hAnsi="GHEA Grapalat" w:cs="Sylfaen"/>
          <w:sz w:val="20"/>
          <w:szCs w:val="20"/>
          <w:lang w:val="pt-BR"/>
        </w:rPr>
        <w:t xml:space="preserve">не менее </w:t>
      </w:r>
      <w:r w:rsidRPr="000E47ED">
        <w:rPr>
          <w:rFonts w:ascii="GHEA Grapalat" w:hAnsi="GHEA Grapalat" w:cs="Sylfaen"/>
          <w:sz w:val="20"/>
          <w:szCs w:val="20"/>
          <w:lang w:val="hy-AM"/>
        </w:rPr>
        <w:t xml:space="preserve">70 </w:t>
      </w:r>
      <w:r w:rsidRPr="000E47ED">
        <w:rPr>
          <w:rFonts w:ascii="GHEA Grapalat" w:hAnsi="GHEA Grapalat" w:cs="Sylfaen"/>
          <w:sz w:val="20"/>
          <w:szCs w:val="20"/>
          <w:lang w:val="pt-BR"/>
        </w:rPr>
        <w:t>процентов работ лично, в порядке и сроки, предусмотренные договором, своими трудовыми и техническими ресурсами, а также необходимыми строительными материалами и средствами.</w:t>
      </w:r>
      <w:r w:rsidRPr="00137D12" w:rsidDel="00E934F6">
        <w:rPr>
          <w:rFonts w:ascii="GHEA Grapalat" w:hAnsi="GHEA Grapalat" w:cs="Sylfaen"/>
          <w:sz w:val="20"/>
          <w:szCs w:val="20"/>
          <w:lang w:val="pt-BR"/>
        </w:rPr>
        <w:t xml:space="preserve"> </w:t>
      </w:r>
      <w:r w:rsidRPr="00137D12">
        <w:rPr>
          <w:rFonts w:ascii="GHEA Grapalat" w:hAnsi="GHEA Grapalat" w:cs="Sylfaen"/>
          <w:sz w:val="20"/>
          <w:szCs w:val="20"/>
          <w:lang w:val="pt-BR"/>
        </w:rPr>
        <w:t>и с надлежащим качеством в соответствии с проектом и объемами работ.</w:t>
      </w:r>
    </w:p>
    <w:p w14:paraId="630CB799" w14:textId="77777777" w:rsidR="003800F8" w:rsidRPr="00137D12" w:rsidRDefault="003800F8" w:rsidP="003800F8">
      <w:pPr>
        <w:ind w:firstLine="709"/>
        <w:jc w:val="both"/>
        <w:rPr>
          <w:rFonts w:ascii="GHEA Grapalat" w:hAnsi="GHEA Grapalat" w:cs="Times Armenian"/>
          <w:sz w:val="20"/>
          <w:szCs w:val="20"/>
          <w:lang w:val="es-ES"/>
        </w:rPr>
      </w:pPr>
      <w:r w:rsidRPr="00137D12">
        <w:rPr>
          <w:rFonts w:ascii="GHEA Grapalat" w:hAnsi="GHEA Grapalat"/>
          <w:sz w:val="20"/>
          <w:szCs w:val="20"/>
          <w:lang w:val="es-ES"/>
        </w:rPr>
        <w:t>3.4.2</w:t>
      </w:r>
      <w:r w:rsidRPr="00137D12">
        <w:rPr>
          <w:rFonts w:ascii="GHEA Grapalat" w:hAnsi="GHEA Grapalat"/>
          <w:sz w:val="20"/>
          <w:szCs w:val="20"/>
          <w:lang w:val="es-ES"/>
        </w:rPr>
        <w:tab/>
        <w:t xml:space="preserve"> </w:t>
      </w:r>
      <w:r w:rsidRPr="00137D12">
        <w:rPr>
          <w:rFonts w:ascii="GHEA Grapalat" w:hAnsi="GHEA Grapalat" w:cs="Sylfaen"/>
          <w:sz w:val="20"/>
          <w:szCs w:val="20"/>
          <w:lang w:val="pt-BR"/>
        </w:rPr>
        <w:t xml:space="preserve">Он проделал хорошую </w:t>
      </w:r>
      <w:r w:rsidRPr="00137D12">
        <w:rPr>
          <w:rFonts w:ascii="GHEA Grapalat" w:hAnsi="GHEA Grapalat" w:cs="Times Armenian"/>
          <w:sz w:val="20"/>
          <w:szCs w:val="20"/>
          <w:lang w:val="es-ES"/>
        </w:rPr>
        <w:t xml:space="preserve">работу </w:t>
      </w:r>
      <w:r w:rsidRPr="00137D12">
        <w:rPr>
          <w:rFonts w:ascii="GHEA Grapalat" w:hAnsi="GHEA Grapalat" w:cs="Sylfaen"/>
          <w:sz w:val="20"/>
          <w:szCs w:val="20"/>
          <w:lang w:val="pt-BR"/>
        </w:rPr>
        <w:t>касательно</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Клиенту</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данный</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инструкции </w:t>
      </w:r>
      <w:r w:rsidRPr="00137D12">
        <w:rPr>
          <w:rFonts w:ascii="GHEA Grapalat" w:hAnsi="GHEA Grapalat" w:cs="Times Armenian"/>
          <w:sz w:val="20"/>
          <w:szCs w:val="20"/>
          <w:lang w:val="es-ES"/>
        </w:rPr>
        <w:t xml:space="preserve">, если </w:t>
      </w:r>
      <w:r w:rsidRPr="00137D12">
        <w:rPr>
          <w:rFonts w:ascii="GHEA Grapalat" w:hAnsi="GHEA Grapalat" w:cs="Sylfaen"/>
          <w:sz w:val="20"/>
          <w:szCs w:val="20"/>
          <w:lang w:val="pt-BR"/>
        </w:rPr>
        <w:t>их</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они не</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противоречить</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контракта</w:t>
      </w:r>
      <w:r w:rsidRPr="00137D12">
        <w:rPr>
          <w:rFonts w:ascii="GHEA Grapalat" w:hAnsi="GHEA Grapalat" w:cs="Times Armenian"/>
          <w:sz w:val="20"/>
          <w:szCs w:val="20"/>
          <w:lang w:val="es-ES"/>
        </w:rPr>
        <w:t xml:space="preserve"> </w:t>
      </w:r>
      <w:r w:rsidRPr="00137D12">
        <w:rPr>
          <w:rFonts w:ascii="GHEA Grapalat" w:hAnsi="GHEA Grapalat" w:cs="Sylfaen"/>
          <w:sz w:val="20"/>
          <w:szCs w:val="20"/>
          <w:lang w:val="pt-BR"/>
        </w:rPr>
        <w:t xml:space="preserve">к условиям </w:t>
      </w:r>
      <w:r w:rsidRPr="00137D12">
        <w:rPr>
          <w:rFonts w:ascii="GHEA Grapalat" w:hAnsi="GHEA Grapalat" w:cs="Tahoma"/>
          <w:sz w:val="20"/>
          <w:szCs w:val="20"/>
          <w:lang w:val="es-ES"/>
        </w:rPr>
        <w:t>.</w:t>
      </w:r>
      <w:r w:rsidRPr="00137D12">
        <w:rPr>
          <w:rFonts w:ascii="GHEA Grapalat" w:hAnsi="GHEA Grapalat" w:cs="Times Armenian"/>
          <w:sz w:val="20"/>
          <w:szCs w:val="20"/>
          <w:lang w:val="es-ES"/>
        </w:rPr>
        <w:t xml:space="preserve">  </w:t>
      </w:r>
    </w:p>
    <w:p w14:paraId="79EC4D35" w14:textId="77777777" w:rsidR="003800F8" w:rsidRPr="006348D9" w:rsidRDefault="003800F8" w:rsidP="003800F8">
      <w:pPr>
        <w:ind w:firstLine="708"/>
        <w:jc w:val="both"/>
        <w:rPr>
          <w:rFonts w:ascii="GHEA Grapalat" w:hAnsi="GHEA Grapalat" w:cs="Sylfaen"/>
          <w:color w:val="000000"/>
          <w:sz w:val="20"/>
          <w:szCs w:val="20"/>
          <w:lang w:val="hy-AM"/>
        </w:rPr>
      </w:pPr>
      <w:r w:rsidRPr="006348D9">
        <w:rPr>
          <w:rFonts w:ascii="GHEA Grapalat" w:hAnsi="GHEA Grapalat" w:cs="Sylfaen"/>
          <w:color w:val="000000"/>
          <w:sz w:val="20"/>
          <w:szCs w:val="20"/>
          <w:lang w:val="hy-AM"/>
        </w:rPr>
        <w:t>1)</w:t>
      </w:r>
      <w:r w:rsidRPr="006348D9">
        <w:rPr>
          <w:rFonts w:ascii="GHEA Grapalat" w:hAnsi="GHEA Grapalat" w:cs="Times Armenian"/>
          <w:color w:val="000000"/>
          <w:sz w:val="20"/>
          <w:szCs w:val="20"/>
          <w:lang w:val="es-ES"/>
        </w:rPr>
        <w:t xml:space="preserve"> </w:t>
      </w:r>
      <w:r w:rsidRPr="006348D9">
        <w:rPr>
          <w:rFonts w:ascii="GHEA Grapalat" w:hAnsi="GHEA Grapalat" w:cs="Sylfaen"/>
          <w:color w:val="000000"/>
          <w:sz w:val="20"/>
          <w:szCs w:val="20"/>
          <w:lang w:val="pt-BR"/>
        </w:rPr>
        <w:t xml:space="preserve">выполнение строительных работ в соответствии с градостроительными нормативно-техническими документами и условиями настоящего договора, проведение индивидуальных испытаний установленных им систем инженерных коммуникаций (электроснабжения, отопления, водоснабжения, канализации, отопления и т.п.), участие в комплексных испытаниях оборудования </w:t>
      </w:r>
      <w:r w:rsidRPr="006348D9">
        <w:rPr>
          <w:rFonts w:ascii="GHEA Grapalat" w:hAnsi="GHEA Grapalat" w:cs="Sylfaen"/>
          <w:color w:val="000000"/>
          <w:sz w:val="20"/>
          <w:szCs w:val="20"/>
          <w:lang w:val="hy-AM"/>
        </w:rPr>
        <w:t>.</w:t>
      </w:r>
    </w:p>
    <w:p w14:paraId="795AE848" w14:textId="77777777" w:rsidR="003800F8" w:rsidRPr="006348D9" w:rsidRDefault="003800F8" w:rsidP="003800F8">
      <w:pPr>
        <w:ind w:firstLine="708"/>
        <w:jc w:val="both"/>
        <w:rPr>
          <w:rFonts w:ascii="GHEA Grapalat" w:hAnsi="GHEA Grapalat" w:cs="Sylfaen"/>
          <w:color w:val="000000"/>
          <w:sz w:val="20"/>
          <w:szCs w:val="20"/>
          <w:lang w:val="af-ZA"/>
        </w:rPr>
      </w:pPr>
      <w:r w:rsidRPr="006348D9">
        <w:rPr>
          <w:rFonts w:ascii="GHEA Grapalat" w:hAnsi="GHEA Grapalat" w:cs="Sylfaen"/>
          <w:color w:val="000000"/>
          <w:sz w:val="20"/>
          <w:szCs w:val="20"/>
          <w:lang w:val="hy-AM"/>
        </w:rPr>
        <w:t>2) дизайн</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определяется документами</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технический</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характеристики</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и:</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гарантия</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услуга</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условия</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соответствие</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материалов</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 xml:space="preserve">и </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 xml:space="preserve">или </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устройства</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и</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оборудования</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 xml:space="preserve">установка </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 xml:space="preserve">использование </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до</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установка</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(использование) их</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lastRenderedPageBreak/>
        <w:t>технический</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характеристики продукта</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 xml:space="preserve">знаки </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бренд</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 xml:space="preserve">имена </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бренды</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и:</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гарантия</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сроки</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заранее</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по письменному соглашению</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клиента</w:t>
      </w:r>
      <w:r w:rsidRPr="006348D9">
        <w:rPr>
          <w:rFonts w:ascii="GHEA Grapalat" w:hAnsi="GHEA Grapalat" w:cs="Sylfaen"/>
          <w:color w:val="000000"/>
          <w:sz w:val="20"/>
          <w:szCs w:val="20"/>
          <w:lang w:val="af-ZA"/>
        </w:rPr>
        <w:t xml:space="preserve"> </w:t>
      </w:r>
      <w:r w:rsidRPr="006348D9">
        <w:rPr>
          <w:rFonts w:ascii="GHEA Grapalat" w:hAnsi="GHEA Grapalat" w:cs="Sylfaen"/>
          <w:color w:val="000000"/>
          <w:sz w:val="20"/>
          <w:szCs w:val="20"/>
          <w:lang w:val="hy-AM"/>
        </w:rPr>
        <w:t>с</w:t>
      </w:r>
    </w:p>
    <w:p w14:paraId="2F8E0014" w14:textId="77777777" w:rsidR="003800F8" w:rsidRPr="0095540B" w:rsidRDefault="003800F8" w:rsidP="003800F8">
      <w:pPr>
        <w:ind w:firstLine="708"/>
        <w:jc w:val="both"/>
        <w:rPr>
          <w:rFonts w:ascii="GHEA Grapalat" w:hAnsi="GHEA Grapalat" w:cs="Sylfaen"/>
          <w:color w:val="000000"/>
          <w:sz w:val="20"/>
          <w:szCs w:val="20"/>
          <w:lang w:val="pt-BR"/>
        </w:rPr>
      </w:pPr>
      <w:r w:rsidRPr="0095540B">
        <w:rPr>
          <w:rFonts w:ascii="GHEA Grapalat" w:hAnsi="GHEA Grapalat"/>
          <w:color w:val="000000"/>
          <w:sz w:val="20"/>
          <w:szCs w:val="20"/>
          <w:lang w:val="es-ES"/>
        </w:rPr>
        <w:t>3.4.4:</w:t>
      </w:r>
      <w:r w:rsidRPr="0095540B">
        <w:rPr>
          <w:rFonts w:ascii="GHEA Grapalat" w:hAnsi="GHEA Grapalat"/>
          <w:color w:val="000000"/>
          <w:sz w:val="20"/>
          <w:szCs w:val="20"/>
          <w:lang w:val="hy-AM"/>
        </w:rPr>
        <w:t xml:space="preserve"> </w:t>
      </w:r>
      <w:r w:rsidRPr="0095540B">
        <w:rPr>
          <w:rFonts w:ascii="GHEA Grapalat" w:hAnsi="GHEA Grapalat" w:cs="Sylfaen"/>
          <w:color w:val="000000"/>
          <w:sz w:val="20"/>
          <w:szCs w:val="20"/>
          <w:lang w:val="pt-BR"/>
        </w:rPr>
        <w:t>Работа:</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результат</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Клиенту</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при передаче</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ему</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сообщить</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это</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требования</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и:</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правила</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 xml:space="preserve">о соблюдении </w:t>
      </w:r>
      <w:r w:rsidRPr="0095540B">
        <w:rPr>
          <w:rFonts w:ascii="GHEA Grapalat" w:hAnsi="GHEA Grapalat" w:cs="Times Armenian"/>
          <w:color w:val="000000"/>
          <w:sz w:val="20"/>
          <w:szCs w:val="20"/>
          <w:lang w:val="es-ES"/>
        </w:rPr>
        <w:t xml:space="preserve">которых </w:t>
      </w:r>
      <w:r w:rsidRPr="0095540B">
        <w:rPr>
          <w:rFonts w:ascii="GHEA Grapalat" w:hAnsi="GHEA Grapalat" w:cs="Sylfaen"/>
          <w:color w:val="000000"/>
          <w:sz w:val="20"/>
          <w:szCs w:val="20"/>
          <w:lang w:val="pt-BR"/>
        </w:rPr>
        <w:t>необходимо для эффективного и безопасного использования (эксплуатации) результата работы, а также предоставление информации о возможных последствиях несоблюдения этих требований и правил.</w:t>
      </w:r>
    </w:p>
    <w:p w14:paraId="75A5C4B9" w14:textId="77777777" w:rsidR="003800F8" w:rsidRPr="0095540B" w:rsidRDefault="003800F8" w:rsidP="003800F8">
      <w:pPr>
        <w:ind w:firstLine="708"/>
        <w:jc w:val="both"/>
        <w:rPr>
          <w:rFonts w:ascii="GHEA Grapalat" w:hAnsi="GHEA Grapalat" w:cs="Tahoma"/>
          <w:color w:val="000000"/>
          <w:sz w:val="20"/>
          <w:szCs w:val="20"/>
          <w:lang w:val="es-ES"/>
        </w:rPr>
      </w:pPr>
      <w:r w:rsidRPr="0095540B">
        <w:rPr>
          <w:rFonts w:ascii="GHEA Grapalat" w:hAnsi="GHEA Grapalat" w:cs="Sylfaen"/>
          <w:color w:val="000000"/>
          <w:sz w:val="20"/>
          <w:szCs w:val="20"/>
          <w:lang w:val="pt-BR"/>
        </w:rPr>
        <w:t>3.4.5:</w:t>
      </w:r>
      <w:r w:rsidRPr="0095540B">
        <w:rPr>
          <w:rFonts w:ascii="GHEA Grapalat" w:hAnsi="GHEA Grapalat" w:cs="Sylfaen"/>
          <w:color w:val="000000"/>
          <w:sz w:val="20"/>
          <w:szCs w:val="20"/>
          <w:lang w:val="hy-AM"/>
        </w:rPr>
        <w:t xml:space="preserve"> </w:t>
      </w:r>
      <w:r w:rsidRPr="0095540B">
        <w:rPr>
          <w:rFonts w:ascii="GHEA Grapalat" w:hAnsi="GHEA Grapalat" w:cs="Sylfaen"/>
          <w:color w:val="000000"/>
          <w:sz w:val="20"/>
          <w:szCs w:val="20"/>
          <w:lang w:val="pt-BR"/>
        </w:rPr>
        <w:t>Нарушение срока (в том числе календарного графика), указанного в пункте 1.3 Договора, и неисполнение Заказчиком работ</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производительность</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новый</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срок:</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быть определен</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 xml:space="preserve">в случае </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 xml:space="preserve">предоставим </w:t>
      </w:r>
      <w:r w:rsidRPr="0095540B">
        <w:rPr>
          <w:rFonts w:ascii="GHEA Grapalat" w:hAnsi="GHEA Grapalat" w:cs="Times Armenian"/>
          <w:color w:val="000000"/>
          <w:sz w:val="20"/>
          <w:szCs w:val="20"/>
          <w:lang w:val="es-ES"/>
        </w:rPr>
        <w:t xml:space="preserve">рабочую силу </w:t>
      </w:r>
      <w:r w:rsidRPr="0095540B">
        <w:rPr>
          <w:rFonts w:ascii="GHEA Grapalat" w:hAnsi="GHEA Grapalat" w:cs="Sylfaen"/>
          <w:color w:val="000000"/>
          <w:sz w:val="20"/>
          <w:szCs w:val="20"/>
          <w:lang w:val="pt-BR"/>
        </w:rPr>
        <w:t>производительность</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определенный</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в срок</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и:</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каждый</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просроченный</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дня</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для</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платить</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 xml:space="preserve">согласно </w:t>
      </w:r>
      <w:r w:rsidRPr="0095540B">
        <w:rPr>
          <w:rFonts w:ascii="GHEA Grapalat" w:hAnsi="GHEA Grapalat" w:cs="Times Armenian"/>
          <w:color w:val="000000"/>
          <w:sz w:val="20"/>
          <w:szCs w:val="20"/>
          <w:lang w:val="es-ES"/>
        </w:rPr>
        <w:t xml:space="preserve">п.6.2 </w:t>
      </w:r>
      <w:r w:rsidRPr="0095540B">
        <w:rPr>
          <w:rFonts w:ascii="GHEA Grapalat" w:hAnsi="GHEA Grapalat" w:cs="Sylfaen"/>
          <w:color w:val="000000"/>
          <w:sz w:val="20"/>
          <w:szCs w:val="20"/>
          <w:lang w:val="pt-BR"/>
        </w:rPr>
        <w:t>договора</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запланировано</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 xml:space="preserve">штраф </w:t>
      </w:r>
      <w:r w:rsidRPr="0095540B">
        <w:rPr>
          <w:rFonts w:ascii="GHEA Grapalat" w:hAnsi="GHEA Grapalat" w:cs="Tahoma"/>
          <w:color w:val="000000"/>
          <w:sz w:val="20"/>
          <w:szCs w:val="20"/>
          <w:lang w:val="es-ES"/>
        </w:rPr>
        <w:t>.</w:t>
      </w:r>
    </w:p>
    <w:p w14:paraId="7378D5A7" w14:textId="77777777" w:rsidR="003800F8" w:rsidRPr="0095540B" w:rsidRDefault="003800F8" w:rsidP="003800F8">
      <w:pPr>
        <w:ind w:firstLine="708"/>
        <w:jc w:val="both"/>
        <w:rPr>
          <w:rFonts w:ascii="GHEA Grapalat" w:hAnsi="GHEA Grapalat" w:cs="Tahoma"/>
          <w:color w:val="000000"/>
          <w:sz w:val="20"/>
          <w:szCs w:val="20"/>
          <w:lang w:val="es-ES"/>
        </w:rPr>
      </w:pPr>
      <w:r w:rsidRPr="0095540B">
        <w:rPr>
          <w:rFonts w:ascii="GHEA Grapalat" w:hAnsi="GHEA Grapalat"/>
          <w:color w:val="000000"/>
          <w:sz w:val="20"/>
          <w:szCs w:val="20"/>
          <w:lang w:val="es-ES"/>
        </w:rPr>
        <w:t>3.4.6:</w:t>
      </w:r>
      <w:r w:rsidRPr="0095540B">
        <w:rPr>
          <w:rFonts w:ascii="GHEA Grapalat" w:hAnsi="GHEA Grapalat"/>
          <w:color w:val="000000"/>
          <w:sz w:val="20"/>
          <w:szCs w:val="20"/>
          <w:lang w:val="hy-AM"/>
        </w:rPr>
        <w:t xml:space="preserve"> </w:t>
      </w:r>
      <w:r w:rsidRPr="0095540B">
        <w:rPr>
          <w:rFonts w:ascii="GHEA Grapalat" w:hAnsi="GHEA Grapalat" w:cs="Sylfaen"/>
          <w:color w:val="000000"/>
          <w:sz w:val="20"/>
          <w:szCs w:val="20"/>
          <w:lang w:val="pt-BR"/>
        </w:rPr>
        <w:t xml:space="preserve">Согласно </w:t>
      </w:r>
      <w:r w:rsidRPr="0095540B">
        <w:rPr>
          <w:rFonts w:ascii="GHEA Grapalat" w:hAnsi="GHEA Grapalat" w:cs="Times Armenian"/>
          <w:color w:val="000000"/>
          <w:sz w:val="20"/>
          <w:szCs w:val="20"/>
          <w:lang w:val="es-ES"/>
        </w:rPr>
        <w:t xml:space="preserve">п.3.1.4 </w:t>
      </w:r>
      <w:r w:rsidRPr="0095540B">
        <w:rPr>
          <w:rFonts w:ascii="GHEA Grapalat" w:hAnsi="GHEA Grapalat"/>
          <w:color w:val="000000"/>
          <w:sz w:val="20"/>
          <w:szCs w:val="20"/>
          <w:lang w:val="es-ES"/>
        </w:rPr>
        <w:t>договора</w:t>
      </w:r>
      <w:r w:rsidRPr="0095540B">
        <w:rPr>
          <w:rFonts w:ascii="GHEA Grapalat" w:hAnsi="GHEA Grapalat" w:cs="Sylfaen"/>
          <w:color w:val="000000"/>
          <w:sz w:val="20"/>
          <w:szCs w:val="20"/>
          <w:lang w:val="pt-BR"/>
        </w:rPr>
        <w:t>​</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запланировано</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на основании</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контракта</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решение</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случай</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погасить</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Клиенту</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вызвано</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ущерб</w:t>
      </w:r>
      <w:r w:rsidRPr="0095540B">
        <w:rPr>
          <w:rFonts w:ascii="GHEA Grapalat" w:hAnsi="GHEA Grapalat" w:cs="Sylfaen"/>
          <w:color w:val="000000"/>
          <w:sz w:val="20"/>
          <w:szCs w:val="20"/>
          <w:lang w:val="es-ES"/>
        </w:rPr>
        <w:t xml:space="preserve"> </w:t>
      </w:r>
      <w:r w:rsidRPr="0095540B">
        <w:rPr>
          <w:rFonts w:ascii="GHEA Grapalat" w:hAnsi="GHEA Grapalat" w:cs="Sylfaen"/>
          <w:color w:val="000000"/>
          <w:sz w:val="20"/>
          <w:szCs w:val="20"/>
          <w:lang w:val="pt-BR"/>
        </w:rPr>
        <w:t>и:</w:t>
      </w:r>
      <w:r w:rsidRPr="0095540B">
        <w:rPr>
          <w:rFonts w:ascii="GHEA Grapalat" w:hAnsi="GHEA Grapalat" w:cs="Sylfaen"/>
          <w:color w:val="000000"/>
          <w:sz w:val="20"/>
          <w:szCs w:val="20"/>
          <w:lang w:val="es-ES"/>
        </w:rPr>
        <w:t xml:space="preserve"> </w:t>
      </w:r>
      <w:r w:rsidRPr="0095540B">
        <w:rPr>
          <w:rFonts w:ascii="GHEA Grapalat" w:hAnsi="GHEA Grapalat" w:cs="Sylfaen"/>
          <w:color w:val="000000"/>
          <w:sz w:val="20"/>
          <w:szCs w:val="20"/>
          <w:lang w:val="pt-BR"/>
        </w:rPr>
        <w:t xml:space="preserve">оплата согласно </w:t>
      </w:r>
      <w:r w:rsidRPr="0095540B">
        <w:rPr>
          <w:rFonts w:ascii="GHEA Grapalat" w:hAnsi="GHEA Grapalat" w:cs="Sylfaen"/>
          <w:color w:val="000000"/>
          <w:sz w:val="20"/>
          <w:szCs w:val="20"/>
          <w:lang w:val="es-ES"/>
        </w:rPr>
        <w:t xml:space="preserve">п.6.3 </w:t>
      </w:r>
      <w:r w:rsidRPr="0095540B">
        <w:rPr>
          <w:rFonts w:ascii="GHEA Grapalat" w:hAnsi="GHEA Grapalat" w:cs="Sylfaen"/>
          <w:color w:val="000000"/>
          <w:sz w:val="20"/>
          <w:szCs w:val="20"/>
          <w:lang w:val="pt-BR"/>
        </w:rPr>
        <w:t>запланировано</w:t>
      </w:r>
      <w:r w:rsidRPr="0095540B">
        <w:rPr>
          <w:rFonts w:ascii="GHEA Grapalat" w:hAnsi="GHEA Grapalat" w:cs="Sylfaen"/>
          <w:color w:val="000000"/>
          <w:sz w:val="20"/>
          <w:szCs w:val="20"/>
          <w:lang w:val="es-ES"/>
        </w:rPr>
        <w:t xml:space="preserve"> </w:t>
      </w:r>
      <w:r w:rsidRPr="0095540B">
        <w:rPr>
          <w:rFonts w:ascii="GHEA Grapalat" w:hAnsi="GHEA Grapalat" w:cs="Sylfaen"/>
          <w:color w:val="000000"/>
          <w:sz w:val="20"/>
          <w:szCs w:val="20"/>
          <w:lang w:val="pt-BR"/>
        </w:rPr>
        <w:t xml:space="preserve">штраф </w:t>
      </w:r>
      <w:r w:rsidRPr="0095540B">
        <w:rPr>
          <w:rFonts w:ascii="GHEA Grapalat" w:hAnsi="GHEA Grapalat" w:cs="Tahoma"/>
          <w:color w:val="000000"/>
          <w:sz w:val="20"/>
          <w:szCs w:val="20"/>
          <w:lang w:val="es-ES"/>
        </w:rPr>
        <w:t>.</w:t>
      </w:r>
    </w:p>
    <w:p w14:paraId="7DA96FF6" w14:textId="77777777" w:rsidR="003800F8" w:rsidRPr="0095540B" w:rsidRDefault="003800F8" w:rsidP="003800F8">
      <w:pPr>
        <w:ind w:firstLine="708"/>
        <w:jc w:val="both"/>
        <w:rPr>
          <w:rFonts w:ascii="GHEA Grapalat" w:hAnsi="GHEA Grapalat" w:cs="Tahoma"/>
          <w:color w:val="000000"/>
          <w:sz w:val="20"/>
          <w:szCs w:val="20"/>
          <w:lang w:val="es-ES"/>
        </w:rPr>
      </w:pPr>
      <w:r w:rsidRPr="0095540B">
        <w:rPr>
          <w:rFonts w:ascii="GHEA Grapalat" w:hAnsi="GHEA Grapalat"/>
          <w:color w:val="000000"/>
          <w:sz w:val="20"/>
          <w:szCs w:val="20"/>
          <w:lang w:val="es-ES"/>
        </w:rPr>
        <w:t xml:space="preserve">3.4.7 </w:t>
      </w:r>
      <w:r w:rsidRPr="0095540B">
        <w:rPr>
          <w:rFonts w:ascii="GHEA Grapalat" w:hAnsi="GHEA Grapalat" w:cs="Sylfaen"/>
          <w:color w:val="000000"/>
          <w:sz w:val="20"/>
          <w:szCs w:val="20"/>
          <w:lang w:val="pt-BR"/>
        </w:rPr>
        <w:t>Строительство</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объекта</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сохранение</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по необходимости</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источник</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 xml:space="preserve">на всякий случай </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его</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означает</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 xml:space="preserve">делать </w:t>
      </w:r>
      <w:r w:rsidRPr="0095540B">
        <w:rPr>
          <w:rFonts w:ascii="GHEA Grapalat" w:hAnsi="GHEA Grapalat" w:cs="Times Armenian"/>
          <w:color w:val="000000"/>
          <w:sz w:val="20"/>
          <w:szCs w:val="20"/>
          <w:lang w:val="es-ES"/>
        </w:rPr>
        <w:t>работу</w:t>
      </w:r>
      <w:r w:rsidRPr="0095540B">
        <w:rPr>
          <w:rFonts w:ascii="GHEA Grapalat" w:hAnsi="GHEA Grapalat" w:cs="Sylfaen"/>
          <w:color w:val="000000"/>
          <w:sz w:val="20"/>
          <w:szCs w:val="20"/>
          <w:lang w:val="pt-BR"/>
        </w:rPr>
        <w:t>​</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остановить</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и:</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строительство</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сохранить</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по необходимости</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получено из</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разумный</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 xml:space="preserve">затраты </w:t>
      </w:r>
      <w:r w:rsidRPr="0095540B">
        <w:rPr>
          <w:rFonts w:ascii="GHEA Grapalat" w:hAnsi="GHEA Grapalat" w:cs="Tahoma"/>
          <w:color w:val="000000"/>
          <w:sz w:val="20"/>
          <w:szCs w:val="20"/>
          <w:lang w:val="es-ES"/>
        </w:rPr>
        <w:t>.</w:t>
      </w:r>
    </w:p>
    <w:p w14:paraId="683919CA" w14:textId="77777777" w:rsidR="003800F8" w:rsidRDefault="003800F8" w:rsidP="003800F8">
      <w:pPr>
        <w:ind w:firstLine="708"/>
        <w:jc w:val="both"/>
        <w:rPr>
          <w:rFonts w:ascii="GHEA Grapalat" w:hAnsi="GHEA Grapalat" w:cs="Tahoma"/>
          <w:color w:val="000000"/>
          <w:sz w:val="20"/>
          <w:szCs w:val="20"/>
          <w:lang w:val="hy-AM"/>
        </w:rPr>
      </w:pPr>
      <w:r w:rsidRPr="0095540B">
        <w:rPr>
          <w:rFonts w:ascii="GHEA Grapalat" w:hAnsi="GHEA Grapalat"/>
          <w:color w:val="000000"/>
          <w:sz w:val="20"/>
          <w:szCs w:val="20"/>
          <w:lang w:val="es-ES"/>
        </w:rPr>
        <w:t xml:space="preserve">3.4.8 </w:t>
      </w:r>
      <w:r w:rsidRPr="0095540B">
        <w:rPr>
          <w:rFonts w:ascii="GHEA Grapalat" w:hAnsi="GHEA Grapalat" w:cs="Sylfaen"/>
          <w:color w:val="000000"/>
          <w:sz w:val="20"/>
          <w:szCs w:val="20"/>
          <w:lang w:val="hy-AM"/>
        </w:rPr>
        <w:t>Если:</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строительство</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программы</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производительность</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результата</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или</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этого</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отдельно</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компонент</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для</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определенный</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гарантия</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период</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в течение</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в:</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приложение</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являются</w:t>
      </w:r>
      <w:r w:rsidRPr="0095540B">
        <w:rPr>
          <w:rFonts w:ascii="GHEA Grapalat" w:hAnsi="GHEA Grapalat" w:cs="Arial"/>
          <w:color w:val="000000"/>
          <w:sz w:val="20"/>
          <w:szCs w:val="20"/>
          <w:lang w:val="hy-AM"/>
        </w:rPr>
        <w:t xml:space="preserve"> </w:t>
      </w:r>
      <w:r w:rsidRPr="0095540B">
        <w:rPr>
          <w:rFonts w:ascii="GHEA Grapalat" w:hAnsi="GHEA Grapalat" w:cs="Arial"/>
          <w:color w:val="000000"/>
          <w:sz w:val="20"/>
          <w:szCs w:val="20"/>
        </w:rPr>
        <w:t>пришел</w:t>
      </w:r>
      <w:r w:rsidRPr="0095540B">
        <w:rPr>
          <w:rFonts w:ascii="GHEA Grapalat" w:hAnsi="GHEA Grapalat"/>
          <w:color w:val="000000"/>
          <w:sz w:val="20"/>
          <w:szCs w:val="20"/>
          <w:lang w:val="hy-AM"/>
        </w:rPr>
        <w:t xml:space="preserve"> </w:t>
      </w:r>
      <w:r w:rsidRPr="0095540B">
        <w:rPr>
          <w:rFonts w:ascii="GHEA Grapalat" w:hAnsi="GHEA Grapalat"/>
          <w:color w:val="000000"/>
          <w:sz w:val="20"/>
          <w:szCs w:val="20"/>
        </w:rPr>
        <w:t>сделанный</w:t>
      </w:r>
      <w:r w:rsidRPr="0095540B">
        <w:rPr>
          <w:rFonts w:ascii="GHEA Grapalat" w:hAnsi="GHEA Grapalat"/>
          <w:color w:val="000000"/>
          <w:sz w:val="20"/>
          <w:szCs w:val="20"/>
          <w:lang w:val="es-ES"/>
        </w:rPr>
        <w:t xml:space="preserve"> </w:t>
      </w:r>
      <w:r w:rsidRPr="0095540B">
        <w:rPr>
          <w:rFonts w:ascii="GHEA Grapalat" w:hAnsi="GHEA Grapalat"/>
          <w:color w:val="000000"/>
          <w:sz w:val="20"/>
          <w:szCs w:val="20"/>
        </w:rPr>
        <w:t>работы</w:t>
      </w:r>
      <w:r w:rsidRPr="0095540B">
        <w:rPr>
          <w:rFonts w:ascii="GHEA Grapalat" w:hAnsi="GHEA Grapalat"/>
          <w:color w:val="000000"/>
          <w:sz w:val="20"/>
          <w:szCs w:val="20"/>
          <w:lang w:val="es-ES"/>
        </w:rPr>
        <w:t xml:space="preserve"> </w:t>
      </w:r>
      <w:r w:rsidRPr="0095540B">
        <w:rPr>
          <w:rFonts w:ascii="GHEA Grapalat" w:hAnsi="GHEA Grapalat" w:cs="Sylfaen"/>
          <w:color w:val="000000"/>
          <w:sz w:val="20"/>
          <w:szCs w:val="20"/>
          <w:lang w:val="hy-AM"/>
        </w:rPr>
        <w:t xml:space="preserve">недостатки </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тогда</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rPr>
        <w:t xml:space="preserve">К </w:t>
      </w:r>
      <w:r w:rsidRPr="0095540B">
        <w:rPr>
          <w:rFonts w:ascii="GHEA Grapalat" w:hAnsi="GHEA Grapalat" w:cs="Sylfaen"/>
          <w:color w:val="000000"/>
          <w:sz w:val="20"/>
          <w:szCs w:val="20"/>
          <w:lang w:val="hy-AM"/>
        </w:rPr>
        <w:t>апаларун</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должен</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является</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 xml:space="preserve">за счет клиента </w:t>
      </w:r>
      <w:r w:rsidRPr="0095540B">
        <w:rPr>
          <w:rFonts w:ascii="GHEA Grapalat" w:hAnsi="GHEA Grapalat" w:cs="Sylfaen"/>
          <w:color w:val="000000"/>
          <w:sz w:val="20"/>
          <w:szCs w:val="20"/>
        </w:rPr>
        <w:t xml:space="preserve">, </w:t>
      </w:r>
      <w:r w:rsidRPr="0095540B">
        <w:rPr>
          <w:rFonts w:ascii="GHEA Grapalat" w:hAnsi="GHEA Grapalat" w:cs="Arial"/>
          <w:color w:val="000000"/>
          <w:sz w:val="20"/>
          <w:szCs w:val="20"/>
          <w:lang w:val="hy-AM"/>
        </w:rPr>
        <w:t xml:space="preserve">за </w:t>
      </w:r>
      <w:r w:rsidRPr="0095540B">
        <w:rPr>
          <w:rFonts w:ascii="GHEA Grapalat" w:hAnsi="GHEA Grapalat" w:cs="Sylfaen"/>
          <w:color w:val="000000"/>
          <w:sz w:val="20"/>
          <w:szCs w:val="20"/>
          <w:lang w:val="hy-AM"/>
        </w:rPr>
        <w:t xml:space="preserve">свой </w:t>
      </w:r>
      <w:r w:rsidRPr="0095540B">
        <w:rPr>
          <w:rFonts w:ascii="GHEA Grapalat" w:hAnsi="GHEA Grapalat" w:cs="Arial"/>
          <w:color w:val="000000"/>
          <w:sz w:val="20"/>
          <w:szCs w:val="20"/>
          <w:lang w:val="hy-AM"/>
        </w:rPr>
        <w:t xml:space="preserve">счет </w:t>
      </w:r>
      <w:r w:rsidRPr="0095540B">
        <w:rPr>
          <w:rFonts w:ascii="GHEA Grapalat" w:hAnsi="GHEA Grapalat" w:cs="Sylfaen"/>
          <w:color w:val="000000"/>
          <w:sz w:val="20"/>
          <w:szCs w:val="20"/>
          <w:lang w:val="hy-AM"/>
        </w:rPr>
        <w:t>к</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определенный</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разумный</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в срок</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устранять</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 xml:space="preserve">недостатки </w:t>
      </w:r>
      <w:r w:rsidRPr="0095540B">
        <w:rPr>
          <w:rFonts w:ascii="GHEA Grapalat" w:hAnsi="GHEA Grapalat" w:cs="Tahoma"/>
          <w:color w:val="000000"/>
          <w:sz w:val="20"/>
          <w:szCs w:val="20"/>
          <w:lang w:val="hy-AM"/>
        </w:rPr>
        <w:t>.</w:t>
      </w:r>
    </w:p>
    <w:p w14:paraId="719F4A19" w14:textId="77777777" w:rsidR="003800F8" w:rsidRPr="000E47ED" w:rsidRDefault="003800F8" w:rsidP="003800F8">
      <w:pPr>
        <w:tabs>
          <w:tab w:val="left" w:pos="1276"/>
        </w:tabs>
        <w:ind w:firstLine="720"/>
        <w:jc w:val="both"/>
        <w:rPr>
          <w:rFonts w:ascii="GHEA Grapalat" w:hAnsi="GHEA Grapalat" w:cs="Sylfaen"/>
          <w:sz w:val="20"/>
          <w:szCs w:val="20"/>
          <w:lang w:val="hy-AM"/>
        </w:rPr>
      </w:pPr>
      <w:r w:rsidRPr="00A75F1C">
        <w:rPr>
          <w:rFonts w:ascii="GHEA Grapalat" w:hAnsi="GHEA Grapalat"/>
          <w:b/>
          <w:sz w:val="20"/>
          <w:szCs w:val="20"/>
          <w:lang w:val="es-ES"/>
        </w:rPr>
        <w:t xml:space="preserve">3.4.9 </w:t>
      </w:r>
      <w:r w:rsidRPr="000E47ED">
        <w:rPr>
          <w:rFonts w:ascii="GHEA Grapalat" w:hAnsi="GHEA Grapalat"/>
          <w:sz w:val="20"/>
          <w:szCs w:val="20"/>
          <w:lang w:val="es-ES"/>
        </w:rPr>
        <w:t xml:space="preserve">P- </w:t>
      </w:r>
      <w:r w:rsidRPr="000E47ED">
        <w:rPr>
          <w:rFonts w:ascii="GHEA Grapalat" w:hAnsi="GHEA Grapalat" w:cs="Sylfaen"/>
          <w:sz w:val="20"/>
          <w:szCs w:val="20"/>
          <w:lang w:val="hy-AM"/>
        </w:rPr>
        <w:t>словарь</w:t>
      </w:r>
      <w:r w:rsidRPr="000E47ED">
        <w:rPr>
          <w:rFonts w:ascii="GHEA Grapalat" w:hAnsi="GHEA Grapalat" w:cs="Times Armenian"/>
          <w:sz w:val="20"/>
          <w:szCs w:val="20"/>
          <w:lang w:val="es-ES"/>
        </w:rPr>
        <w:t xml:space="preserve"> </w:t>
      </w:r>
      <w:r w:rsidRPr="000E47ED">
        <w:rPr>
          <w:rFonts w:ascii="GHEA Grapalat" w:hAnsi="GHEA Grapalat" w:cs="Sylfaen"/>
          <w:sz w:val="20"/>
          <w:szCs w:val="20"/>
          <w:lang w:val="hy-AM"/>
        </w:rPr>
        <w:t>гарантия</w:t>
      </w:r>
      <w:r w:rsidRPr="000E47ED">
        <w:rPr>
          <w:rFonts w:ascii="GHEA Grapalat" w:hAnsi="GHEA Grapalat" w:cs="Times Armenian"/>
          <w:sz w:val="20"/>
          <w:szCs w:val="20"/>
          <w:lang w:val="es-ES"/>
        </w:rPr>
        <w:t xml:space="preserve"> </w:t>
      </w:r>
      <w:r w:rsidRPr="000E47ED">
        <w:rPr>
          <w:rFonts w:ascii="GHEA Grapalat" w:hAnsi="GHEA Grapalat" w:cs="Sylfaen"/>
          <w:sz w:val="20"/>
          <w:szCs w:val="20"/>
          <w:lang w:val="hy-AM"/>
        </w:rPr>
        <w:t>срок:</w:t>
      </w:r>
      <w:r w:rsidRPr="000E47ED">
        <w:rPr>
          <w:rFonts w:ascii="GHEA Grapalat" w:hAnsi="GHEA Grapalat" w:cs="Times Armenian"/>
          <w:sz w:val="20"/>
          <w:szCs w:val="20"/>
          <w:lang w:val="es-ES"/>
        </w:rPr>
        <w:t xml:space="preserve"> </w:t>
      </w:r>
      <w:r w:rsidRPr="000E47ED">
        <w:rPr>
          <w:rFonts w:ascii="GHEA Grapalat" w:hAnsi="GHEA Grapalat" w:cs="Sylfaen"/>
          <w:sz w:val="20"/>
          <w:szCs w:val="20"/>
          <w:lang w:val="hy-AM"/>
        </w:rPr>
        <w:t>является</w:t>
      </w:r>
      <w:r w:rsidRPr="000E47ED">
        <w:rPr>
          <w:rFonts w:ascii="GHEA Grapalat" w:hAnsi="GHEA Grapalat" w:cs="Times Armenian"/>
          <w:sz w:val="20"/>
          <w:szCs w:val="20"/>
          <w:lang w:val="es-ES"/>
        </w:rPr>
        <w:t xml:space="preserve"> </w:t>
      </w:r>
      <w:r w:rsidRPr="000E47ED">
        <w:rPr>
          <w:rFonts w:ascii="GHEA Grapalat" w:hAnsi="GHEA Grapalat" w:cs="Sylfaen"/>
          <w:sz w:val="20"/>
          <w:szCs w:val="20"/>
          <w:lang w:val="hy-AM"/>
        </w:rPr>
        <w:t>определенный</w:t>
      </w:r>
      <w:r w:rsidRPr="000E47ED">
        <w:rPr>
          <w:rFonts w:ascii="GHEA Grapalat" w:hAnsi="GHEA Grapalat" w:cs="Times Armenian"/>
          <w:sz w:val="20"/>
          <w:szCs w:val="20"/>
          <w:lang w:val="es-ES"/>
        </w:rPr>
        <w:t xml:space="preserve"> </w:t>
      </w:r>
      <w:r w:rsidRPr="000E47ED">
        <w:rPr>
          <w:rFonts w:ascii="GHEA Grapalat" w:hAnsi="GHEA Grapalat" w:cs="Sylfaen"/>
          <w:sz w:val="20"/>
          <w:szCs w:val="20"/>
          <w:lang w:val="hy-AM"/>
        </w:rPr>
        <w:t>Клиенту</w:t>
      </w:r>
      <w:r w:rsidRPr="000E47ED">
        <w:rPr>
          <w:rFonts w:ascii="GHEA Grapalat" w:hAnsi="GHEA Grapalat" w:cs="Times Armenian"/>
          <w:sz w:val="20"/>
          <w:szCs w:val="20"/>
          <w:lang w:val="es-ES"/>
        </w:rPr>
        <w:t xml:space="preserve"> </w:t>
      </w:r>
      <w:r w:rsidRPr="000E47ED">
        <w:rPr>
          <w:rFonts w:ascii="GHEA Grapalat" w:hAnsi="GHEA Grapalat" w:cs="Sylfaen"/>
          <w:sz w:val="20"/>
          <w:szCs w:val="20"/>
          <w:lang w:val="hy-AM"/>
        </w:rPr>
        <w:t>к</w:t>
      </w:r>
      <w:r w:rsidRPr="000E47ED">
        <w:rPr>
          <w:rFonts w:ascii="GHEA Grapalat" w:hAnsi="GHEA Grapalat" w:cs="Times Armenian"/>
          <w:sz w:val="20"/>
          <w:szCs w:val="20"/>
          <w:lang w:val="es-ES"/>
        </w:rPr>
        <w:t xml:space="preserve"> </w:t>
      </w:r>
      <w:r w:rsidRPr="000E47ED">
        <w:rPr>
          <w:rFonts w:ascii="GHEA Grapalat" w:hAnsi="GHEA Grapalat" w:cs="Sylfaen"/>
          <w:sz w:val="20"/>
          <w:szCs w:val="20"/>
          <w:lang w:val="hy-AM"/>
        </w:rPr>
        <w:t>живой</w:t>
      </w:r>
      <w:r w:rsidRPr="000E47ED">
        <w:rPr>
          <w:rFonts w:ascii="GHEA Grapalat" w:hAnsi="GHEA Grapalat" w:cs="Times Armenian"/>
          <w:sz w:val="20"/>
          <w:szCs w:val="20"/>
          <w:lang w:val="es-ES"/>
        </w:rPr>
        <w:t xml:space="preserve"> </w:t>
      </w:r>
      <w:r w:rsidRPr="000E47ED">
        <w:rPr>
          <w:rFonts w:ascii="GHEA Grapalat" w:hAnsi="GHEA Grapalat" w:cs="Sylfaen"/>
          <w:sz w:val="20"/>
          <w:szCs w:val="20"/>
          <w:lang w:val="hy-AM"/>
        </w:rPr>
        <w:t xml:space="preserve">работа </w:t>
      </w:r>
      <w:r w:rsidRPr="000E47ED">
        <w:rPr>
          <w:rFonts w:ascii="GHEA Grapalat" w:hAnsi="GHEA Grapalat" w:cs="Times Armenian"/>
          <w:sz w:val="20"/>
          <w:szCs w:val="20"/>
          <w:lang w:val="es-ES"/>
        </w:rPr>
        <w:t xml:space="preserve">А </w:t>
      </w:r>
      <w:r w:rsidRPr="000E47ED">
        <w:rPr>
          <w:rFonts w:ascii="GHEA Grapalat" w:hAnsi="GHEA Grapalat" w:cs="Sylfaen"/>
          <w:sz w:val="20"/>
          <w:szCs w:val="20"/>
          <w:lang w:val="hy-AM"/>
        </w:rPr>
        <w:t>в объёме</w:t>
      </w:r>
      <w:r w:rsidRPr="000E47ED">
        <w:rPr>
          <w:rFonts w:ascii="GHEA Grapalat" w:hAnsi="GHEA Grapalat" w:cs="Times Armenian"/>
          <w:sz w:val="20"/>
          <w:szCs w:val="20"/>
          <w:lang w:val="es-ES"/>
        </w:rPr>
        <w:t xml:space="preserve"> </w:t>
      </w:r>
      <w:r w:rsidRPr="000E47ED">
        <w:rPr>
          <w:rFonts w:ascii="GHEA Grapalat" w:hAnsi="GHEA Grapalat" w:cs="Sylfaen"/>
          <w:sz w:val="20"/>
          <w:szCs w:val="20"/>
          <w:lang w:val="hy-AM"/>
        </w:rPr>
        <w:t>быть принятым</w:t>
      </w:r>
      <w:r w:rsidRPr="000E47ED">
        <w:rPr>
          <w:rFonts w:ascii="GHEA Grapalat" w:hAnsi="GHEA Grapalat" w:cs="Times Armenian"/>
          <w:sz w:val="20"/>
          <w:szCs w:val="20"/>
          <w:lang w:val="es-ES"/>
        </w:rPr>
        <w:t xml:space="preserve"> </w:t>
      </w:r>
      <w:r w:rsidRPr="000E47ED">
        <w:rPr>
          <w:rFonts w:ascii="GHEA Grapalat" w:hAnsi="GHEA Grapalat" w:cs="Sylfaen"/>
          <w:sz w:val="20"/>
          <w:szCs w:val="20"/>
          <w:lang w:val="hy-AM"/>
        </w:rPr>
        <w:t>в день</w:t>
      </w:r>
      <w:r w:rsidRPr="000E47ED">
        <w:rPr>
          <w:rFonts w:ascii="GHEA Grapalat" w:hAnsi="GHEA Grapalat" w:cs="Times Armenian"/>
          <w:sz w:val="20"/>
          <w:szCs w:val="20"/>
          <w:lang w:val="es-ES"/>
        </w:rPr>
        <w:t xml:space="preserve"> </w:t>
      </w:r>
      <w:r w:rsidRPr="000E47ED">
        <w:rPr>
          <w:rFonts w:ascii="GHEA Grapalat" w:hAnsi="GHEA Grapalat" w:cs="Sylfaen"/>
          <w:sz w:val="20"/>
          <w:szCs w:val="20"/>
          <w:lang w:val="hy-AM"/>
        </w:rPr>
        <w:t>следующий</w:t>
      </w:r>
      <w:r w:rsidRPr="000E47ED">
        <w:rPr>
          <w:rFonts w:ascii="GHEA Grapalat" w:hAnsi="GHEA Grapalat" w:cs="Times Armenian"/>
          <w:sz w:val="20"/>
          <w:szCs w:val="20"/>
          <w:lang w:val="es-ES"/>
        </w:rPr>
        <w:t xml:space="preserve"> </w:t>
      </w:r>
      <w:r w:rsidRPr="000E47ED">
        <w:rPr>
          <w:rFonts w:ascii="GHEA Grapalat" w:hAnsi="GHEA Grapalat" w:cs="Sylfaen"/>
          <w:sz w:val="20"/>
          <w:szCs w:val="20"/>
          <w:lang w:val="hy-AM"/>
        </w:rPr>
        <w:t>с даты</w:t>
      </w:r>
      <w:r w:rsidRPr="000E47ED">
        <w:rPr>
          <w:rFonts w:ascii="GHEA Grapalat" w:hAnsi="GHEA Grapalat" w:cs="Times Armenian"/>
          <w:sz w:val="20"/>
          <w:szCs w:val="20"/>
          <w:lang w:val="es-ES"/>
        </w:rPr>
        <w:t xml:space="preserve"> </w:t>
      </w:r>
      <w:r w:rsidRPr="000E47ED">
        <w:rPr>
          <w:rFonts w:ascii="GHEA Grapalat" w:hAnsi="GHEA Grapalat" w:cs="Sylfaen"/>
          <w:sz w:val="20"/>
          <w:szCs w:val="20"/>
          <w:lang w:val="hy-AM"/>
        </w:rPr>
        <w:t>включая</w:t>
      </w:r>
      <w:r w:rsidRPr="00A75F1C">
        <w:rPr>
          <w:rFonts w:ascii="GHEA Grapalat" w:hAnsi="GHEA Grapalat" w:cs="Sylfaen"/>
          <w:b/>
          <w:sz w:val="20"/>
          <w:szCs w:val="20"/>
          <w:lang w:val="es-ES"/>
        </w:rPr>
        <w:t xml:space="preserve"> </w:t>
      </w:r>
      <w:r w:rsidRPr="00A75F1C">
        <w:rPr>
          <w:rFonts w:ascii="GHEA Grapalat" w:hAnsi="GHEA Grapalat" w:cs="Sylfaen"/>
          <w:b/>
          <w:bCs/>
          <w:sz w:val="20"/>
          <w:szCs w:val="20"/>
          <w:lang w:val="es-ES"/>
        </w:rPr>
        <w:t xml:space="preserve">5 </w:t>
      </w:r>
      <w:r w:rsidRPr="00A75F1C">
        <w:rPr>
          <w:rFonts w:ascii="GHEA Grapalat" w:hAnsi="GHEA Grapalat" w:cs="Sylfaen"/>
          <w:b/>
          <w:bCs/>
          <w:sz w:val="20"/>
          <w:szCs w:val="20"/>
          <w:lang w:val="hy-AM"/>
        </w:rPr>
        <w:t>/пять/ лет</w:t>
      </w:r>
      <w:r w:rsidRPr="00A75F1C">
        <w:rPr>
          <w:rFonts w:ascii="GHEA Grapalat" w:hAnsi="GHEA Grapalat" w:cs="Sylfaen"/>
          <w:b/>
          <w:bCs/>
          <w:sz w:val="20"/>
          <w:szCs w:val="20"/>
          <w:lang w:val="es-ES"/>
        </w:rPr>
        <w:t xml:space="preserve"> </w:t>
      </w:r>
      <w:proofErr w:type="gramStart"/>
      <w:r w:rsidRPr="00A75F1C">
        <w:rPr>
          <w:rFonts w:ascii="GHEA Grapalat" w:hAnsi="GHEA Grapalat" w:cs="Times Armenian"/>
          <w:b/>
          <w:sz w:val="20"/>
          <w:szCs w:val="20"/>
          <w:lang w:val="hy-AM"/>
        </w:rPr>
        <w:t xml:space="preserve">( </w:t>
      </w:r>
      <w:r w:rsidRPr="00A75F1C">
        <w:rPr>
          <w:rFonts w:ascii="GHEA Grapalat" w:hAnsi="GHEA Grapalat" w:cs="Sylfaen"/>
          <w:b/>
          <w:sz w:val="20"/>
          <w:szCs w:val="20"/>
          <w:lang w:val="es-ES"/>
        </w:rPr>
        <w:t>1825</w:t>
      </w:r>
      <w:proofErr w:type="gramEnd"/>
      <w:r w:rsidRPr="00A75F1C">
        <w:rPr>
          <w:rFonts w:ascii="GHEA Grapalat" w:hAnsi="GHEA Grapalat" w:cs="Sylfaen"/>
          <w:b/>
          <w:sz w:val="20"/>
          <w:szCs w:val="20"/>
          <w:lang w:val="es-ES"/>
        </w:rPr>
        <w:t xml:space="preserve"> </w:t>
      </w:r>
      <w:r w:rsidRPr="00A75F1C">
        <w:rPr>
          <w:rFonts w:ascii="GHEA Grapalat" w:hAnsi="GHEA Grapalat" w:cs="Sylfaen"/>
          <w:b/>
          <w:sz w:val="20"/>
          <w:szCs w:val="20"/>
          <w:lang w:val="hy-AM"/>
        </w:rPr>
        <w:t xml:space="preserve">дней </w:t>
      </w:r>
      <w:r w:rsidRPr="00A75F1C">
        <w:rPr>
          <w:rFonts w:ascii="GHEA Grapalat" w:hAnsi="GHEA Grapalat" w:cs="Times Armenian"/>
          <w:b/>
          <w:sz w:val="20"/>
          <w:szCs w:val="20"/>
          <w:lang w:val="hy-AM"/>
        </w:rPr>
        <w:t xml:space="preserve">) </w:t>
      </w:r>
      <w:r w:rsidRPr="00A75F1C">
        <w:rPr>
          <w:rFonts w:ascii="GHEA Grapalat" w:hAnsi="GHEA Grapalat" w:cs="Sylfaen"/>
          <w:b/>
          <w:sz w:val="20"/>
          <w:szCs w:val="20"/>
          <w:lang w:val="hy-AM"/>
        </w:rPr>
        <w:t xml:space="preserve">. Если в течение гарантийного срока </w:t>
      </w:r>
      <w:r w:rsidRPr="000E47ED">
        <w:rPr>
          <w:rFonts w:ascii="GHEA Grapalat" w:hAnsi="GHEA Grapalat" w:cs="Sylfaen"/>
          <w:sz w:val="20"/>
          <w:szCs w:val="20"/>
          <w:lang w:val="hy-AM"/>
        </w:rPr>
        <w:t xml:space="preserve">возникли дефекты </w:t>
      </w:r>
      <w:r w:rsidRPr="000E47ED">
        <w:rPr>
          <w:rFonts w:ascii="GHEA Grapalat" w:hAnsi="GHEA Grapalat"/>
          <w:sz w:val="20"/>
          <w:szCs w:val="20"/>
          <w:lang w:val="hy-AM"/>
        </w:rPr>
        <w:t xml:space="preserve">выполненной Работы </w:t>
      </w:r>
      <w:r w:rsidRPr="000E47ED">
        <w:rPr>
          <w:rFonts w:ascii="GHEA Grapalat" w:hAnsi="GHEA Grapalat" w:cs="Sylfaen"/>
          <w:sz w:val="20"/>
          <w:szCs w:val="20"/>
          <w:lang w:val="hy-AM"/>
        </w:rPr>
        <w:t>, то Подрядчик обязан устранить недостатки за свой счет в разумный срок, определенный Заказчиком.</w:t>
      </w:r>
    </w:p>
    <w:p w14:paraId="06EA9A9F" w14:textId="77777777" w:rsidR="003800F8" w:rsidRPr="000E47ED" w:rsidRDefault="003800F8" w:rsidP="003800F8">
      <w:pPr>
        <w:ind w:firstLine="708"/>
        <w:jc w:val="both"/>
        <w:rPr>
          <w:rFonts w:ascii="GHEA Grapalat" w:hAnsi="GHEA Grapalat" w:cs="Sylfaen"/>
          <w:color w:val="000000"/>
          <w:sz w:val="20"/>
          <w:szCs w:val="20"/>
          <w:lang w:val="hy-AM"/>
        </w:rPr>
      </w:pPr>
      <w:r w:rsidRPr="0095540B">
        <w:rPr>
          <w:rFonts w:ascii="GHEA Grapalat" w:hAnsi="GHEA Grapalat" w:cs="Times Armenian"/>
          <w:color w:val="000000"/>
          <w:sz w:val="20"/>
          <w:szCs w:val="20"/>
          <w:lang w:val="es-ES"/>
        </w:rPr>
        <w:t xml:space="preserve">3.4.10 </w:t>
      </w:r>
      <w:r w:rsidRPr="0095540B">
        <w:rPr>
          <w:rFonts w:ascii="GHEA Grapalat" w:hAnsi="GHEA Grapalat" w:cs="Sylfaen"/>
          <w:color w:val="000000"/>
          <w:sz w:val="20"/>
          <w:szCs w:val="20"/>
          <w:lang w:val="hy-AM"/>
        </w:rPr>
        <w:t>Кабель</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 xml:space="preserve">предмета </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его</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отдельно</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 xml:space="preserve">части </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конструкции</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и:</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 xml:space="preserve">и т. д. </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и</w:t>
      </w:r>
      <w:r w:rsidRPr="0095540B">
        <w:rPr>
          <w:rFonts w:ascii="GHEA Grapalat" w:hAnsi="GHEA Grapalat" w:cs="Arial"/>
          <w:color w:val="000000"/>
          <w:sz w:val="20"/>
          <w:szCs w:val="20"/>
          <w:lang w:val="hy-AM"/>
        </w:rPr>
        <w:t xml:space="preserve"> техническим характеристикам и </w:t>
      </w:r>
      <w:r w:rsidRPr="0095540B">
        <w:rPr>
          <w:rFonts w:ascii="GHEA Grapalat" w:hAnsi="GHEA Grapalat" w:cs="Sylfaen"/>
          <w:color w:val="000000"/>
          <w:sz w:val="20"/>
          <w:szCs w:val="20"/>
          <w:lang w:val="hy-AM"/>
        </w:rPr>
        <w:t xml:space="preserve">гарантии на материалы </w:t>
      </w:r>
      <w:r w:rsidRPr="0095540B">
        <w:rPr>
          <w:rFonts w:ascii="GHEA Grapalat" w:hAnsi="GHEA Grapalat" w:cs="Arial"/>
          <w:color w:val="000000"/>
          <w:sz w:val="20"/>
          <w:szCs w:val="20"/>
          <w:lang w:val="hy-AM"/>
        </w:rPr>
        <w:t xml:space="preserve">и (или) устройства и оборудование, которые будут использоваться </w:t>
      </w:r>
      <w:r w:rsidRPr="0095540B">
        <w:rPr>
          <w:rFonts w:ascii="GHEA Grapalat" w:hAnsi="GHEA Grapalat" w:cs="Sylfaen"/>
          <w:color w:val="000000"/>
          <w:sz w:val="20"/>
          <w:szCs w:val="20"/>
          <w:lang w:val="hy-AM"/>
        </w:rPr>
        <w:t>сроки</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презентабельный</w:t>
      </w:r>
      <w:r w:rsidRPr="0095540B">
        <w:rPr>
          <w:rFonts w:ascii="GHEA Grapalat" w:hAnsi="GHEA Grapalat" w:cs="Arial"/>
          <w:color w:val="000000"/>
          <w:sz w:val="20"/>
          <w:szCs w:val="20"/>
          <w:lang w:val="hy-AM"/>
        </w:rPr>
        <w:t xml:space="preserve"> </w:t>
      </w:r>
      <w:r w:rsidRPr="0095540B">
        <w:rPr>
          <w:rFonts w:ascii="GHEA Grapalat" w:hAnsi="GHEA Grapalat" w:cs="Sylfaen"/>
          <w:color w:val="000000"/>
          <w:sz w:val="20"/>
          <w:szCs w:val="20"/>
          <w:lang w:val="hy-AM"/>
        </w:rPr>
        <w:t>требования</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представлен</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являются</w:t>
      </w:r>
      <w:r w:rsidRPr="0095540B">
        <w:rPr>
          <w:rFonts w:ascii="GHEA Grapalat" w:hAnsi="GHEA Grapalat" w:cs="Times Armenian"/>
          <w:color w:val="000000"/>
          <w:sz w:val="20"/>
          <w:szCs w:val="20"/>
          <w:lang w:val="es-ES"/>
        </w:rPr>
        <w:t xml:space="preserve"> </w:t>
      </w:r>
      <w:r w:rsidRPr="000E47ED">
        <w:rPr>
          <w:rFonts w:ascii="GHEA Grapalat" w:hAnsi="GHEA Grapalat" w:cs="Sylfaen"/>
          <w:color w:val="000000"/>
          <w:sz w:val="20"/>
          <w:szCs w:val="20"/>
          <w:lang w:val="hy-AM"/>
        </w:rPr>
        <w:t>в проектных сметных документах.</w:t>
      </w:r>
    </w:p>
    <w:p w14:paraId="713A6AD9" w14:textId="77777777" w:rsidR="003800F8" w:rsidRPr="0095540B" w:rsidRDefault="003800F8" w:rsidP="003800F8">
      <w:pPr>
        <w:ind w:firstLine="708"/>
        <w:jc w:val="both"/>
        <w:rPr>
          <w:rFonts w:ascii="GHEA Grapalat" w:hAnsi="GHEA Grapalat" w:cs="Tahoma"/>
          <w:color w:val="000000"/>
          <w:sz w:val="20"/>
          <w:szCs w:val="20"/>
          <w:lang w:val="es-ES"/>
        </w:rPr>
      </w:pPr>
      <w:r w:rsidRPr="0095540B">
        <w:rPr>
          <w:rFonts w:ascii="GHEA Grapalat" w:hAnsi="GHEA Grapalat" w:cs="Times Armenian"/>
          <w:color w:val="000000"/>
          <w:sz w:val="20"/>
          <w:szCs w:val="20"/>
          <w:lang w:val="es-ES"/>
        </w:rPr>
        <w:t xml:space="preserve">3.4.11 Квалификация и </w:t>
      </w:r>
      <w:r w:rsidRPr="0095540B">
        <w:rPr>
          <w:rFonts w:ascii="GHEA Grapalat" w:hAnsi="GHEA Grapalat" w:cs="Sylfaen"/>
          <w:color w:val="000000"/>
          <w:sz w:val="20"/>
          <w:szCs w:val="20"/>
          <w:lang w:val="pt-BR"/>
        </w:rPr>
        <w:t>соглашение</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производительность</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обеспечение</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действия</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в течение</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ликвидация</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или</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банкротство</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процесс</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начать</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случай</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этого</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о</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заранее</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в письменной форме</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информировать</w:t>
      </w:r>
      <w:r w:rsidRPr="0095540B">
        <w:rPr>
          <w:rFonts w:ascii="GHEA Grapalat" w:hAnsi="GHEA Grapalat" w:cs="Times Armenian"/>
          <w:color w:val="000000"/>
          <w:sz w:val="20"/>
          <w:szCs w:val="20"/>
          <w:lang w:val="es-ES"/>
        </w:rPr>
        <w:t xml:space="preserve"> </w:t>
      </w:r>
      <w:r w:rsidRPr="0095540B">
        <w:rPr>
          <w:rFonts w:ascii="GHEA Grapalat" w:hAnsi="GHEA Grapalat" w:cs="Sylfaen"/>
          <w:color w:val="000000"/>
          <w:sz w:val="20"/>
          <w:szCs w:val="20"/>
          <w:lang w:val="pt-BR"/>
        </w:rPr>
        <w:t xml:space="preserve">Клиенту </w:t>
      </w:r>
      <w:r w:rsidRPr="0095540B">
        <w:rPr>
          <w:rFonts w:ascii="GHEA Grapalat" w:hAnsi="GHEA Grapalat" w:cs="Tahoma"/>
          <w:color w:val="000000"/>
          <w:sz w:val="20"/>
          <w:szCs w:val="20"/>
          <w:lang w:val="es-ES"/>
        </w:rPr>
        <w:t>.</w:t>
      </w:r>
    </w:p>
    <w:p w14:paraId="692203A9" w14:textId="77777777" w:rsidR="003800F8" w:rsidRPr="00137D12" w:rsidRDefault="003800F8" w:rsidP="003800F8">
      <w:pPr>
        <w:tabs>
          <w:tab w:val="left" w:pos="1276"/>
        </w:tabs>
        <w:ind w:firstLine="720"/>
        <w:jc w:val="both"/>
        <w:rPr>
          <w:rFonts w:ascii="GHEA Grapalat" w:hAnsi="GHEA Grapalat" w:cs="Sylfaen"/>
          <w:sz w:val="16"/>
          <w:szCs w:val="16"/>
          <w:u w:val="single"/>
          <w:lang w:val="es-ES"/>
        </w:rPr>
      </w:pPr>
    </w:p>
    <w:p w14:paraId="58F35BE9" w14:textId="77777777" w:rsidR="003800F8" w:rsidRPr="00137D12" w:rsidRDefault="003800F8" w:rsidP="003800F8">
      <w:pPr>
        <w:tabs>
          <w:tab w:val="left" w:pos="1276"/>
        </w:tabs>
        <w:ind w:firstLine="720"/>
        <w:jc w:val="both"/>
        <w:rPr>
          <w:rFonts w:ascii="GHEA Grapalat" w:hAnsi="GHEA Grapalat"/>
          <w:b/>
          <w:sz w:val="20"/>
          <w:szCs w:val="20"/>
          <w:lang w:val="es-ES"/>
        </w:rPr>
      </w:pPr>
      <w:r w:rsidRPr="00137D12">
        <w:rPr>
          <w:rFonts w:ascii="GHEA Grapalat" w:hAnsi="GHEA Grapalat"/>
          <w:b/>
          <w:sz w:val="20"/>
          <w:szCs w:val="20"/>
          <w:lang w:val="es-ES"/>
        </w:rPr>
        <w:t xml:space="preserve">4. </w:t>
      </w:r>
      <w:r w:rsidRPr="00137D12">
        <w:rPr>
          <w:rFonts w:ascii="GHEA Grapalat" w:hAnsi="GHEA Grapalat" w:cs="Sylfaen"/>
          <w:b/>
          <w:sz w:val="20"/>
          <w:szCs w:val="20"/>
          <w:lang w:val="pt-BR"/>
        </w:rPr>
        <w:t>РАБОТА</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СНЯТИЕ</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И:</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ПРИЕМ</w:t>
      </w:r>
      <w:r w:rsidRPr="00137D12">
        <w:rPr>
          <w:rFonts w:ascii="GHEA Grapalat" w:hAnsi="GHEA Grapalat" w:cs="Times Armenian"/>
          <w:b/>
          <w:sz w:val="20"/>
          <w:szCs w:val="20"/>
          <w:lang w:val="es-ES"/>
        </w:rPr>
        <w:t xml:space="preserve"> </w:t>
      </w:r>
      <w:r w:rsidRPr="00137D12">
        <w:rPr>
          <w:rFonts w:ascii="GHEA Grapalat" w:hAnsi="GHEA Grapalat" w:cs="Sylfaen"/>
          <w:b/>
          <w:sz w:val="20"/>
          <w:szCs w:val="20"/>
          <w:lang w:val="pt-BR"/>
        </w:rPr>
        <w:t>ПРОЦЕДУРА</w:t>
      </w:r>
    </w:p>
    <w:p w14:paraId="0B19DA9B" w14:textId="77777777" w:rsidR="003800F8" w:rsidRPr="00137D12" w:rsidRDefault="003800F8" w:rsidP="003800F8">
      <w:pPr>
        <w:ind w:firstLine="720"/>
        <w:jc w:val="both"/>
        <w:rPr>
          <w:rFonts w:ascii="GHEA Grapalat" w:hAnsi="GHEA Grapalat" w:cs="Sylfaen"/>
          <w:sz w:val="20"/>
          <w:szCs w:val="20"/>
          <w:lang w:val="pt-BR"/>
        </w:rPr>
      </w:pPr>
      <w:r w:rsidRPr="00137D12">
        <w:rPr>
          <w:rFonts w:ascii="GHEA Grapalat" w:hAnsi="GHEA Grapalat" w:cs="Sylfaen"/>
          <w:sz w:val="20"/>
          <w:szCs w:val="20"/>
          <w:lang w:val="pt-BR"/>
        </w:rPr>
        <w:t>4.1 Приемка выполненных работ осуществляется путем подписания акта сдачи-приемки между Заказчиком и Подрядчиком. Факт сдачи работы Заказчику фиксируется взаимосогласованным документом между Заказчиком и Подрядчиком с указанием даты документа.</w:t>
      </w:r>
    </w:p>
    <w:p w14:paraId="79E4216E" w14:textId="77777777" w:rsidR="003800F8" w:rsidRPr="00137D12" w:rsidRDefault="003800F8" w:rsidP="003800F8">
      <w:pPr>
        <w:tabs>
          <w:tab w:val="num" w:pos="0"/>
          <w:tab w:val="left" w:pos="720"/>
          <w:tab w:val="num" w:pos="900"/>
        </w:tabs>
        <w:jc w:val="both"/>
        <w:rPr>
          <w:rFonts w:ascii="GHEA Grapalat" w:hAnsi="GHEA Grapalat" w:cs="Sylfaen"/>
          <w:sz w:val="20"/>
          <w:szCs w:val="20"/>
          <w:lang w:val="pt-BR"/>
        </w:rPr>
      </w:pPr>
      <w:r w:rsidRPr="00137D12">
        <w:rPr>
          <w:rFonts w:ascii="GHEA Grapalat" w:hAnsi="GHEA Grapalat" w:cs="Sylfaen"/>
          <w:sz w:val="20"/>
          <w:szCs w:val="20"/>
          <w:lang w:val="pt-BR"/>
        </w:rPr>
        <w:tab/>
        <w:t>При этом приемка результатов работ, выполненных в рамках настоящего договора и предъявленных Заказчику, осуществляется в случае полного, ежедневного обеспечения Подрядчиком требований, установленных градостроительным нормативно-техническим и утвержденным проектом. сметные документы, в том числе нормы надлежащей организации строительной площадки, оснащения, технической безопасности, санитарные и экологические (в том числе меры по адаптации к изменению климата) нормы, в отношении которых имеется письменное заверение организации, осуществляющей технический контроль за выполнением строительных работ, который заключил договор с Клиентом.</w:t>
      </w:r>
    </w:p>
    <w:p w14:paraId="3FE370D9" w14:textId="77777777" w:rsidR="003800F8" w:rsidRPr="00137D12" w:rsidRDefault="003800F8" w:rsidP="003800F8">
      <w:pPr>
        <w:ind w:firstLine="720"/>
        <w:jc w:val="both"/>
        <w:rPr>
          <w:rFonts w:ascii="GHEA Grapalat" w:hAnsi="GHEA Grapalat" w:cs="Sylfaen"/>
          <w:sz w:val="20"/>
          <w:szCs w:val="20"/>
          <w:lang w:val="pt-BR"/>
        </w:rPr>
      </w:pPr>
      <w:r w:rsidRPr="00137D12">
        <w:rPr>
          <w:rFonts w:ascii="GHEA Grapalat" w:hAnsi="GHEA Grapalat" w:cs="Sylfaen"/>
          <w:sz w:val="20"/>
          <w:szCs w:val="20"/>
          <w:lang w:val="pt-BR"/>
        </w:rPr>
        <w:t>До дня, предусмотренного для выполнения работ по договору, Подрядчик обязан предоставить Заказчику подписанный им документ, фиксирующий факт сдачи работы Заказчику (приложение N 4.1), и через система электронного армэпс закупок (инструкция по эксплуатации размещена в разделе «Электронный» действующего сайта www.procurement.am в разделе «закупки») - также протокол сдачи-приемки (приложение N 4). При этом Исполнитель не подписывает акт сдачи-приемки, а подтверждает его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сайта www.procurement.am).</w:t>
      </w:r>
    </w:p>
    <w:p w14:paraId="136D004A" w14:textId="77777777" w:rsidR="003800F8" w:rsidRPr="00137D12" w:rsidRDefault="003800F8" w:rsidP="003800F8">
      <w:pPr>
        <w:ind w:firstLine="720"/>
        <w:jc w:val="both"/>
        <w:rPr>
          <w:rFonts w:ascii="GHEA Grapalat" w:hAnsi="GHEA Grapalat" w:cs="Sylfaen"/>
          <w:sz w:val="20"/>
          <w:szCs w:val="20"/>
          <w:lang w:val="pt-BR"/>
        </w:rPr>
      </w:pPr>
      <w:r w:rsidRPr="00137D12">
        <w:rPr>
          <w:rFonts w:ascii="GHEA Grapalat" w:hAnsi="GHEA Grapalat" w:cs="Sylfaen"/>
          <w:sz w:val="20"/>
          <w:szCs w:val="20"/>
          <w:lang w:val="pt-BR"/>
        </w:rPr>
        <w:t>4.2 Если выполненная работа соответствует условиям договора, Заказчик в течение 30 рабочих дней со дня, следующего за днем получения документов, указанных в пункте 4.1 договора, подписывает и предоставляет Подрядчику подписанный им акт сдачи-приемки-передачи. и положительное заключение, являющееся основанием для его подписания через систему электронных закупок:</w:t>
      </w:r>
    </w:p>
    <w:p w14:paraId="57B0C6FC" w14:textId="77777777" w:rsidR="003800F8" w:rsidRPr="00137D12" w:rsidRDefault="003800F8" w:rsidP="003800F8">
      <w:pPr>
        <w:ind w:firstLine="720"/>
        <w:jc w:val="both"/>
        <w:rPr>
          <w:rFonts w:ascii="GHEA Grapalat" w:hAnsi="GHEA Grapalat" w:cs="Sylfaen"/>
          <w:sz w:val="20"/>
          <w:szCs w:val="20"/>
          <w:lang w:val="pt-BR"/>
        </w:rPr>
      </w:pPr>
      <w:r w:rsidRPr="00137D12">
        <w:rPr>
          <w:rFonts w:ascii="GHEA Grapalat" w:hAnsi="GHEA Grapalat" w:cs="Sylfaen"/>
          <w:sz w:val="20"/>
          <w:szCs w:val="20"/>
          <w:lang w:val="pt-BR"/>
        </w:rPr>
        <w:t>4.3 Если выполненная работа или ее часть не соответствует условиям договора, Заказчик не подписывает акт сдачи-приемки и возвращает акт сдачи-приемки и отрицательное заключение, послужившее основанием для его неподписания. Исполнителю через систему электронных закупок в срок, указанный в пункте 4.2 договора. В случае применения настоящего пункта Заказчик обязан принять предусмотренные договором для такой ситуации меры и применить к Подрядчику меры ответственности, предусмотренные договором.</w:t>
      </w:r>
    </w:p>
    <w:p w14:paraId="33CEA2EA" w14:textId="77777777" w:rsidR="003800F8" w:rsidRPr="00137D12" w:rsidRDefault="003800F8" w:rsidP="003800F8">
      <w:pPr>
        <w:ind w:firstLine="720"/>
        <w:jc w:val="both"/>
        <w:rPr>
          <w:rFonts w:ascii="GHEA Grapalat" w:hAnsi="GHEA Grapalat" w:cs="Sylfaen"/>
          <w:sz w:val="20"/>
          <w:szCs w:val="20"/>
          <w:lang w:val="pt-BR"/>
        </w:rPr>
      </w:pPr>
      <w:r w:rsidRPr="00137D12">
        <w:rPr>
          <w:rFonts w:ascii="GHEA Grapalat" w:hAnsi="GHEA Grapalat" w:cs="Sylfaen"/>
          <w:sz w:val="20"/>
          <w:szCs w:val="20"/>
          <w:lang w:val="pt-BR"/>
        </w:rPr>
        <w:t xml:space="preserve">4.4 Если Заказчик не принимает выполненную работу или не отказывается от ее приемки в течение срока, указанного в пункте 4.2 договора, то выполненная работа считается принятой и в </w:t>
      </w:r>
      <w:r w:rsidRPr="00137D12">
        <w:rPr>
          <w:rFonts w:ascii="GHEA Grapalat" w:hAnsi="GHEA Grapalat" w:cs="Sylfaen"/>
          <w:sz w:val="20"/>
          <w:szCs w:val="20"/>
          <w:lang w:val="pt-BR"/>
        </w:rPr>
        <w:softHyphen/>
        <w:t>рабочий день, следующий за сроком, указанным в пункте 4.2 договора, Заказчик предоставляет Исполнителю подписанный им акт сдачи-приемки-передачи через систему электронных закупок.</w:t>
      </w:r>
    </w:p>
    <w:p w14:paraId="194CBE08" w14:textId="77777777" w:rsidR="003800F8" w:rsidRPr="00137D12" w:rsidRDefault="003800F8" w:rsidP="003800F8">
      <w:pPr>
        <w:ind w:firstLine="720"/>
        <w:jc w:val="both"/>
        <w:rPr>
          <w:rFonts w:ascii="GHEA Grapalat" w:hAnsi="GHEA Grapalat" w:cs="Times Armenian"/>
          <w:sz w:val="20"/>
          <w:szCs w:val="20"/>
          <w:lang w:val="hy-AM"/>
        </w:rPr>
      </w:pPr>
      <w:r w:rsidRPr="00137D12">
        <w:rPr>
          <w:rFonts w:ascii="GHEA Grapalat" w:hAnsi="GHEA Grapalat"/>
          <w:sz w:val="20"/>
          <w:szCs w:val="20"/>
          <w:lang w:val="hy-AM"/>
        </w:rPr>
        <w:lastRenderedPageBreak/>
        <w:t xml:space="preserve">4. </w:t>
      </w:r>
      <w:r w:rsidRPr="00137D12">
        <w:rPr>
          <w:rFonts w:ascii="GHEA Grapalat" w:hAnsi="GHEA Grapalat"/>
          <w:sz w:val="20"/>
          <w:szCs w:val="20"/>
          <w:lang w:val="pt-BR"/>
        </w:rPr>
        <w:t xml:space="preserve">5 </w:t>
      </w:r>
      <w:r w:rsidRPr="00137D12">
        <w:rPr>
          <w:rFonts w:ascii="GHEA Grapalat" w:hAnsi="GHEA Grapalat"/>
          <w:sz w:val="20"/>
          <w:szCs w:val="20"/>
          <w:lang w:val="hy-AM"/>
        </w:rPr>
        <w:tab/>
      </w:r>
      <w:r w:rsidRPr="00137D12">
        <w:rPr>
          <w:rFonts w:ascii="GHEA Grapalat" w:hAnsi="GHEA Grapalat" w:cs="Sylfaen"/>
          <w:sz w:val="20"/>
          <w:szCs w:val="20"/>
          <w:lang w:val="hy-AM"/>
        </w:rPr>
        <w:t>Работа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или</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контракта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календарь</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с графиком</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запланировано</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отдельно</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вроде</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работ </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этапов</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и:</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объемы</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результаты</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проектно-сметная документация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документы</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не соблюдать</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случай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стороны</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составить</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являются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двусторонний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действовать </w:t>
      </w:r>
      <w:r w:rsidRPr="00137D12">
        <w:rPr>
          <w:rFonts w:ascii="GHEA Grapalat" w:hAnsi="GHEA Grapalat" w:cs="Times Armenian"/>
          <w:sz w:val="20"/>
          <w:szCs w:val="20"/>
          <w:lang w:val="hy-AM"/>
        </w:rPr>
        <w:t xml:space="preserve">путем </w:t>
      </w:r>
      <w:r w:rsidRPr="00137D12">
        <w:rPr>
          <w:rFonts w:ascii="GHEA Grapalat" w:hAnsi="GHEA Grapalat" w:cs="Sylfaen"/>
          <w:sz w:val="20"/>
          <w:szCs w:val="20"/>
          <w:lang w:val="hy-AM"/>
        </w:rPr>
        <w:t>перечисления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дефекты</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устранение</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для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требуется </w:t>
      </w:r>
      <w:r w:rsidRPr="00137D12">
        <w:rPr>
          <w:rFonts w:ascii="GHEA Grapalat" w:hAnsi="GHEA Grapalat" w:cs="Times Armenian"/>
          <w:sz w:val="20"/>
          <w:szCs w:val="20"/>
          <w:lang w:val="hy-AM"/>
        </w:rPr>
        <w:t xml:space="preserve">для </w:t>
      </w:r>
      <w:r w:rsidRPr="00137D12">
        <w:rPr>
          <w:rFonts w:ascii="GHEA Grapalat" w:hAnsi="GHEA Grapalat" w:cs="Sylfaen"/>
          <w:sz w:val="20"/>
          <w:szCs w:val="20"/>
          <w:lang w:val="hy-AM"/>
        </w:rPr>
        <w:t>исполнения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при условии</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дополнительный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работы</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и:</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даты </w:t>
      </w:r>
      <w:r w:rsidRPr="00137D12">
        <w:rPr>
          <w:rFonts w:ascii="GHEA Grapalat" w:hAnsi="GHEA Grapalat" w:cs="Tahoma"/>
          <w:sz w:val="20"/>
          <w:szCs w:val="20"/>
          <w:lang w:val="hy-AM"/>
        </w:rPr>
        <w:t>.</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Подрядчик</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должен</w:t>
      </w:r>
      <w:r w:rsidRPr="00137D12">
        <w:rPr>
          <w:rFonts w:ascii="GHEA Grapalat" w:hAnsi="GHEA Grapalat"/>
          <w:sz w:val="20"/>
          <w:szCs w:val="20"/>
          <w:lang w:val="hy-AM"/>
        </w:rPr>
        <w:t xml:space="preserve"> </w:t>
      </w:r>
      <w:r w:rsidRPr="00137D12">
        <w:rPr>
          <w:rFonts w:ascii="GHEA Grapalat" w:hAnsi="GHEA Grapalat" w:cs="Sylfaen"/>
          <w:sz w:val="20"/>
          <w:szCs w:val="20"/>
          <w:lang w:val="hy-AM"/>
        </w:rPr>
        <w:t>является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договорной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цена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внутри </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без</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дополнительный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платить </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выполнять</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необходимый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работает </w:t>
      </w:r>
      <w:r w:rsidRPr="00137D12">
        <w:rPr>
          <w:rFonts w:ascii="GHEA Grapalat" w:hAnsi="GHEA Grapalat" w:cs="Tahoma"/>
          <w:sz w:val="20"/>
          <w:szCs w:val="20"/>
          <w:lang w:val="hy-AM"/>
        </w:rPr>
        <w:t>.</w:t>
      </w:r>
    </w:p>
    <w:p w14:paraId="3022F646" w14:textId="77777777" w:rsidR="003800F8" w:rsidRPr="00137D12" w:rsidRDefault="003800F8" w:rsidP="003800F8">
      <w:pPr>
        <w:pStyle w:val="norm"/>
        <w:spacing w:line="240" w:lineRule="auto"/>
        <w:ind w:firstLine="720"/>
        <w:rPr>
          <w:rFonts w:ascii="GHEA Grapalat" w:hAnsi="GHEA Grapalat"/>
          <w:spacing w:val="-8"/>
          <w:sz w:val="20"/>
          <w:lang w:val="pt-BR"/>
        </w:rPr>
      </w:pPr>
      <w:r w:rsidRPr="00137D12">
        <w:rPr>
          <w:rFonts w:ascii="GHEA Grapalat" w:hAnsi="GHEA Grapalat" w:cs="Sylfaen"/>
          <w:sz w:val="20"/>
          <w:lang w:val="hy-AM"/>
        </w:rPr>
        <w:t>4.6 Работа</w:t>
      </w:r>
      <w:r w:rsidRPr="00137D12">
        <w:rPr>
          <w:rFonts w:ascii="GHEA Grapalat" w:hAnsi="GHEA Grapalat" w:cs="Arial"/>
          <w:sz w:val="20"/>
          <w:lang w:val="hy-AM"/>
        </w:rPr>
        <w:t xml:space="preserve"> </w:t>
      </w:r>
      <w:r w:rsidRPr="00137D12">
        <w:rPr>
          <w:rFonts w:ascii="GHEA Grapalat" w:hAnsi="GHEA Grapalat" w:cs="Sylfaen"/>
          <w:sz w:val="20"/>
          <w:lang w:val="hy-AM"/>
        </w:rPr>
        <w:t>При приеме также применяются следующие условия:</w:t>
      </w:r>
      <w:r w:rsidRPr="00137D12">
        <w:rPr>
          <w:rFonts w:ascii="GHEA Grapalat" w:hAnsi="GHEA Grapalat"/>
          <w:spacing w:val="-8"/>
          <w:sz w:val="20"/>
          <w:lang w:val="pt-BR"/>
        </w:rPr>
        <w:t xml:space="preserve"> </w:t>
      </w:r>
    </w:p>
    <w:p w14:paraId="484EAC34" w14:textId="77777777" w:rsidR="003800F8" w:rsidRPr="00137D12" w:rsidRDefault="003800F8" w:rsidP="003800F8">
      <w:pPr>
        <w:pStyle w:val="norm"/>
        <w:spacing w:line="240" w:lineRule="auto"/>
        <w:rPr>
          <w:rFonts w:ascii="GHEA Grapalat" w:hAnsi="GHEA Grapalat" w:cs="Sylfaen"/>
          <w:sz w:val="20"/>
          <w:lang w:val="hy-AM"/>
        </w:rPr>
      </w:pPr>
      <w:r w:rsidRPr="00137D12">
        <w:rPr>
          <w:rFonts w:ascii="GHEA Grapalat" w:hAnsi="GHEA Grapalat" w:cs="Sylfaen"/>
          <w:sz w:val="20"/>
          <w:lang w:val="hy-AM"/>
        </w:rPr>
        <w:t xml:space="preserve">1) После получения информации от </w:t>
      </w:r>
      <w:r w:rsidRPr="00137D12">
        <w:rPr>
          <w:rFonts w:ascii="GHEA Grapalat" w:hAnsi="GHEA Grapalat" w:cs="Sylfaen"/>
          <w:sz w:val="20"/>
        </w:rPr>
        <w:t xml:space="preserve">подрядчика </w:t>
      </w:r>
      <w:r w:rsidRPr="00137D12">
        <w:rPr>
          <w:rFonts w:ascii="GHEA Grapalat" w:hAnsi="GHEA Grapalat" w:cs="Sylfaen"/>
          <w:sz w:val="20"/>
          <w:lang w:val="hy-AM"/>
        </w:rPr>
        <w:t>об окончании строительства руководитель заказчика принимает меры по формированию комиссии по приемке завершенного строительства (далее - приемочная комиссия) и приемке выполненных работ в порядке, определенном законодательством. постановление Правительства Республики Армения от 19 марта 2015 года № 596;</w:t>
      </w:r>
    </w:p>
    <w:p w14:paraId="0D311964" w14:textId="77777777" w:rsidR="003800F8" w:rsidRPr="00137D12" w:rsidRDefault="003800F8" w:rsidP="003800F8">
      <w:pPr>
        <w:pStyle w:val="norm"/>
        <w:spacing w:line="240" w:lineRule="auto"/>
        <w:rPr>
          <w:rFonts w:ascii="GHEA Grapalat" w:hAnsi="GHEA Grapalat" w:cs="Sylfaen"/>
          <w:sz w:val="20"/>
          <w:lang w:val="hy-AM"/>
        </w:rPr>
      </w:pPr>
      <w:r w:rsidRPr="00137D12">
        <w:rPr>
          <w:rFonts w:ascii="GHEA Grapalat" w:hAnsi="GHEA Grapalat" w:cs="Sylfaen"/>
          <w:sz w:val="20"/>
          <w:lang w:val="hy-AM"/>
        </w:rPr>
        <w:t>2) результат исполнения контракта считается полностью принятым в случае приемки выполненных работ руководителем органа государственного управления, комиссией, образуемой в порядке, установленном постановлением Правительства Российской Федерации. Республика Армения от 19 марта 2015 г. № 596;</w:t>
      </w:r>
    </w:p>
    <w:p w14:paraId="2FA7C448" w14:textId="77777777" w:rsidR="003800F8" w:rsidRPr="00137D12" w:rsidRDefault="003800F8" w:rsidP="003800F8">
      <w:pPr>
        <w:pStyle w:val="norm"/>
        <w:spacing w:line="240" w:lineRule="auto"/>
        <w:rPr>
          <w:rFonts w:ascii="GHEA Grapalat" w:hAnsi="GHEA Grapalat" w:cs="Sylfaen"/>
          <w:sz w:val="20"/>
          <w:lang w:val="hy-AM"/>
        </w:rPr>
      </w:pPr>
      <w:r w:rsidRPr="00137D12">
        <w:rPr>
          <w:rFonts w:ascii="GHEA Grapalat" w:hAnsi="GHEA Grapalat" w:cs="Sylfaen"/>
          <w:sz w:val="20"/>
          <w:lang w:val="hy-AM"/>
        </w:rPr>
        <w:t>3) до приемки завершенного объекта строительства комиссия, созданная в соответствии с постановлением Правительства Республики Армения от 9 марта 2015 года № 596-Н, документирует завершенный объект строительства в порядке, установленном законодательством Республики Армения. законодательством Республики Армения и оформляет акт комиссии о приемке объекта в эксплуатацию;</w:t>
      </w:r>
    </w:p>
    <w:p w14:paraId="5221C56A" w14:textId="77777777" w:rsidR="003800F8" w:rsidRPr="00137D12" w:rsidRDefault="003800F8" w:rsidP="003800F8">
      <w:pPr>
        <w:pStyle w:val="norm"/>
        <w:spacing w:line="240" w:lineRule="auto"/>
        <w:rPr>
          <w:rFonts w:ascii="GHEA Grapalat" w:hAnsi="GHEA Grapalat" w:cs="Sylfaen"/>
          <w:sz w:val="20"/>
          <w:lang w:val="hy-AM"/>
        </w:rPr>
      </w:pPr>
      <w:r w:rsidRPr="00137D12">
        <w:rPr>
          <w:rFonts w:ascii="GHEA Grapalat" w:hAnsi="GHEA Grapalat" w:cs="Sylfaen"/>
          <w:sz w:val="20"/>
          <w:lang w:val="hy-AM"/>
        </w:rPr>
        <w:t>4) 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объекта строительства (выполненных работ) требованиям договора и в случае выполненных работ:</w:t>
      </w:r>
    </w:p>
    <w:p w14:paraId="749F4361" w14:textId="77777777" w:rsidR="003800F8" w:rsidRPr="00137D12" w:rsidRDefault="003800F8" w:rsidP="003800F8">
      <w:pPr>
        <w:pStyle w:val="norm"/>
        <w:spacing w:line="240" w:lineRule="auto"/>
        <w:rPr>
          <w:rFonts w:ascii="GHEA Grapalat" w:hAnsi="GHEA Grapalat" w:cs="Sylfaen"/>
          <w:sz w:val="20"/>
          <w:lang w:val="hy-AM"/>
        </w:rPr>
      </w:pPr>
      <w:r w:rsidRPr="00137D12">
        <w:rPr>
          <w:rFonts w:ascii="GHEA Grapalat" w:hAnsi="GHEA Grapalat" w:cs="Sylfaen"/>
          <w:sz w:val="20"/>
          <w:lang w:val="hy-AM"/>
        </w:rPr>
        <w:t>а. соответствует условиям договора, затем подписывается итоговый акт сдачи-приемки о приемке результата исполнения договора,</w:t>
      </w:r>
    </w:p>
    <w:p w14:paraId="1CE8D235" w14:textId="77777777" w:rsidR="003800F8" w:rsidRPr="00137D12" w:rsidRDefault="003800F8" w:rsidP="003800F8">
      <w:pPr>
        <w:pStyle w:val="norm"/>
        <w:spacing w:line="240" w:lineRule="auto"/>
        <w:rPr>
          <w:rFonts w:ascii="GHEA Grapalat" w:hAnsi="GHEA Grapalat" w:cs="Sylfaen"/>
          <w:sz w:val="20"/>
          <w:lang w:val="hy-AM"/>
        </w:rPr>
      </w:pPr>
      <w:r w:rsidRPr="00137D12">
        <w:rPr>
          <w:rFonts w:ascii="GHEA Grapalat" w:hAnsi="GHEA Grapalat" w:cs="Sylfaen"/>
          <w:sz w:val="20"/>
          <w:lang w:val="hy-AM"/>
        </w:rPr>
        <w:t>б. не соответствует условиям договора, то протокол не подписывается.</w:t>
      </w:r>
    </w:p>
    <w:p w14:paraId="2AD4F95F" w14:textId="77777777" w:rsidR="003800F8" w:rsidRPr="00137D12" w:rsidRDefault="003800F8" w:rsidP="003800F8">
      <w:pPr>
        <w:pStyle w:val="norm"/>
        <w:spacing w:line="240" w:lineRule="auto"/>
        <w:rPr>
          <w:rFonts w:ascii="GHEA Grapalat" w:hAnsi="GHEA Grapalat" w:cs="Sylfaen"/>
          <w:sz w:val="20"/>
          <w:lang w:val="hy-AM"/>
        </w:rPr>
      </w:pPr>
      <w:r w:rsidRPr="00137D12">
        <w:rPr>
          <w:rFonts w:ascii="GHEA Grapalat" w:hAnsi="GHEA Grapalat" w:cs="Sylfaen"/>
          <w:sz w:val="20"/>
          <w:lang w:val="hy-AM"/>
        </w:rPr>
        <w:t>5) до подписания итогового акта сдачи-приемки о приемке результатов исполнения договора, предусмотренного настоящим пунктом, Заказчик не вносит оплату в размере пяти процентов от общего объема выполненных работ по капитальному строительству, а в случае оплаты в рассрочку, размер последнего платежа, который не может быть меньше суммы выполненных работ по капитальному строительству в размере пяти процентов от общей суммы.</w:t>
      </w:r>
    </w:p>
    <w:p w14:paraId="476F7B3E" w14:textId="77777777" w:rsidR="003800F8" w:rsidRPr="00137D12" w:rsidRDefault="003800F8" w:rsidP="003800F8">
      <w:pPr>
        <w:tabs>
          <w:tab w:val="left" w:pos="1276"/>
        </w:tabs>
        <w:ind w:firstLine="720"/>
        <w:jc w:val="both"/>
        <w:rPr>
          <w:rFonts w:ascii="GHEA Grapalat" w:hAnsi="GHEA Grapalat"/>
          <w:lang w:val="hy-AM"/>
        </w:rPr>
      </w:pPr>
    </w:p>
    <w:p w14:paraId="1AD7C92D" w14:textId="77777777" w:rsidR="003800F8" w:rsidRPr="00137D12" w:rsidRDefault="003800F8" w:rsidP="003800F8">
      <w:pPr>
        <w:tabs>
          <w:tab w:val="left" w:pos="1276"/>
        </w:tabs>
        <w:ind w:firstLine="720"/>
        <w:jc w:val="both"/>
        <w:rPr>
          <w:rFonts w:ascii="GHEA Grapalat" w:hAnsi="GHEA Grapalat"/>
          <w:b/>
          <w:sz w:val="20"/>
          <w:szCs w:val="20"/>
          <w:lang w:val="hy-AM"/>
        </w:rPr>
      </w:pPr>
      <w:r w:rsidRPr="00137D12">
        <w:rPr>
          <w:rFonts w:ascii="GHEA Grapalat" w:hAnsi="GHEA Grapalat"/>
          <w:b/>
          <w:sz w:val="20"/>
          <w:szCs w:val="20"/>
          <w:lang w:val="hy-AM"/>
        </w:rPr>
        <w:t xml:space="preserve">5. </w:t>
      </w:r>
      <w:r w:rsidRPr="00137D12">
        <w:rPr>
          <w:rFonts w:ascii="GHEA Grapalat" w:hAnsi="GHEA Grapalat" w:cs="Sylfaen"/>
          <w:b/>
          <w:sz w:val="20"/>
          <w:szCs w:val="20"/>
          <w:lang w:val="hy-AM"/>
        </w:rPr>
        <w:t>РАБОТА</w:t>
      </w:r>
      <w:r w:rsidRPr="00137D12">
        <w:rPr>
          <w:rFonts w:ascii="GHEA Grapalat" w:hAnsi="GHEA Grapalat" w:cs="Times Armenian"/>
          <w:b/>
          <w:sz w:val="20"/>
          <w:szCs w:val="20"/>
          <w:lang w:val="hy-AM"/>
        </w:rPr>
        <w:t xml:space="preserve"> </w:t>
      </w:r>
      <w:r w:rsidRPr="00137D12">
        <w:rPr>
          <w:rFonts w:ascii="GHEA Grapalat" w:hAnsi="GHEA Grapalat" w:cs="Sylfaen"/>
          <w:b/>
          <w:sz w:val="20"/>
          <w:szCs w:val="20"/>
          <w:lang w:val="hy-AM"/>
        </w:rPr>
        <w:t>ЦЕНА:</w:t>
      </w:r>
      <w:r w:rsidRPr="00137D12">
        <w:rPr>
          <w:rFonts w:ascii="GHEA Grapalat" w:hAnsi="GHEA Grapalat" w:cs="Times Armenian"/>
          <w:b/>
          <w:sz w:val="20"/>
          <w:szCs w:val="20"/>
          <w:lang w:val="hy-AM"/>
        </w:rPr>
        <w:t xml:space="preserve"> </w:t>
      </w:r>
      <w:r w:rsidRPr="00137D12">
        <w:rPr>
          <w:rFonts w:ascii="GHEA Grapalat" w:hAnsi="GHEA Grapalat" w:cs="Sylfaen"/>
          <w:b/>
          <w:sz w:val="20"/>
          <w:szCs w:val="20"/>
          <w:lang w:val="hy-AM"/>
        </w:rPr>
        <w:t>И:</w:t>
      </w:r>
      <w:r w:rsidRPr="00137D12">
        <w:rPr>
          <w:rFonts w:ascii="GHEA Grapalat" w:hAnsi="GHEA Grapalat" w:cs="Times Armenian"/>
          <w:b/>
          <w:sz w:val="20"/>
          <w:szCs w:val="20"/>
          <w:lang w:val="hy-AM"/>
        </w:rPr>
        <w:t xml:space="preserve"> </w:t>
      </w:r>
      <w:r w:rsidRPr="00137D12">
        <w:rPr>
          <w:rFonts w:ascii="GHEA Grapalat" w:hAnsi="GHEA Grapalat" w:cs="Sylfaen"/>
          <w:b/>
          <w:sz w:val="20"/>
          <w:szCs w:val="20"/>
          <w:lang w:val="hy-AM"/>
        </w:rPr>
        <w:t>ЗАРПЛАТА</w:t>
      </w:r>
    </w:p>
    <w:p w14:paraId="634D7A0B" w14:textId="77777777" w:rsidR="003800F8" w:rsidRPr="00137D12" w:rsidRDefault="003800F8" w:rsidP="003800F8">
      <w:pPr>
        <w:tabs>
          <w:tab w:val="left" w:pos="1276"/>
        </w:tabs>
        <w:ind w:firstLine="720"/>
        <w:jc w:val="both"/>
        <w:rPr>
          <w:rFonts w:ascii="GHEA Grapalat" w:hAnsi="GHEA Grapalat"/>
          <w:sz w:val="20"/>
          <w:szCs w:val="20"/>
          <w:lang w:val="hy-AM"/>
        </w:rPr>
      </w:pPr>
    </w:p>
    <w:p w14:paraId="2E4FE8C4" w14:textId="77777777" w:rsidR="003800F8" w:rsidRPr="00137D12" w:rsidRDefault="003800F8" w:rsidP="003800F8">
      <w:pPr>
        <w:tabs>
          <w:tab w:val="left" w:pos="1276"/>
        </w:tabs>
        <w:ind w:firstLine="720"/>
        <w:jc w:val="both"/>
        <w:rPr>
          <w:rFonts w:ascii="GHEA Grapalat" w:hAnsi="GHEA Grapalat"/>
          <w:sz w:val="20"/>
          <w:szCs w:val="20"/>
          <w:lang w:val="hy-AM"/>
        </w:rPr>
      </w:pPr>
      <w:r w:rsidRPr="00137D12">
        <w:rPr>
          <w:rFonts w:ascii="GHEA Grapalat" w:hAnsi="GHEA Grapalat"/>
          <w:sz w:val="20"/>
          <w:szCs w:val="20"/>
          <w:lang w:val="hy-AM"/>
        </w:rPr>
        <w:t xml:space="preserve">5.1 настоящего </w:t>
      </w:r>
      <w:r w:rsidRPr="00137D12">
        <w:rPr>
          <w:rFonts w:ascii="GHEA Grapalat" w:hAnsi="GHEA Grapalat" w:cs="Sylfaen"/>
          <w:sz w:val="20"/>
          <w:szCs w:val="20"/>
          <w:lang w:val="hy-AM"/>
        </w:rPr>
        <w:t>Соглашения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общий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цена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составить</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г </w:t>
      </w:r>
      <w:r w:rsidRPr="00137D12">
        <w:rPr>
          <w:rFonts w:ascii="GHEA Grapalat" w:hAnsi="GHEA Grapalat" w:cs="Times Armenian"/>
          <w:sz w:val="20"/>
          <w:szCs w:val="20"/>
          <w:lang w:val="hy-AM"/>
        </w:rPr>
        <w:t xml:space="preserve">-------------- (------------------) </w:t>
      </w:r>
      <w:r w:rsidRPr="00137D12">
        <w:rPr>
          <w:rFonts w:ascii="GHEA Grapalat" w:hAnsi="GHEA Grapalat" w:cs="Sylfaen"/>
          <w:sz w:val="20"/>
          <w:szCs w:val="20"/>
          <w:lang w:val="hy-AM"/>
        </w:rPr>
        <w:t>РА: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драмов </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из которых </w:t>
      </w:r>
      <w:r w:rsidRPr="00137D12">
        <w:rPr>
          <w:rFonts w:ascii="GHEA Grapalat" w:hAnsi="GHEA Grapalat" w:cs="Times Armenian"/>
          <w:sz w:val="20"/>
          <w:szCs w:val="20"/>
          <w:lang w:val="hy-AM"/>
        </w:rPr>
        <w:t xml:space="preserve">---------- (----------------------------------- -- ----) </w:t>
      </w:r>
      <w:r w:rsidRPr="00137D12">
        <w:rPr>
          <w:rFonts w:ascii="GHEA Grapalat" w:hAnsi="GHEA Grapalat" w:cs="Sylfaen"/>
          <w:sz w:val="20"/>
          <w:szCs w:val="20"/>
          <w:lang w:val="hy-AM"/>
        </w:rPr>
        <w:t>РА: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AMD </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НДС </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Цена: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включать:</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является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подрядчика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к</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выполненный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все</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расходы </w:t>
      </w:r>
      <w:r w:rsidRPr="00137D12">
        <w:rPr>
          <w:rFonts w:ascii="GHEA Grapalat" w:hAnsi="GHEA Grapalat" w:cs="Times Armenian"/>
          <w:sz w:val="20"/>
          <w:szCs w:val="20"/>
          <w:lang w:val="hy-AM"/>
        </w:rPr>
        <w:t xml:space="preserve">и </w:t>
      </w:r>
      <w:r w:rsidRPr="00137D12">
        <w:rPr>
          <w:rFonts w:ascii="GHEA Grapalat" w:hAnsi="GHEA Grapalat" w:cs="Sylfaen"/>
          <w:sz w:val="20"/>
          <w:szCs w:val="20"/>
          <w:lang w:val="hy-AM"/>
        </w:rPr>
        <w:t>т. д.</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в котором </w:t>
      </w:r>
      <w:r w:rsidRPr="00137D12">
        <w:rPr>
          <w:rFonts w:ascii="GHEA Grapalat" w:hAnsi="GHEA Grapalat" w:cs="Times Armenian"/>
          <w:sz w:val="20"/>
          <w:szCs w:val="20"/>
          <w:lang w:val="hy-AM"/>
        </w:rPr>
        <w:t>:</w:t>
      </w:r>
    </w:p>
    <w:p w14:paraId="4AA168D7" w14:textId="77777777" w:rsidR="003800F8" w:rsidRPr="00137D12" w:rsidRDefault="003800F8" w:rsidP="003800F8">
      <w:pPr>
        <w:tabs>
          <w:tab w:val="left" w:pos="1276"/>
        </w:tabs>
        <w:ind w:firstLine="720"/>
        <w:jc w:val="both"/>
        <w:rPr>
          <w:rFonts w:ascii="GHEA Grapalat" w:hAnsi="GHEA Grapalat"/>
          <w:sz w:val="20"/>
          <w:szCs w:val="20"/>
          <w:lang w:val="hy-AM"/>
        </w:rPr>
      </w:pPr>
      <w:r w:rsidRPr="00137D12">
        <w:rPr>
          <w:rFonts w:ascii="GHEA Grapalat" w:hAnsi="GHEA Grapalat" w:cs="Sylfaen"/>
          <w:sz w:val="20"/>
          <w:szCs w:val="20"/>
          <w:lang w:val="hy-AM"/>
        </w:rPr>
        <w:t xml:space="preserve">го </w:t>
      </w:r>
      <w:r w:rsidRPr="00137D12">
        <w:rPr>
          <w:rFonts w:ascii="GHEA Grapalat" w:hAnsi="GHEA Grapalat"/>
          <w:sz w:val="20"/>
          <w:szCs w:val="20"/>
          <w:lang w:val="hy-AM"/>
        </w:rPr>
        <w:t>числа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доза </w:t>
      </w:r>
      <w:r w:rsidRPr="00137D12">
        <w:rPr>
          <w:rFonts w:ascii="GHEA Grapalat" w:hAnsi="GHEA Grapalat" w:cs="Times Armenian"/>
          <w:sz w:val="20"/>
          <w:szCs w:val="20"/>
          <w:lang w:val="hy-AM"/>
        </w:rPr>
        <w:t xml:space="preserve">.............. (................................) </w:t>
      </w:r>
      <w:r w:rsidRPr="00137D12">
        <w:rPr>
          <w:rFonts w:ascii="GHEA Grapalat" w:hAnsi="GHEA Grapalat" w:cs="Sylfaen"/>
          <w:sz w:val="20"/>
          <w:szCs w:val="20"/>
          <w:lang w:val="hy-AM"/>
        </w:rPr>
        <w:t>РА :</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АМД </w:t>
      </w:r>
      <w:r w:rsidRPr="00137D12">
        <w:rPr>
          <w:rFonts w:ascii="GHEA Grapalat" w:hAnsi="GHEA Grapalat" w:cs="Times Armenian"/>
          <w:sz w:val="20"/>
          <w:szCs w:val="20"/>
          <w:lang w:val="hy-AM"/>
        </w:rPr>
        <w:t xml:space="preserve">от </w:t>
      </w:r>
      <w:r w:rsidRPr="00137D12">
        <w:rPr>
          <w:rFonts w:ascii="GHEA Grapalat" w:hAnsi="GHEA Grapalat" w:cs="Sylfaen"/>
          <w:sz w:val="20"/>
          <w:szCs w:val="20"/>
          <w:lang w:val="hy-AM"/>
        </w:rPr>
        <w:t xml:space="preserve">которого </w:t>
      </w:r>
      <w:r w:rsidRPr="00137D12">
        <w:rPr>
          <w:rFonts w:ascii="GHEA Grapalat" w:hAnsi="GHEA Grapalat" w:cs="Times Armenian"/>
          <w:sz w:val="20"/>
          <w:szCs w:val="20"/>
          <w:lang w:val="hy-AM"/>
        </w:rPr>
        <w:t xml:space="preserve">---------- (---------------------------) </w:t>
      </w:r>
      <w:r w:rsidRPr="00137D12">
        <w:rPr>
          <w:rFonts w:ascii="GHEA Grapalat" w:hAnsi="GHEA Grapalat" w:cs="Sylfaen"/>
          <w:sz w:val="20"/>
          <w:szCs w:val="20"/>
          <w:lang w:val="hy-AM"/>
        </w:rPr>
        <w:t>РА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AMD </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НДС </w:t>
      </w:r>
      <w:r w:rsidRPr="00137D12">
        <w:rPr>
          <w:rFonts w:ascii="GHEA Grapalat" w:hAnsi="GHEA Grapalat" w:cs="Times Armenian"/>
          <w:sz w:val="20"/>
          <w:szCs w:val="20"/>
          <w:lang w:val="hy-AM"/>
        </w:rPr>
        <w:t>.</w:t>
      </w:r>
    </w:p>
    <w:p w14:paraId="2D3FDE71" w14:textId="77777777" w:rsidR="003800F8" w:rsidRPr="00137D12" w:rsidRDefault="003800F8" w:rsidP="003800F8">
      <w:pPr>
        <w:tabs>
          <w:tab w:val="left" w:pos="1276"/>
        </w:tabs>
        <w:ind w:firstLine="720"/>
        <w:jc w:val="both"/>
        <w:rPr>
          <w:rFonts w:ascii="GHEA Grapalat" w:hAnsi="GHEA Grapalat"/>
          <w:sz w:val="20"/>
          <w:szCs w:val="20"/>
          <w:lang w:val="hy-AM"/>
        </w:rPr>
      </w:pPr>
      <w:r w:rsidRPr="00137D12">
        <w:rPr>
          <w:rFonts w:ascii="GHEA Grapalat" w:hAnsi="GHEA Grapalat" w:cs="Times Armenian"/>
          <w:sz w:val="20"/>
          <w:szCs w:val="20"/>
          <w:lang w:val="hy-AM"/>
        </w:rPr>
        <w:t>-------------------------------------------------- --- ----------------------------------------------- ------ --------------</w:t>
      </w:r>
    </w:p>
    <w:p w14:paraId="064562D5" w14:textId="77777777" w:rsidR="003800F8" w:rsidRPr="00137D12" w:rsidRDefault="003800F8" w:rsidP="003800F8">
      <w:pPr>
        <w:tabs>
          <w:tab w:val="left" w:pos="1276"/>
        </w:tabs>
        <w:ind w:firstLine="720"/>
        <w:jc w:val="both"/>
        <w:rPr>
          <w:rFonts w:ascii="GHEA Grapalat" w:hAnsi="GHEA Grapalat" w:cs="Sylfaen"/>
          <w:sz w:val="20"/>
          <w:szCs w:val="20"/>
          <w:lang w:val="hy-AM"/>
        </w:rPr>
      </w:pPr>
      <w:r w:rsidRPr="00137D12">
        <w:rPr>
          <w:rFonts w:ascii="GHEA Grapalat" w:hAnsi="GHEA Grapalat"/>
          <w:sz w:val="20"/>
          <w:szCs w:val="20"/>
          <w:lang w:val="hy-AM"/>
        </w:rPr>
        <w:t>n-й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доза </w:t>
      </w:r>
      <w:r w:rsidRPr="00137D12">
        <w:rPr>
          <w:rFonts w:ascii="GHEA Grapalat" w:hAnsi="GHEA Grapalat" w:cs="Times Armenian"/>
          <w:sz w:val="20"/>
          <w:szCs w:val="20"/>
          <w:lang w:val="hy-AM"/>
        </w:rPr>
        <w:t xml:space="preserve">.............. (................................) </w:t>
      </w:r>
      <w:r w:rsidRPr="00137D12">
        <w:rPr>
          <w:rFonts w:ascii="GHEA Grapalat" w:hAnsi="GHEA Grapalat" w:cs="Sylfaen"/>
          <w:sz w:val="20"/>
          <w:szCs w:val="20"/>
          <w:lang w:val="hy-AM"/>
        </w:rPr>
        <w:t>РА :</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AMD </w:t>
      </w:r>
      <w:r w:rsidRPr="00137D12">
        <w:rPr>
          <w:rFonts w:ascii="GHEA Grapalat" w:hAnsi="GHEA Grapalat" w:cs="Times Armenian"/>
          <w:sz w:val="20"/>
          <w:szCs w:val="20"/>
          <w:lang w:val="hy-AM"/>
        </w:rPr>
        <w:t xml:space="preserve">от </w:t>
      </w:r>
      <w:r w:rsidRPr="00137D12">
        <w:rPr>
          <w:rFonts w:ascii="GHEA Grapalat" w:hAnsi="GHEA Grapalat" w:cs="Sylfaen"/>
          <w:sz w:val="20"/>
          <w:szCs w:val="20"/>
          <w:lang w:val="hy-AM"/>
        </w:rPr>
        <w:t xml:space="preserve">чего </w:t>
      </w:r>
      <w:r w:rsidRPr="00137D12">
        <w:rPr>
          <w:rFonts w:ascii="GHEA Grapalat" w:hAnsi="GHEA Grapalat" w:cs="Times Armenian"/>
          <w:sz w:val="20"/>
          <w:szCs w:val="20"/>
          <w:lang w:val="hy-AM"/>
        </w:rPr>
        <w:t xml:space="preserve">---------- (------------------------------------ --) </w:t>
      </w:r>
      <w:r w:rsidRPr="00137D12">
        <w:rPr>
          <w:rFonts w:ascii="GHEA Grapalat" w:hAnsi="GHEA Grapalat" w:cs="Sylfaen"/>
          <w:sz w:val="20"/>
          <w:szCs w:val="20"/>
          <w:lang w:val="hy-AM"/>
        </w:rPr>
        <w:t>РА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AMD </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НДС </w:t>
      </w:r>
      <w:r w:rsidRPr="00137D12">
        <w:rPr>
          <w:rFonts w:ascii="GHEA Grapalat" w:hAnsi="GHEA Grapalat" w:cs="Times Armenian"/>
          <w:sz w:val="20"/>
          <w:szCs w:val="20"/>
          <w:lang w:val="hy-AM"/>
        </w:rPr>
        <w:t>.</w:t>
      </w:r>
      <w:r w:rsidRPr="00137D12">
        <w:rPr>
          <w:rStyle w:val="FootnoteReference"/>
          <w:rFonts w:ascii="GHEA Grapalat" w:hAnsi="GHEA Grapalat" w:cs="Sylfaen"/>
          <w:sz w:val="20"/>
          <w:szCs w:val="20"/>
          <w:lang w:val="hy-AM"/>
        </w:rPr>
        <w:footnoteReference w:id="3"/>
      </w:r>
    </w:p>
    <w:p w14:paraId="1D6D4177" w14:textId="77777777" w:rsidR="003800F8" w:rsidRPr="0095540B" w:rsidRDefault="003800F8" w:rsidP="003800F8">
      <w:pPr>
        <w:ind w:firstLine="708"/>
        <w:jc w:val="both"/>
        <w:rPr>
          <w:rFonts w:ascii="GHEA Grapalat" w:hAnsi="GHEA Grapalat" w:cs="Sylfaen"/>
          <w:color w:val="000000"/>
          <w:sz w:val="20"/>
          <w:szCs w:val="20"/>
          <w:lang w:val="hy-AM"/>
        </w:rPr>
      </w:pPr>
    </w:p>
    <w:p w14:paraId="0375385E" w14:textId="5386EC83" w:rsidR="003800F8" w:rsidRPr="00137D12" w:rsidRDefault="003800F8" w:rsidP="003800F8">
      <w:pPr>
        <w:tabs>
          <w:tab w:val="num" w:pos="0"/>
          <w:tab w:val="left" w:pos="720"/>
          <w:tab w:val="num" w:pos="900"/>
        </w:tabs>
        <w:ind w:firstLine="720"/>
        <w:jc w:val="both"/>
        <w:rPr>
          <w:rFonts w:ascii="GHEA Grapalat" w:hAnsi="GHEA Grapalat" w:cs="Sylfaen"/>
          <w:sz w:val="20"/>
          <w:szCs w:val="20"/>
          <w:lang w:val="hy-AM"/>
        </w:rPr>
      </w:pPr>
      <w:r w:rsidRPr="00137D12">
        <w:rPr>
          <w:rFonts w:ascii="GHEA Grapalat" w:hAnsi="GHEA Grapalat" w:cs="Sylfaen"/>
          <w:sz w:val="20"/>
          <w:szCs w:val="20"/>
          <w:lang w:val="hy-AM"/>
        </w:rPr>
        <w:tab/>
      </w:r>
      <w:r w:rsidRPr="00A15B2B">
        <w:rPr>
          <w:rFonts w:ascii="GHEA Grapalat" w:hAnsi="GHEA Grapalat" w:cs="Sylfaen"/>
          <w:sz w:val="20"/>
          <w:szCs w:val="20"/>
          <w:lang w:val="hy-AM"/>
        </w:rPr>
        <w:t>5.3 Клиент</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оплата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труда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или</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контракта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календарь</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с графиком</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в случае приемки отдельных видов работ, этапов и объемов в соответствии с разделом 4 договора - безналичным расчетом в драмах РА путем перечисления денежных средств на счет Подрядчика.</w:t>
      </w:r>
    </w:p>
    <w:p w14:paraId="43002239" w14:textId="77777777" w:rsidR="003800F8" w:rsidRPr="00137D12" w:rsidRDefault="003800F8" w:rsidP="003800F8">
      <w:pPr>
        <w:tabs>
          <w:tab w:val="num" w:pos="0"/>
          <w:tab w:val="left" w:pos="720"/>
          <w:tab w:val="num" w:pos="900"/>
        </w:tabs>
        <w:ind w:firstLine="720"/>
        <w:jc w:val="both"/>
        <w:rPr>
          <w:rFonts w:ascii="GHEA Grapalat" w:hAnsi="GHEA Grapalat"/>
          <w:sz w:val="20"/>
          <w:lang w:val="hy-AM"/>
        </w:rPr>
      </w:pPr>
      <w:r w:rsidRPr="00137D12">
        <w:rPr>
          <w:rFonts w:ascii="GHEA Grapalat" w:hAnsi="GHEA Grapalat"/>
          <w:sz w:val="20"/>
          <w:lang w:val="hy-AM"/>
        </w:rPr>
        <w:tab/>
      </w:r>
    </w:p>
    <w:p w14:paraId="772DC7C2" w14:textId="77777777" w:rsidR="003800F8" w:rsidRPr="00137D12" w:rsidRDefault="003800F8" w:rsidP="003800F8">
      <w:pPr>
        <w:tabs>
          <w:tab w:val="num" w:pos="0"/>
          <w:tab w:val="left" w:pos="720"/>
          <w:tab w:val="num" w:pos="900"/>
        </w:tabs>
        <w:ind w:firstLine="720"/>
        <w:jc w:val="both"/>
        <w:rPr>
          <w:rFonts w:ascii="GHEA Grapalat" w:hAnsi="GHEA Grapalat" w:cs="Sylfaen"/>
          <w:sz w:val="20"/>
          <w:szCs w:val="20"/>
          <w:lang w:val="hy-AM"/>
        </w:rPr>
      </w:pPr>
      <w:r w:rsidRPr="00137D12">
        <w:rPr>
          <w:rFonts w:ascii="GHEA Grapalat" w:hAnsi="GHEA Grapalat" w:cs="Sylfaen"/>
          <w:sz w:val="20"/>
          <w:szCs w:val="20"/>
          <w:lang w:val="hy-AM"/>
        </w:rPr>
        <w:t>Передача денежных средств производится на основании акта сдачи-приемки в месяцы, указанные в графике платежей по договору (приложение N 2), но не позднее 25 декабря данного года.</w:t>
      </w:r>
    </w:p>
    <w:p w14:paraId="325562A0" w14:textId="77777777" w:rsidR="003800F8" w:rsidRPr="00137D12" w:rsidRDefault="003800F8" w:rsidP="003800F8">
      <w:pPr>
        <w:ind w:firstLine="720"/>
        <w:jc w:val="both"/>
        <w:rPr>
          <w:rFonts w:ascii="GHEA Grapalat" w:hAnsi="GHEA Grapalat"/>
          <w:sz w:val="20"/>
          <w:lang w:val="hy-AM"/>
        </w:rPr>
      </w:pPr>
      <w:r w:rsidRPr="00137D12">
        <w:rPr>
          <w:rFonts w:ascii="GHEA Grapalat" w:hAnsi="GHEA Grapalat" w:cs="Sylfaen"/>
          <w:sz w:val="20"/>
          <w:szCs w:val="20"/>
          <w:lang w:val="hy-AM"/>
        </w:rPr>
        <w:t xml:space="preserve"> </w:t>
      </w:r>
      <w:r w:rsidRPr="00137D12">
        <w:rPr>
          <w:rFonts w:ascii="GHEA Grapalat" w:hAnsi="GHEA Grapalat"/>
          <w:sz w:val="20"/>
          <w:lang w:val="hy-AM"/>
        </w:rPr>
        <w:t>При этом для осуществления платежа в течение 3 рабочих дней со дня подписания акта сдачи-приема-передачи заказчик вносит платежное поручение и копию акта сдачи-приема-передачи в казначейскую систему уполномоченного органа и на основании по документам, представленным в установленном порядке, уполномоченный орган производит данный платеж по акту приема-передачи, если он введен в казначейскую систему, в течение пяти рабочих дней в сроки, установленные графиком платежей настоящего договора.</w:t>
      </w:r>
    </w:p>
    <w:p w14:paraId="10B5656D" w14:textId="77777777" w:rsidR="003800F8" w:rsidRPr="00137D12" w:rsidRDefault="003800F8" w:rsidP="003800F8">
      <w:pPr>
        <w:tabs>
          <w:tab w:val="left" w:pos="1276"/>
        </w:tabs>
        <w:ind w:firstLine="720"/>
        <w:jc w:val="both"/>
        <w:rPr>
          <w:rFonts w:ascii="GHEA Grapalat" w:hAnsi="GHEA Grapalat" w:cs="Sylfaen"/>
          <w:b/>
          <w:sz w:val="20"/>
          <w:szCs w:val="20"/>
          <w:lang w:val="hy-AM"/>
        </w:rPr>
      </w:pPr>
      <w:r w:rsidRPr="00137D12">
        <w:rPr>
          <w:rFonts w:ascii="GHEA Grapalat" w:hAnsi="GHEA Grapalat" w:cs="Sylfaen"/>
          <w:b/>
          <w:sz w:val="20"/>
          <w:szCs w:val="20"/>
          <w:lang w:val="hy-AM"/>
        </w:rPr>
        <w:t>5.4 Платежи за исполнительные действия в рамках договора осуществляются по следующей формуле: SG=MG/NGxCS, где:</w:t>
      </w:r>
    </w:p>
    <w:p w14:paraId="1A00BD26" w14:textId="77777777" w:rsidR="003800F8" w:rsidRPr="00137D12" w:rsidRDefault="003800F8" w:rsidP="003800F8">
      <w:pPr>
        <w:tabs>
          <w:tab w:val="left" w:pos="1276"/>
        </w:tabs>
        <w:ind w:firstLine="720"/>
        <w:jc w:val="both"/>
        <w:rPr>
          <w:rFonts w:ascii="GHEA Grapalat" w:hAnsi="GHEA Grapalat" w:cs="Sylfaen"/>
          <w:b/>
          <w:sz w:val="20"/>
          <w:szCs w:val="20"/>
          <w:lang w:val="hy-AM"/>
        </w:rPr>
      </w:pPr>
      <w:r w:rsidRPr="00137D12">
        <w:rPr>
          <w:rFonts w:ascii="GHEA Grapalat" w:hAnsi="GHEA Grapalat" w:cs="Sylfaen"/>
          <w:b/>
          <w:sz w:val="20"/>
          <w:szCs w:val="20"/>
          <w:lang w:val="hy-AM"/>
        </w:rPr>
        <w:t>МГ – цена, указанная в пункте 5.1 договора (если включено более одной части, то это цена данной части);</w:t>
      </w:r>
    </w:p>
    <w:p w14:paraId="29651746" w14:textId="77777777" w:rsidR="003800F8" w:rsidRPr="00137D12" w:rsidRDefault="003800F8" w:rsidP="003800F8">
      <w:pPr>
        <w:tabs>
          <w:tab w:val="left" w:pos="1276"/>
        </w:tabs>
        <w:ind w:firstLine="720"/>
        <w:jc w:val="both"/>
        <w:rPr>
          <w:rFonts w:ascii="GHEA Grapalat" w:hAnsi="GHEA Grapalat" w:cs="Sylfaen"/>
          <w:b/>
          <w:sz w:val="20"/>
          <w:szCs w:val="20"/>
          <w:lang w:val="hy-AM"/>
        </w:rPr>
      </w:pPr>
      <w:r w:rsidRPr="00137D12">
        <w:rPr>
          <w:rFonts w:ascii="GHEA Grapalat" w:hAnsi="GHEA Grapalat" w:cs="Sylfaen"/>
          <w:b/>
          <w:sz w:val="20"/>
          <w:szCs w:val="20"/>
          <w:lang w:val="hy-AM"/>
        </w:rPr>
        <w:lastRenderedPageBreak/>
        <w:t>НГ – сметная цена строительных работ, публикуемая по приглашению.</w:t>
      </w:r>
    </w:p>
    <w:p w14:paraId="263AA250" w14:textId="77777777" w:rsidR="003800F8" w:rsidRPr="00137D12" w:rsidRDefault="003800F8" w:rsidP="003800F8">
      <w:pPr>
        <w:tabs>
          <w:tab w:val="left" w:pos="1276"/>
        </w:tabs>
        <w:ind w:firstLine="720"/>
        <w:jc w:val="both"/>
        <w:rPr>
          <w:rFonts w:ascii="GHEA Grapalat" w:hAnsi="GHEA Grapalat" w:cs="Sylfaen"/>
          <w:b/>
          <w:sz w:val="20"/>
          <w:szCs w:val="20"/>
          <w:lang w:val="hy-AM"/>
        </w:rPr>
      </w:pPr>
      <w:r w:rsidRPr="00137D12">
        <w:rPr>
          <w:rFonts w:ascii="GHEA Grapalat" w:hAnsi="GHEA Grapalat" w:cs="Sylfaen"/>
          <w:b/>
          <w:sz w:val="20"/>
          <w:szCs w:val="20"/>
          <w:lang w:val="hy-AM"/>
        </w:rPr>
        <w:t>ПС – объем работ, представленный данным исполнительным актом, в денежном выражении.</w:t>
      </w:r>
    </w:p>
    <w:p w14:paraId="32718E49" w14:textId="77777777" w:rsidR="003800F8" w:rsidRPr="00137D12" w:rsidRDefault="003800F8" w:rsidP="003800F8">
      <w:pPr>
        <w:ind w:firstLine="720"/>
        <w:jc w:val="both"/>
        <w:rPr>
          <w:rFonts w:ascii="GHEA Grapalat" w:hAnsi="GHEA Grapalat"/>
          <w:b/>
          <w:sz w:val="20"/>
          <w:lang w:val="hy-AM"/>
        </w:rPr>
      </w:pPr>
      <w:r w:rsidRPr="00137D12">
        <w:rPr>
          <w:rFonts w:ascii="GHEA Grapalat" w:hAnsi="GHEA Grapalat" w:cs="Sylfaen"/>
          <w:b/>
          <w:sz w:val="20"/>
          <w:szCs w:val="20"/>
          <w:lang w:val="hy-AM"/>
        </w:rPr>
        <w:t>СГ – сумма, уплаченная за работы, указанные в объем-смете.</w:t>
      </w:r>
    </w:p>
    <w:p w14:paraId="496C5B57" w14:textId="77777777" w:rsidR="003800F8" w:rsidRPr="00137D12" w:rsidRDefault="003800F8" w:rsidP="003800F8">
      <w:pPr>
        <w:tabs>
          <w:tab w:val="num" w:pos="0"/>
          <w:tab w:val="left" w:pos="720"/>
          <w:tab w:val="num" w:pos="900"/>
        </w:tabs>
        <w:jc w:val="both"/>
        <w:rPr>
          <w:rFonts w:ascii="GHEA Grapalat" w:hAnsi="GHEA Grapalat" w:cs="Sylfaen"/>
          <w:lang w:val="hy-AM"/>
        </w:rPr>
      </w:pPr>
      <w:r w:rsidRPr="00137D12">
        <w:rPr>
          <w:rFonts w:ascii="GHEA Grapalat" w:hAnsi="GHEA Grapalat" w:cs="Sylfaen"/>
          <w:sz w:val="20"/>
          <w:szCs w:val="20"/>
          <w:lang w:val="hy-AM"/>
        </w:rPr>
        <w:tab/>
      </w:r>
      <w:r w:rsidRPr="00137D12">
        <w:rPr>
          <w:rFonts w:ascii="GHEA Grapalat" w:hAnsi="GHEA Grapalat"/>
          <w:sz w:val="20"/>
          <w:lang w:val="hy-AM"/>
        </w:rPr>
        <w:t xml:space="preserve"> </w:t>
      </w:r>
    </w:p>
    <w:p w14:paraId="5CF8E3C2" w14:textId="77777777" w:rsidR="003800F8" w:rsidRPr="00137D12" w:rsidRDefault="003800F8" w:rsidP="003800F8">
      <w:pPr>
        <w:tabs>
          <w:tab w:val="left" w:pos="1276"/>
        </w:tabs>
        <w:ind w:firstLine="720"/>
        <w:jc w:val="both"/>
        <w:rPr>
          <w:rFonts w:ascii="GHEA Grapalat" w:hAnsi="GHEA Grapalat"/>
          <w:b/>
          <w:sz w:val="20"/>
          <w:szCs w:val="20"/>
          <w:lang w:val="hy-AM"/>
        </w:rPr>
      </w:pPr>
      <w:r w:rsidRPr="00137D12">
        <w:rPr>
          <w:rFonts w:ascii="GHEA Grapalat" w:hAnsi="GHEA Grapalat"/>
          <w:b/>
          <w:sz w:val="20"/>
          <w:szCs w:val="20"/>
          <w:lang w:val="hy-AM"/>
        </w:rPr>
        <w:t xml:space="preserve">6. </w:t>
      </w:r>
      <w:r w:rsidRPr="00137D12">
        <w:rPr>
          <w:rFonts w:ascii="GHEA Grapalat" w:hAnsi="GHEA Grapalat" w:cs="Sylfaen"/>
          <w:b/>
          <w:sz w:val="20"/>
          <w:szCs w:val="20"/>
          <w:lang w:val="hy-AM"/>
        </w:rPr>
        <w:t>СТОРОНЫ</w:t>
      </w:r>
      <w:r w:rsidRPr="00137D12">
        <w:rPr>
          <w:rFonts w:ascii="GHEA Grapalat" w:hAnsi="GHEA Grapalat" w:cs="Times Armenian"/>
          <w:b/>
          <w:sz w:val="20"/>
          <w:szCs w:val="20"/>
          <w:lang w:val="hy-AM"/>
        </w:rPr>
        <w:t xml:space="preserve"> </w:t>
      </w:r>
      <w:r w:rsidRPr="00137D12">
        <w:rPr>
          <w:rFonts w:ascii="GHEA Grapalat" w:hAnsi="GHEA Grapalat" w:cs="Sylfaen"/>
          <w:b/>
          <w:sz w:val="20"/>
          <w:szCs w:val="20"/>
          <w:lang w:val="hy-AM"/>
        </w:rPr>
        <w:t>ОТВЕТСТВЕННОСТЬ</w:t>
      </w:r>
    </w:p>
    <w:p w14:paraId="53466A6F" w14:textId="77777777" w:rsidR="003800F8" w:rsidRPr="00137D12" w:rsidRDefault="003800F8" w:rsidP="003800F8">
      <w:pPr>
        <w:tabs>
          <w:tab w:val="left" w:pos="1276"/>
        </w:tabs>
        <w:ind w:firstLine="720"/>
        <w:jc w:val="both"/>
        <w:rPr>
          <w:rFonts w:ascii="GHEA Grapalat" w:hAnsi="GHEA Grapalat"/>
          <w:sz w:val="20"/>
          <w:szCs w:val="20"/>
          <w:lang w:val="hy-AM"/>
        </w:rPr>
      </w:pPr>
      <w:r w:rsidRPr="00137D12">
        <w:rPr>
          <w:rFonts w:ascii="GHEA Grapalat" w:hAnsi="GHEA Grapalat"/>
          <w:sz w:val="20"/>
          <w:szCs w:val="20"/>
          <w:lang w:val="hy-AM"/>
        </w:rPr>
        <w:t xml:space="preserve">6.1 </w:t>
      </w:r>
      <w:r w:rsidRPr="00137D12">
        <w:rPr>
          <w:rFonts w:ascii="GHEA Grapalat" w:hAnsi="GHEA Grapalat"/>
          <w:sz w:val="20"/>
          <w:szCs w:val="20"/>
          <w:lang w:val="hy-AM"/>
        </w:rPr>
        <w:tab/>
      </w:r>
      <w:r w:rsidRPr="00137D12">
        <w:rPr>
          <w:rFonts w:ascii="GHEA Grapalat" w:hAnsi="GHEA Grapalat" w:cs="Sylfaen"/>
          <w:sz w:val="20"/>
          <w:szCs w:val="20"/>
          <w:lang w:val="hy-AM"/>
        </w:rPr>
        <w:t>Подрядчик</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ответственность</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является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утомительный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Работа: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качество</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и:</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настоящим</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с пунктом </w:t>
      </w:r>
      <w:r w:rsidRPr="00137D12">
        <w:rPr>
          <w:rFonts w:ascii="GHEA Grapalat" w:hAnsi="GHEA Grapalat" w:cs="Times Armenian"/>
          <w:sz w:val="20"/>
          <w:szCs w:val="20"/>
          <w:lang w:val="hy-AM"/>
        </w:rPr>
        <w:t xml:space="preserve">1.3 </w:t>
      </w:r>
      <w:r w:rsidRPr="00137D12">
        <w:rPr>
          <w:rFonts w:ascii="GHEA Grapalat" w:hAnsi="GHEA Grapalat" w:cs="Sylfaen"/>
          <w:sz w:val="20"/>
          <w:szCs w:val="20"/>
          <w:lang w:val="hy-AM"/>
        </w:rPr>
        <w:t xml:space="preserve">договора </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в том числе</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календарь</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график </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предоставляется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период</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обслуживание</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для</w:t>
      </w:r>
    </w:p>
    <w:p w14:paraId="4F6DFFD0" w14:textId="77777777" w:rsidR="003800F8" w:rsidRPr="00137D12" w:rsidRDefault="003800F8" w:rsidP="003800F8">
      <w:pPr>
        <w:tabs>
          <w:tab w:val="left" w:pos="1276"/>
        </w:tabs>
        <w:ind w:firstLine="720"/>
        <w:jc w:val="both"/>
        <w:rPr>
          <w:rFonts w:ascii="GHEA Grapalat" w:hAnsi="GHEA Grapalat" w:cs="Sylfaen"/>
          <w:sz w:val="20"/>
          <w:szCs w:val="20"/>
          <w:lang w:val="hy-AM"/>
        </w:rPr>
      </w:pPr>
      <w:r w:rsidRPr="00137D12">
        <w:rPr>
          <w:rFonts w:ascii="GHEA Grapalat" w:hAnsi="GHEA Grapalat" w:cs="Sylfaen"/>
          <w:sz w:val="20"/>
          <w:szCs w:val="20"/>
          <w:lang w:val="hy-AM"/>
        </w:rPr>
        <w:t xml:space="preserve">6.2 </w:t>
      </w:r>
      <w:r w:rsidRPr="00137D12">
        <w:rPr>
          <w:rFonts w:ascii="GHEA Grapalat" w:hAnsi="GHEA Grapalat" w:cs="Sylfaen"/>
          <w:sz w:val="20"/>
          <w:szCs w:val="20"/>
          <w:lang w:val="hy-AM"/>
        </w:rPr>
        <w:tab/>
        <w:t>В случае нарушения сроков выполнения Работ, предусмотренных настоящим договором, Подрядчику начисляется пеня за каждый просроченный рабочий день в размере 0,05 (ноль целых пятисотых) процента от цены Работ. Работа, которую предстоит выполнить, но не выполнить.</w:t>
      </w:r>
    </w:p>
    <w:p w14:paraId="49FBA016" w14:textId="77777777" w:rsidR="003800F8" w:rsidRPr="00137D12" w:rsidRDefault="003800F8" w:rsidP="003800F8">
      <w:pPr>
        <w:pStyle w:val="NormalWeb"/>
        <w:shd w:val="clear" w:color="auto" w:fill="FFFFFF"/>
        <w:spacing w:before="0" w:beforeAutospacing="0" w:after="0" w:afterAutospacing="0" w:line="276" w:lineRule="auto"/>
        <w:ind w:firstLine="720"/>
        <w:jc w:val="both"/>
        <w:rPr>
          <w:rFonts w:ascii="GHEA Grapalat" w:hAnsi="GHEA Grapalat" w:cs="Sylfaen"/>
          <w:sz w:val="20"/>
          <w:szCs w:val="20"/>
          <w:lang w:val="hy-AM"/>
        </w:rPr>
      </w:pPr>
      <w:r w:rsidRPr="00137D12">
        <w:rPr>
          <w:rFonts w:ascii="GHEA Grapalat" w:hAnsi="GHEA Grapalat" w:cs="Sylfaen"/>
          <w:sz w:val="20"/>
          <w:szCs w:val="20"/>
          <w:lang w:val="hy-AM"/>
        </w:rPr>
        <w:t xml:space="preserve">6.3 </w:t>
      </w:r>
      <w:r w:rsidRPr="00137D12">
        <w:rPr>
          <w:rFonts w:ascii="GHEA Grapalat" w:hAnsi="GHEA Grapalat" w:cs="Sylfaen"/>
          <w:sz w:val="20"/>
          <w:szCs w:val="20"/>
          <w:lang w:val="hy-AM"/>
        </w:rPr>
        <w:tab/>
        <w:t>В случае непринятия работы Заказчиком по основаниям, предусмотренным пунктом 3.1.3 договора, с Подрядчика взимается штраф, размер которого определяется относительно общей стоимости работы. данный акт выполнения работ выполняется в соответствии с требованиями, предусмотренными договором, и составляет 10% от стоимости работ, запланированных по данной линии(ам) при исполнении:</w:t>
      </w:r>
    </w:p>
    <w:p w14:paraId="55393772" w14:textId="77777777" w:rsidR="003800F8" w:rsidRPr="00137D12" w:rsidRDefault="003800F8" w:rsidP="003800F8">
      <w:pPr>
        <w:pStyle w:val="NormalWeb"/>
        <w:shd w:val="clear" w:color="auto" w:fill="FFFFFF"/>
        <w:spacing w:before="0" w:beforeAutospacing="0" w:after="0" w:afterAutospacing="0" w:line="276" w:lineRule="auto"/>
        <w:ind w:firstLine="720"/>
        <w:jc w:val="both"/>
        <w:rPr>
          <w:rFonts w:ascii="GHEA Grapalat" w:hAnsi="GHEA Grapalat" w:cs="Sylfaen"/>
          <w:sz w:val="20"/>
          <w:szCs w:val="20"/>
          <w:lang w:val="hy-AM"/>
        </w:rPr>
      </w:pPr>
      <w:r w:rsidRPr="00137D12">
        <w:rPr>
          <w:rFonts w:ascii="GHEA Grapalat" w:hAnsi="GHEA Grapalat" w:cs="Sylfaen"/>
          <w:sz w:val="20"/>
          <w:szCs w:val="20"/>
          <w:lang w:val="hy-AM"/>
        </w:rPr>
        <w:t>6.3.1 При расторжении договора в соответствии с пунктом 3.1.4 на подрядчика начисляется штраф в размере 0,5 процента от общей цены договора.</w:t>
      </w:r>
      <w:r w:rsidRPr="00137D12">
        <w:rPr>
          <w:rStyle w:val="FootnoteReference"/>
          <w:rFonts w:ascii="GHEA Grapalat" w:hAnsi="GHEA Grapalat" w:cs="Sylfaen"/>
          <w:sz w:val="20"/>
          <w:lang w:val="hy-AM"/>
        </w:rPr>
        <w:t xml:space="preserve"> </w:t>
      </w:r>
      <w:r w:rsidRPr="00137D12">
        <w:rPr>
          <w:rStyle w:val="FootnoteReference"/>
          <w:rFonts w:ascii="GHEA Grapalat" w:hAnsi="GHEA Grapalat" w:cs="Sylfaen"/>
          <w:sz w:val="20"/>
          <w:lang w:val="hy-AM"/>
        </w:rPr>
        <w:footnoteReference w:id="4"/>
      </w:r>
    </w:p>
    <w:p w14:paraId="0F10E6E2" w14:textId="77777777" w:rsidR="003800F8" w:rsidRPr="00137D12" w:rsidRDefault="003800F8" w:rsidP="003800F8">
      <w:pPr>
        <w:ind w:firstLine="720"/>
        <w:jc w:val="both"/>
        <w:rPr>
          <w:rFonts w:ascii="GHEA Grapalat" w:hAnsi="GHEA Grapalat" w:cs="Sylfaen"/>
          <w:sz w:val="20"/>
          <w:szCs w:val="20"/>
          <w:lang w:val="hy-AM"/>
        </w:rPr>
      </w:pPr>
      <w:r w:rsidRPr="00137D12">
        <w:rPr>
          <w:rFonts w:ascii="GHEA Grapalat" w:hAnsi="GHEA Grapalat" w:cs="Sylfaen"/>
          <w:sz w:val="20"/>
          <w:szCs w:val="20"/>
          <w:lang w:val="hy-AM"/>
        </w:rPr>
        <w:t>При этом штраф начисляется и в том случае, если результат работы выполнен в срок, указанный в настоящем договоре, но не принят заказчиком.</w:t>
      </w:r>
    </w:p>
    <w:p w14:paraId="1676371C" w14:textId="77777777" w:rsidR="003800F8" w:rsidRPr="00137D12" w:rsidRDefault="003800F8" w:rsidP="003800F8">
      <w:pPr>
        <w:pStyle w:val="NormalWeb"/>
        <w:shd w:val="clear" w:color="auto" w:fill="FFFFFF"/>
        <w:spacing w:before="0" w:beforeAutospacing="0" w:after="0" w:afterAutospacing="0" w:line="276" w:lineRule="auto"/>
        <w:ind w:firstLine="720"/>
        <w:jc w:val="both"/>
        <w:rPr>
          <w:rFonts w:ascii="GHEA Grapalat" w:hAnsi="GHEA Grapalat" w:cs="Sylfaen"/>
          <w:sz w:val="20"/>
          <w:szCs w:val="20"/>
          <w:lang w:val="hy-AM"/>
        </w:rPr>
      </w:pPr>
      <w:r w:rsidRPr="00137D12">
        <w:rPr>
          <w:rFonts w:ascii="GHEA Grapalat" w:hAnsi="GHEA Grapalat" w:cs="Sylfaen"/>
          <w:sz w:val="20"/>
          <w:szCs w:val="20"/>
          <w:lang w:val="hy-AM"/>
        </w:rPr>
        <w:t xml:space="preserve">6.4 </w:t>
      </w:r>
      <w:r w:rsidRPr="00137D12">
        <w:rPr>
          <w:rFonts w:ascii="GHEA Grapalat" w:hAnsi="GHEA Grapalat" w:cs="Sylfaen"/>
          <w:sz w:val="20"/>
          <w:szCs w:val="20"/>
          <w:lang w:val="hy-AM"/>
        </w:rPr>
        <w:tab/>
        <w:t>Неустойка и неустойка, предусмотренные пунктами 6.2, 6.3, 6.3.1 и 6.5.1 Договора, рассчитываются и зачитываются в счет сумм, уплаченных Исполнителю. При этом в случае нарушения подрядчиком сроков выполнения работ, определенных договором, начисленные неустойки уменьшаются от суммы, уплаченной за выполнение работ, при условии, что сумма удержанных неустойок будет уплачена в случае выполнения сроки выполнения работ, определенные договором.</w:t>
      </w:r>
    </w:p>
    <w:p w14:paraId="502CD9D4" w14:textId="77777777" w:rsidR="003800F8" w:rsidRPr="00137D12" w:rsidRDefault="003800F8" w:rsidP="003800F8">
      <w:pPr>
        <w:tabs>
          <w:tab w:val="left" w:pos="1276"/>
        </w:tabs>
        <w:ind w:firstLine="720"/>
        <w:jc w:val="both"/>
        <w:rPr>
          <w:rFonts w:ascii="GHEA Grapalat" w:hAnsi="GHEA Grapalat" w:cs="Tahoma"/>
          <w:sz w:val="20"/>
          <w:szCs w:val="20"/>
          <w:lang w:val="hy-AM"/>
        </w:rPr>
      </w:pPr>
      <w:r w:rsidRPr="00137D12">
        <w:rPr>
          <w:rFonts w:ascii="GHEA Grapalat" w:hAnsi="GHEA Grapalat"/>
          <w:sz w:val="20"/>
          <w:szCs w:val="20"/>
          <w:lang w:val="hy-AM"/>
        </w:rPr>
        <w:t xml:space="preserve">6.5 </w:t>
      </w:r>
      <w:r w:rsidRPr="00137D12">
        <w:rPr>
          <w:rFonts w:ascii="GHEA Grapalat" w:hAnsi="GHEA Grapalat"/>
          <w:sz w:val="20"/>
          <w:szCs w:val="20"/>
          <w:lang w:val="hy-AM"/>
        </w:rPr>
        <w:tab/>
      </w:r>
      <w:r w:rsidRPr="00137D12">
        <w:rPr>
          <w:rFonts w:ascii="GHEA Grapalat" w:hAnsi="GHEA Grapalat" w:cs="Sylfaen"/>
          <w:sz w:val="20"/>
          <w:szCs w:val="20"/>
          <w:lang w:val="hy-AM"/>
        </w:rPr>
        <w:t>Клиенту</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к</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согласно </w:t>
      </w:r>
      <w:r w:rsidRPr="00137D12">
        <w:rPr>
          <w:rFonts w:ascii="GHEA Grapalat" w:hAnsi="GHEA Grapalat" w:cs="Times Armenian"/>
          <w:sz w:val="20"/>
          <w:szCs w:val="20"/>
          <w:lang w:val="hy-AM"/>
        </w:rPr>
        <w:t xml:space="preserve">п.5.3 </w:t>
      </w:r>
      <w:r w:rsidRPr="00137D12">
        <w:rPr>
          <w:rFonts w:ascii="GHEA Grapalat" w:hAnsi="GHEA Grapalat" w:cs="Sylfaen"/>
          <w:sz w:val="20"/>
          <w:szCs w:val="20"/>
          <w:lang w:val="hy-AM"/>
        </w:rPr>
        <w:t>договора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запланировано</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даты</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нарушение</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для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Клиенту</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к</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каждый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поздний </w:t>
      </w:r>
      <w:r w:rsidRPr="00137D12">
        <w:rPr>
          <w:rFonts w:ascii="GHEA Grapalat" w:hAnsi="GHEA Grapalat" w:cs="Times Armenian"/>
          <w:sz w:val="20"/>
          <w:szCs w:val="20"/>
          <w:lang w:val="hy-AM"/>
        </w:rPr>
        <w:t xml:space="preserve">рабочий </w:t>
      </w:r>
      <w:r w:rsidRPr="00137D12">
        <w:rPr>
          <w:rFonts w:ascii="GHEA Grapalat" w:hAnsi="GHEA Grapalat" w:cs="Sylfaen"/>
          <w:sz w:val="20"/>
          <w:szCs w:val="20"/>
          <w:lang w:val="hy-AM"/>
        </w:rPr>
        <w:t>день</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для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рассчитывается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является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штраф </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оплата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с учетом </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однако</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неоплаченный</w:t>
      </w:r>
      <w:r w:rsidRPr="00137D12">
        <w:rPr>
          <w:rFonts w:ascii="GHEA Grapalat" w:hAnsi="GHEA Grapalat" w:cs="Times Armenian"/>
          <w:sz w:val="20"/>
          <w:szCs w:val="20"/>
          <w:lang w:val="hy-AM"/>
        </w:rPr>
        <w:t xml:space="preserve">  0,05 </w:t>
      </w:r>
      <w:r w:rsidRPr="00137D12">
        <w:rPr>
          <w:rFonts w:ascii="GHEA Grapalat" w:hAnsi="GHEA Grapalat" w:cs="Sylfaen"/>
          <w:sz w:val="20"/>
          <w:szCs w:val="20"/>
          <w:lang w:val="hy-AM"/>
        </w:rPr>
        <w:t>от суммы ( ноль :</w:t>
      </w:r>
      <w:r w:rsidRPr="00137D12">
        <w:rPr>
          <w:rFonts w:ascii="GHEA Grapalat" w:hAnsi="GHEA Grapalat" w:cs="Arial"/>
          <w:sz w:val="20"/>
          <w:szCs w:val="20"/>
          <w:lang w:val="hy-AM"/>
        </w:rPr>
        <w:t xml:space="preserve"> </w:t>
      </w:r>
      <w:r w:rsidRPr="00137D12">
        <w:rPr>
          <w:rFonts w:ascii="GHEA Grapalat" w:hAnsi="GHEA Grapalat" w:cs="Sylfaen"/>
          <w:sz w:val="20"/>
          <w:szCs w:val="20"/>
          <w:lang w:val="hy-AM"/>
        </w:rPr>
        <w:t>весь</w:t>
      </w:r>
      <w:r w:rsidRPr="00137D12">
        <w:rPr>
          <w:rFonts w:ascii="GHEA Grapalat" w:hAnsi="GHEA Grapalat" w:cs="Arial"/>
          <w:sz w:val="20"/>
          <w:szCs w:val="20"/>
          <w:lang w:val="hy-AM"/>
        </w:rPr>
        <w:t xml:space="preserve"> </w:t>
      </w:r>
      <w:r w:rsidRPr="00137D12">
        <w:rPr>
          <w:rFonts w:ascii="GHEA Grapalat" w:hAnsi="GHEA Grapalat" w:cs="Sylfaen"/>
          <w:sz w:val="20"/>
          <w:szCs w:val="20"/>
          <w:lang w:val="hy-AM"/>
        </w:rPr>
        <w:t>пять</w:t>
      </w:r>
      <w:r w:rsidRPr="00137D12">
        <w:rPr>
          <w:rFonts w:ascii="GHEA Grapalat" w:hAnsi="GHEA Grapalat" w:cs="Arial"/>
          <w:sz w:val="20"/>
          <w:szCs w:val="20"/>
          <w:lang w:val="hy-AM"/>
        </w:rPr>
        <w:t xml:space="preserve"> </w:t>
      </w:r>
      <w:r w:rsidRPr="00137D12">
        <w:rPr>
          <w:rFonts w:ascii="GHEA Grapalat" w:hAnsi="GHEA Grapalat" w:cs="Sylfaen"/>
          <w:sz w:val="20"/>
          <w:szCs w:val="20"/>
          <w:lang w:val="hy-AM"/>
        </w:rPr>
        <w:t xml:space="preserve">сотые доли </w:t>
      </w:r>
      <w:r w:rsidRPr="00137D12">
        <w:rPr>
          <w:rFonts w:ascii="GHEA Grapalat" w:hAnsi="GHEA Grapalat" w:cs="Arial"/>
          <w:sz w:val="20"/>
          <w:szCs w:val="20"/>
          <w:lang w:val="hy-AM"/>
        </w:rPr>
        <w:t xml:space="preserve">) </w:t>
      </w:r>
      <w:r w:rsidRPr="00137D12">
        <w:rPr>
          <w:rFonts w:ascii="GHEA Grapalat" w:hAnsi="GHEA Grapalat" w:cs="Sylfaen"/>
          <w:sz w:val="20"/>
          <w:szCs w:val="20"/>
          <w:lang w:val="hy-AM"/>
        </w:rPr>
        <w:t>процента</w:t>
      </w:r>
      <w:r w:rsidRPr="00137D12" w:rsidDel="007472F1">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в размере </w:t>
      </w:r>
      <w:r w:rsidRPr="00137D12">
        <w:rPr>
          <w:rFonts w:ascii="GHEA Grapalat" w:hAnsi="GHEA Grapalat" w:cs="Tahoma"/>
          <w:sz w:val="20"/>
          <w:szCs w:val="20"/>
          <w:lang w:val="hy-AM"/>
        </w:rPr>
        <w:t>.</w:t>
      </w:r>
    </w:p>
    <w:p w14:paraId="63AD7DBE" w14:textId="77777777" w:rsidR="003800F8" w:rsidRPr="004D3FD4" w:rsidRDefault="003800F8" w:rsidP="003800F8">
      <w:pPr>
        <w:pStyle w:val="NormalWeb"/>
        <w:shd w:val="clear" w:color="auto" w:fill="FFFFFF"/>
        <w:spacing w:before="0" w:beforeAutospacing="0" w:after="0" w:afterAutospacing="0"/>
        <w:ind w:firstLine="720"/>
        <w:jc w:val="both"/>
        <w:rPr>
          <w:rFonts w:ascii="GHEA Grapalat" w:hAnsi="GHEA Grapalat"/>
          <w:b/>
          <w:lang w:val="hy-AM"/>
        </w:rPr>
      </w:pPr>
      <w:r w:rsidRPr="004D3FD4">
        <w:rPr>
          <w:rFonts w:ascii="GHEA Grapalat" w:hAnsi="GHEA Grapalat" w:cs="Sylfaen"/>
          <w:b/>
          <w:sz w:val="20"/>
          <w:szCs w:val="20"/>
          <w:lang w:val="hy-AM"/>
        </w:rPr>
        <w:t xml:space="preserve">6.5.1 На протяжении всего периода выполнения работ, предусмотренных настоящим договором, за каждый зафиксированный случай несоблюдения требований, установленных градостроительными нормативно-техническими и утвержденными проектно-сметными документами, в том числе надлежащей организации строительной площадки, - нормами меблировки, технической безопасности, санитарно-гигиеническими и экологическими (в том числе мерами по адаптации к изменению климата) применяются следующие меры ответственности </w:t>
      </w:r>
      <w:r>
        <w:rPr>
          <w:rFonts w:ascii="GHEA Grapalat" w:hAnsi="GHEA Grapalat" w:cs="Sylfaen"/>
          <w:b/>
          <w:sz w:val="20"/>
          <w:szCs w:val="20"/>
          <w:lang w:val="hy-AM"/>
        </w:rPr>
        <w:t>:</w:t>
      </w:r>
    </w:p>
    <w:p w14:paraId="11BDD92A" w14:textId="77777777" w:rsidR="003800F8" w:rsidRPr="00137D12" w:rsidRDefault="003800F8" w:rsidP="003800F8">
      <w:pPr>
        <w:pStyle w:val="NormalWeb"/>
        <w:shd w:val="clear" w:color="auto" w:fill="FFFFFF"/>
        <w:spacing w:before="0" w:beforeAutospacing="0" w:after="0" w:afterAutospacing="0" w:line="360" w:lineRule="auto"/>
        <w:ind w:firstLine="375"/>
        <w:jc w:val="center"/>
        <w:rPr>
          <w:rFonts w:ascii="GHEA Grapalat" w:hAnsi="GHEA Grapalat" w:cs="Sylfaen"/>
          <w:sz w:val="20"/>
          <w:szCs w:val="20"/>
          <w:lang w:val="hy-AM"/>
        </w:rPr>
      </w:pPr>
    </w:p>
    <w:tbl>
      <w:tblPr>
        <w:tblW w:w="104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7200"/>
        <w:gridCol w:w="2733"/>
      </w:tblGrid>
      <w:tr w:rsidR="003800F8" w:rsidRPr="0095540B" w14:paraId="34998A67" w14:textId="77777777" w:rsidTr="00DB75D5">
        <w:trPr>
          <w:jc w:val="center"/>
        </w:trPr>
        <w:tc>
          <w:tcPr>
            <w:tcW w:w="558" w:type="dxa"/>
            <w:shd w:val="clear" w:color="auto" w:fill="auto"/>
            <w:vAlign w:val="center"/>
          </w:tcPr>
          <w:p w14:paraId="3B40CC64" w14:textId="77777777" w:rsidR="003800F8" w:rsidRPr="0095540B" w:rsidRDefault="003800F8" w:rsidP="00DB75D5">
            <w:pPr>
              <w:pStyle w:val="NormalWeb"/>
              <w:spacing w:before="0" w:beforeAutospacing="0" w:after="0" w:afterAutospacing="0"/>
              <w:jc w:val="center"/>
              <w:rPr>
                <w:rFonts w:ascii="GHEA Grapalat" w:hAnsi="GHEA Grapalat" w:cs="Sylfaen"/>
                <w:b/>
                <w:color w:val="000000"/>
                <w:sz w:val="20"/>
                <w:szCs w:val="20"/>
                <w:lang w:val="hy-AM"/>
              </w:rPr>
            </w:pPr>
            <w:r w:rsidRPr="0095540B">
              <w:rPr>
                <w:rFonts w:ascii="GHEA Grapalat" w:hAnsi="GHEA Grapalat" w:cs="Sylfaen"/>
                <w:b/>
                <w:color w:val="000000"/>
                <w:sz w:val="20"/>
                <w:szCs w:val="20"/>
              </w:rPr>
              <w:t>Н:</w:t>
            </w:r>
          </w:p>
        </w:tc>
        <w:tc>
          <w:tcPr>
            <w:tcW w:w="7200" w:type="dxa"/>
            <w:shd w:val="clear" w:color="auto" w:fill="auto"/>
            <w:vAlign w:val="center"/>
          </w:tcPr>
          <w:p w14:paraId="3FEDF1A5" w14:textId="77777777" w:rsidR="003800F8" w:rsidRPr="0095540B" w:rsidRDefault="003800F8" w:rsidP="00DB75D5">
            <w:pPr>
              <w:pStyle w:val="NormalWeb"/>
              <w:spacing w:before="0" w:beforeAutospacing="0" w:after="0" w:afterAutospacing="0"/>
              <w:jc w:val="center"/>
              <w:rPr>
                <w:rFonts w:ascii="GHEA Grapalat" w:hAnsi="GHEA Grapalat" w:cs="Sylfaen"/>
                <w:b/>
                <w:color w:val="000000"/>
                <w:sz w:val="20"/>
                <w:szCs w:val="20"/>
                <w:lang w:val="hy-AM"/>
              </w:rPr>
            </w:pPr>
            <w:r w:rsidRPr="0095540B">
              <w:rPr>
                <w:rFonts w:ascii="GHEA Grapalat" w:hAnsi="GHEA Grapalat" w:cs="Sylfaen"/>
                <w:b/>
                <w:color w:val="000000"/>
                <w:sz w:val="20"/>
                <w:szCs w:val="20"/>
                <w:lang w:val="hy-AM"/>
              </w:rPr>
              <w:t>Нарушение</w:t>
            </w:r>
          </w:p>
        </w:tc>
        <w:tc>
          <w:tcPr>
            <w:tcW w:w="2733" w:type="dxa"/>
            <w:shd w:val="clear" w:color="auto" w:fill="auto"/>
            <w:vAlign w:val="center"/>
          </w:tcPr>
          <w:p w14:paraId="265C0E33" w14:textId="77777777" w:rsidR="003800F8" w:rsidRPr="0095540B" w:rsidRDefault="003800F8" w:rsidP="00DB75D5">
            <w:pPr>
              <w:pStyle w:val="NormalWeb"/>
              <w:spacing w:before="0" w:beforeAutospacing="0" w:after="0" w:afterAutospacing="0"/>
              <w:jc w:val="center"/>
              <w:rPr>
                <w:rFonts w:ascii="GHEA Grapalat" w:hAnsi="GHEA Grapalat" w:cs="Sylfaen"/>
                <w:b/>
                <w:color w:val="000000"/>
                <w:sz w:val="20"/>
                <w:szCs w:val="20"/>
                <w:lang w:val="hy-AM"/>
              </w:rPr>
            </w:pPr>
            <w:r w:rsidRPr="0095540B">
              <w:rPr>
                <w:rFonts w:ascii="GHEA Grapalat" w:hAnsi="GHEA Grapalat" w:cs="Sylfaen"/>
                <w:b/>
                <w:color w:val="000000"/>
                <w:sz w:val="20"/>
                <w:szCs w:val="20"/>
                <w:lang w:val="hy-AM"/>
              </w:rPr>
              <w:t>Ответственность</w:t>
            </w:r>
          </w:p>
        </w:tc>
      </w:tr>
      <w:tr w:rsidR="003800F8" w:rsidRPr="0095540B" w14:paraId="759868D3" w14:textId="77777777" w:rsidTr="00DB75D5">
        <w:trPr>
          <w:jc w:val="center"/>
        </w:trPr>
        <w:tc>
          <w:tcPr>
            <w:tcW w:w="558" w:type="dxa"/>
            <w:shd w:val="clear" w:color="auto" w:fill="auto"/>
            <w:vAlign w:val="center"/>
          </w:tcPr>
          <w:p w14:paraId="015F5D06" w14:textId="77777777" w:rsidR="003800F8" w:rsidRPr="0095540B" w:rsidRDefault="003800F8" w:rsidP="00DB75D5">
            <w:pPr>
              <w:pStyle w:val="NormalWeb"/>
              <w:spacing w:before="0" w:beforeAutospacing="0" w:after="0" w:afterAutospacing="0"/>
              <w:jc w:val="center"/>
              <w:rPr>
                <w:rFonts w:ascii="GHEA Grapalat" w:hAnsi="GHEA Grapalat" w:cs="Sylfaen"/>
                <w:b/>
                <w:color w:val="000000"/>
                <w:sz w:val="20"/>
                <w:szCs w:val="20"/>
                <w:lang w:val="hy-AM"/>
              </w:rPr>
            </w:pPr>
            <w:r w:rsidRPr="0095540B">
              <w:rPr>
                <w:rFonts w:ascii="GHEA Grapalat" w:hAnsi="GHEA Grapalat" w:cs="Sylfaen"/>
                <w:b/>
                <w:color w:val="000000"/>
                <w:sz w:val="20"/>
                <w:szCs w:val="20"/>
                <w:lang w:val="hy-AM"/>
              </w:rPr>
              <w:t>1:</w:t>
            </w:r>
          </w:p>
        </w:tc>
        <w:tc>
          <w:tcPr>
            <w:tcW w:w="7200" w:type="dxa"/>
            <w:shd w:val="clear" w:color="auto" w:fill="auto"/>
            <w:vAlign w:val="center"/>
          </w:tcPr>
          <w:p w14:paraId="42806D38" w14:textId="77777777" w:rsidR="003800F8" w:rsidRPr="0095540B" w:rsidRDefault="003800F8" w:rsidP="00DB75D5">
            <w:pPr>
              <w:pStyle w:val="NormalWeb"/>
              <w:spacing w:before="0" w:beforeAutospacing="0" w:after="0" w:afterAutospacing="0"/>
              <w:jc w:val="both"/>
              <w:rPr>
                <w:rFonts w:ascii="GHEA Grapalat" w:hAnsi="GHEA Grapalat" w:cs="Sylfaen"/>
                <w:b/>
                <w:color w:val="000000"/>
                <w:sz w:val="20"/>
                <w:szCs w:val="20"/>
                <w:lang w:val="hy-AM"/>
              </w:rPr>
            </w:pPr>
          </w:p>
        </w:tc>
        <w:tc>
          <w:tcPr>
            <w:tcW w:w="2733" w:type="dxa"/>
            <w:shd w:val="clear" w:color="auto" w:fill="auto"/>
            <w:vAlign w:val="center"/>
          </w:tcPr>
          <w:p w14:paraId="53EAE678" w14:textId="77777777" w:rsidR="003800F8" w:rsidRPr="0095540B" w:rsidRDefault="003800F8" w:rsidP="00DB75D5">
            <w:pPr>
              <w:pStyle w:val="NormalWeb"/>
              <w:spacing w:before="0" w:beforeAutospacing="0" w:after="0" w:afterAutospacing="0"/>
              <w:jc w:val="center"/>
              <w:rPr>
                <w:rFonts w:ascii="GHEA Grapalat" w:hAnsi="GHEA Grapalat" w:cs="Sylfaen"/>
                <w:b/>
                <w:color w:val="000000"/>
                <w:sz w:val="20"/>
                <w:szCs w:val="20"/>
                <w:lang w:val="hy-AM"/>
              </w:rPr>
            </w:pPr>
          </w:p>
        </w:tc>
      </w:tr>
      <w:tr w:rsidR="003800F8" w:rsidRPr="0095540B" w14:paraId="38EB6B8A" w14:textId="77777777" w:rsidTr="00DB75D5">
        <w:trPr>
          <w:jc w:val="center"/>
        </w:trPr>
        <w:tc>
          <w:tcPr>
            <w:tcW w:w="558" w:type="dxa"/>
            <w:shd w:val="clear" w:color="auto" w:fill="auto"/>
            <w:vAlign w:val="center"/>
          </w:tcPr>
          <w:p w14:paraId="72FA61AF" w14:textId="77777777" w:rsidR="003800F8" w:rsidRPr="0095540B" w:rsidRDefault="003800F8" w:rsidP="00DB75D5">
            <w:pPr>
              <w:pStyle w:val="NormalWeb"/>
              <w:spacing w:before="0" w:beforeAutospacing="0" w:after="0" w:afterAutospacing="0"/>
              <w:jc w:val="center"/>
              <w:rPr>
                <w:rFonts w:ascii="GHEA Grapalat" w:hAnsi="GHEA Grapalat" w:cs="Sylfaen"/>
                <w:b/>
                <w:color w:val="000000"/>
                <w:sz w:val="20"/>
                <w:szCs w:val="20"/>
                <w:lang w:val="hy-AM"/>
              </w:rPr>
            </w:pPr>
            <w:r w:rsidRPr="0095540B">
              <w:rPr>
                <w:rFonts w:ascii="GHEA Grapalat" w:hAnsi="GHEA Grapalat" w:cs="Sylfaen"/>
                <w:b/>
                <w:color w:val="000000"/>
                <w:sz w:val="20"/>
                <w:szCs w:val="20"/>
                <w:lang w:val="hy-AM"/>
              </w:rPr>
              <w:t>2:</w:t>
            </w:r>
          </w:p>
        </w:tc>
        <w:tc>
          <w:tcPr>
            <w:tcW w:w="7200" w:type="dxa"/>
            <w:shd w:val="clear" w:color="auto" w:fill="auto"/>
            <w:vAlign w:val="center"/>
          </w:tcPr>
          <w:p w14:paraId="0A825A4F" w14:textId="77777777" w:rsidR="003800F8" w:rsidRPr="00E43B98" w:rsidRDefault="003800F8" w:rsidP="00DB75D5">
            <w:pPr>
              <w:pStyle w:val="NormalWeb"/>
              <w:spacing w:before="0" w:beforeAutospacing="0" w:after="0" w:afterAutospacing="0"/>
              <w:jc w:val="both"/>
              <w:rPr>
                <w:rFonts w:ascii="GHEA Grapalat" w:hAnsi="GHEA Grapalat" w:cs="Sylfaen"/>
                <w:b/>
                <w:color w:val="000000"/>
                <w:sz w:val="20"/>
                <w:szCs w:val="20"/>
                <w:lang w:val="hy-AM"/>
              </w:rPr>
            </w:pPr>
            <w:r w:rsidRPr="00E43B98">
              <w:rPr>
                <w:rFonts w:ascii="GHEA Grapalat" w:hAnsi="GHEA Grapalat" w:cs="Sylfaen"/>
                <w:b/>
                <w:color w:val="000000"/>
                <w:sz w:val="20"/>
                <w:szCs w:val="20"/>
                <w:lang w:val="hy-AM"/>
              </w:rPr>
              <w:t>Неосуществление контроля за несоблюдением норм технической безопасности</w:t>
            </w:r>
          </w:p>
        </w:tc>
        <w:tc>
          <w:tcPr>
            <w:tcW w:w="2733" w:type="dxa"/>
            <w:shd w:val="clear" w:color="auto" w:fill="auto"/>
            <w:vAlign w:val="center"/>
          </w:tcPr>
          <w:p w14:paraId="45CF332F" w14:textId="77777777" w:rsidR="003800F8" w:rsidRPr="0095540B" w:rsidRDefault="003800F8" w:rsidP="00DB75D5">
            <w:pPr>
              <w:pStyle w:val="NormalWeb"/>
              <w:spacing w:before="0" w:beforeAutospacing="0" w:after="0" w:afterAutospacing="0"/>
              <w:jc w:val="center"/>
              <w:rPr>
                <w:rFonts w:ascii="GHEA Grapalat" w:hAnsi="GHEA Grapalat" w:cs="Sylfaen"/>
                <w:b/>
                <w:color w:val="000000"/>
                <w:sz w:val="20"/>
                <w:szCs w:val="20"/>
                <w:lang w:val="hy-AM"/>
              </w:rPr>
            </w:pPr>
            <w:r w:rsidRPr="0095540B">
              <w:rPr>
                <w:rFonts w:ascii="GHEA Grapalat" w:hAnsi="GHEA Grapalat" w:cs="Sylfaen"/>
                <w:b/>
                <w:color w:val="000000"/>
                <w:sz w:val="20"/>
                <w:szCs w:val="20"/>
                <w:lang w:val="hy-AM"/>
              </w:rPr>
              <w:t xml:space="preserve">Штраф в размере 0,5 </w:t>
            </w:r>
            <w:r w:rsidRPr="0095540B">
              <w:rPr>
                <w:rFonts w:ascii="GHEA Grapalat" w:hAnsi="GHEA Grapalat" w:cs="Sylfaen"/>
                <w:b/>
                <w:color w:val="000000"/>
                <w:sz w:val="20"/>
                <w:szCs w:val="20"/>
              </w:rPr>
              <w:t>% от цены договора.</w:t>
            </w:r>
          </w:p>
        </w:tc>
      </w:tr>
      <w:tr w:rsidR="003800F8" w:rsidRPr="0095540B" w14:paraId="120E59E5" w14:textId="77777777" w:rsidTr="00DB75D5">
        <w:trPr>
          <w:jc w:val="center"/>
        </w:trPr>
        <w:tc>
          <w:tcPr>
            <w:tcW w:w="558" w:type="dxa"/>
            <w:shd w:val="clear" w:color="auto" w:fill="auto"/>
            <w:vAlign w:val="center"/>
          </w:tcPr>
          <w:p w14:paraId="3A896254" w14:textId="77777777" w:rsidR="003800F8" w:rsidRPr="0095540B" w:rsidRDefault="003800F8" w:rsidP="00DB75D5">
            <w:pPr>
              <w:pStyle w:val="NormalWeb"/>
              <w:spacing w:before="0" w:beforeAutospacing="0" w:after="0" w:afterAutospacing="0"/>
              <w:jc w:val="center"/>
              <w:rPr>
                <w:rFonts w:ascii="GHEA Grapalat" w:hAnsi="GHEA Grapalat" w:cs="Sylfaen"/>
                <w:b/>
                <w:color w:val="000000"/>
                <w:sz w:val="20"/>
                <w:szCs w:val="20"/>
                <w:lang w:val="hy-AM"/>
              </w:rPr>
            </w:pPr>
            <w:r w:rsidRPr="0095540B">
              <w:rPr>
                <w:rFonts w:ascii="GHEA Grapalat" w:hAnsi="GHEA Grapalat" w:cs="Sylfaen"/>
                <w:b/>
                <w:color w:val="000000"/>
                <w:sz w:val="20"/>
                <w:szCs w:val="20"/>
                <w:lang w:val="hy-AM"/>
              </w:rPr>
              <w:t>3:</w:t>
            </w:r>
          </w:p>
        </w:tc>
        <w:tc>
          <w:tcPr>
            <w:tcW w:w="7200" w:type="dxa"/>
            <w:shd w:val="clear" w:color="auto" w:fill="auto"/>
            <w:vAlign w:val="center"/>
          </w:tcPr>
          <w:p w14:paraId="438DF826" w14:textId="77777777" w:rsidR="003800F8" w:rsidRPr="00E43B98" w:rsidRDefault="003800F8" w:rsidP="00DB75D5">
            <w:pPr>
              <w:pStyle w:val="NormalWeb"/>
              <w:spacing w:before="0" w:beforeAutospacing="0" w:after="0" w:afterAutospacing="0"/>
              <w:jc w:val="both"/>
              <w:rPr>
                <w:rFonts w:ascii="GHEA Grapalat" w:hAnsi="GHEA Grapalat" w:cs="Sylfaen"/>
                <w:b/>
                <w:color w:val="000000"/>
                <w:sz w:val="20"/>
                <w:szCs w:val="20"/>
                <w:lang w:val="hy-AM"/>
              </w:rPr>
            </w:pPr>
            <w:r w:rsidRPr="00E43B98">
              <w:rPr>
                <w:rFonts w:ascii="GHEA Grapalat" w:hAnsi="GHEA Grapalat"/>
                <w:b/>
                <w:color w:val="000000"/>
                <w:sz w:val="20"/>
                <w:szCs w:val="20"/>
                <w:lang w:val="hy-AM"/>
              </w:rPr>
              <w:t>Неосуществление контроля за несоблюдением санитарных и экологических норм</w:t>
            </w:r>
          </w:p>
        </w:tc>
        <w:tc>
          <w:tcPr>
            <w:tcW w:w="2733" w:type="dxa"/>
            <w:shd w:val="clear" w:color="auto" w:fill="auto"/>
            <w:vAlign w:val="center"/>
          </w:tcPr>
          <w:p w14:paraId="38759628" w14:textId="77777777" w:rsidR="003800F8" w:rsidRPr="0095540B" w:rsidRDefault="003800F8" w:rsidP="00DB75D5">
            <w:pPr>
              <w:pStyle w:val="NormalWeb"/>
              <w:spacing w:before="0" w:beforeAutospacing="0" w:after="0" w:afterAutospacing="0"/>
              <w:jc w:val="center"/>
              <w:rPr>
                <w:rFonts w:ascii="GHEA Grapalat" w:hAnsi="GHEA Grapalat" w:cs="Sylfaen"/>
                <w:b/>
                <w:color w:val="000000"/>
                <w:sz w:val="20"/>
                <w:szCs w:val="20"/>
                <w:lang w:val="hy-AM"/>
              </w:rPr>
            </w:pPr>
            <w:r w:rsidRPr="0095540B">
              <w:rPr>
                <w:rFonts w:ascii="GHEA Grapalat" w:hAnsi="GHEA Grapalat" w:cs="Sylfaen"/>
                <w:b/>
                <w:color w:val="000000"/>
                <w:sz w:val="20"/>
                <w:szCs w:val="20"/>
                <w:lang w:val="hy-AM"/>
              </w:rPr>
              <w:t xml:space="preserve">Штраф в размере 0,5 </w:t>
            </w:r>
            <w:r w:rsidRPr="0095540B">
              <w:rPr>
                <w:rFonts w:ascii="GHEA Grapalat" w:hAnsi="GHEA Grapalat" w:cs="Sylfaen"/>
                <w:b/>
                <w:color w:val="000000"/>
                <w:sz w:val="20"/>
                <w:szCs w:val="20"/>
              </w:rPr>
              <w:t>% от цены договора.</w:t>
            </w:r>
          </w:p>
        </w:tc>
      </w:tr>
      <w:tr w:rsidR="003800F8" w:rsidRPr="0095540B" w14:paraId="3DB0959A" w14:textId="77777777" w:rsidTr="00DB75D5">
        <w:trPr>
          <w:jc w:val="center"/>
        </w:trPr>
        <w:tc>
          <w:tcPr>
            <w:tcW w:w="558" w:type="dxa"/>
            <w:shd w:val="clear" w:color="auto" w:fill="auto"/>
            <w:vAlign w:val="center"/>
          </w:tcPr>
          <w:p w14:paraId="4B9B661B" w14:textId="77777777" w:rsidR="003800F8" w:rsidRPr="0095540B" w:rsidRDefault="003800F8" w:rsidP="00DB75D5">
            <w:pPr>
              <w:pStyle w:val="NormalWeb"/>
              <w:spacing w:before="0" w:beforeAutospacing="0" w:after="0" w:afterAutospacing="0"/>
              <w:jc w:val="center"/>
              <w:rPr>
                <w:rFonts w:ascii="GHEA Grapalat" w:hAnsi="GHEA Grapalat" w:cs="Sylfaen"/>
                <w:b/>
                <w:color w:val="000000"/>
                <w:sz w:val="20"/>
                <w:szCs w:val="20"/>
                <w:lang w:val="hy-AM"/>
              </w:rPr>
            </w:pPr>
            <w:r w:rsidRPr="0095540B">
              <w:rPr>
                <w:rFonts w:ascii="GHEA Grapalat" w:hAnsi="GHEA Grapalat" w:cs="Sylfaen"/>
                <w:b/>
                <w:color w:val="000000"/>
                <w:sz w:val="20"/>
                <w:szCs w:val="20"/>
                <w:lang w:val="hy-AM"/>
              </w:rPr>
              <w:t>4:</w:t>
            </w:r>
          </w:p>
        </w:tc>
        <w:tc>
          <w:tcPr>
            <w:tcW w:w="7200" w:type="dxa"/>
            <w:shd w:val="clear" w:color="auto" w:fill="auto"/>
            <w:vAlign w:val="center"/>
          </w:tcPr>
          <w:p w14:paraId="23A8F154" w14:textId="77777777" w:rsidR="003800F8" w:rsidRPr="00E43B98" w:rsidRDefault="003800F8" w:rsidP="00DB75D5">
            <w:pPr>
              <w:pStyle w:val="NormalWeb"/>
              <w:spacing w:before="0" w:beforeAutospacing="0" w:after="0" w:afterAutospacing="0"/>
              <w:jc w:val="both"/>
              <w:rPr>
                <w:rFonts w:ascii="GHEA Grapalat" w:hAnsi="GHEA Grapalat"/>
                <w:b/>
                <w:color w:val="000000"/>
                <w:sz w:val="20"/>
                <w:szCs w:val="20"/>
                <w:lang w:val="hy-AM"/>
              </w:rPr>
            </w:pPr>
            <w:r w:rsidRPr="00E43B98">
              <w:rPr>
                <w:rFonts w:ascii="GHEA Grapalat" w:hAnsi="GHEA Grapalat"/>
                <w:b/>
                <w:color w:val="000000"/>
                <w:sz w:val="20"/>
                <w:szCs w:val="20"/>
                <w:lang w:val="hy-AM"/>
              </w:rPr>
              <w:t>Неправильная организация и оснащение строительной площадки.</w:t>
            </w:r>
          </w:p>
        </w:tc>
        <w:tc>
          <w:tcPr>
            <w:tcW w:w="2733" w:type="dxa"/>
            <w:shd w:val="clear" w:color="auto" w:fill="auto"/>
            <w:vAlign w:val="center"/>
          </w:tcPr>
          <w:p w14:paraId="233EDCFD" w14:textId="77777777" w:rsidR="003800F8" w:rsidRPr="0095540B" w:rsidRDefault="003800F8" w:rsidP="00DB75D5">
            <w:pPr>
              <w:pStyle w:val="NormalWeb"/>
              <w:spacing w:before="0" w:beforeAutospacing="0" w:after="0" w:afterAutospacing="0"/>
              <w:jc w:val="center"/>
              <w:rPr>
                <w:rFonts w:ascii="GHEA Grapalat" w:hAnsi="GHEA Grapalat" w:cs="Sylfaen"/>
                <w:b/>
                <w:color w:val="000000"/>
                <w:sz w:val="20"/>
                <w:szCs w:val="20"/>
                <w:lang w:val="hy-AM"/>
              </w:rPr>
            </w:pPr>
            <w:r w:rsidRPr="0095540B">
              <w:rPr>
                <w:rFonts w:ascii="GHEA Grapalat" w:hAnsi="GHEA Grapalat" w:cs="Sylfaen"/>
                <w:b/>
                <w:color w:val="000000"/>
                <w:sz w:val="20"/>
                <w:szCs w:val="20"/>
                <w:lang w:val="hy-AM"/>
              </w:rPr>
              <w:t xml:space="preserve">Штраф в размере 0,5 </w:t>
            </w:r>
            <w:r w:rsidRPr="0095540B">
              <w:rPr>
                <w:rFonts w:ascii="GHEA Grapalat" w:hAnsi="GHEA Grapalat" w:cs="Sylfaen"/>
                <w:b/>
                <w:color w:val="000000"/>
                <w:sz w:val="20"/>
                <w:szCs w:val="20"/>
              </w:rPr>
              <w:t>% от цены договора.</w:t>
            </w:r>
          </w:p>
        </w:tc>
      </w:tr>
    </w:tbl>
    <w:p w14:paraId="3A67F78F" w14:textId="77777777" w:rsidR="003800F8" w:rsidRPr="00137D12" w:rsidRDefault="003800F8" w:rsidP="003800F8">
      <w:pPr>
        <w:pStyle w:val="NormalWeb"/>
        <w:shd w:val="clear" w:color="auto" w:fill="FFFFFF"/>
        <w:spacing w:before="0" w:beforeAutospacing="0" w:after="0" w:afterAutospacing="0"/>
        <w:ind w:firstLine="375"/>
        <w:jc w:val="both"/>
        <w:rPr>
          <w:rFonts w:ascii="GHEA Grapalat" w:hAnsi="GHEA Grapalat" w:cs="Sylfaen"/>
          <w:sz w:val="20"/>
          <w:szCs w:val="20"/>
          <w:lang w:val="hy-AM"/>
        </w:rPr>
      </w:pPr>
    </w:p>
    <w:p w14:paraId="4190EEC8" w14:textId="77777777" w:rsidR="003800F8" w:rsidRPr="00137D12" w:rsidRDefault="003800F8" w:rsidP="003800F8">
      <w:pPr>
        <w:tabs>
          <w:tab w:val="left" w:pos="1276"/>
        </w:tabs>
        <w:ind w:firstLine="720"/>
        <w:jc w:val="both"/>
        <w:rPr>
          <w:rFonts w:ascii="GHEA Grapalat" w:hAnsi="GHEA Grapalat"/>
          <w:sz w:val="20"/>
          <w:szCs w:val="20"/>
          <w:lang w:val="hy-AM"/>
        </w:rPr>
      </w:pPr>
    </w:p>
    <w:p w14:paraId="70255395" w14:textId="77777777" w:rsidR="003800F8" w:rsidRPr="00137D12" w:rsidRDefault="003800F8" w:rsidP="003800F8">
      <w:pPr>
        <w:pStyle w:val="NormalWeb"/>
        <w:shd w:val="clear" w:color="auto" w:fill="FFFFFF"/>
        <w:spacing w:before="0" w:beforeAutospacing="0" w:after="0" w:afterAutospacing="0"/>
        <w:ind w:firstLine="720"/>
        <w:jc w:val="both"/>
        <w:rPr>
          <w:rFonts w:ascii="GHEA Grapalat" w:hAnsi="GHEA Grapalat" w:cs="Sylfaen"/>
          <w:sz w:val="20"/>
          <w:szCs w:val="20"/>
          <w:lang w:val="hy-AM"/>
        </w:rPr>
      </w:pPr>
      <w:r w:rsidRPr="00137D12">
        <w:rPr>
          <w:rFonts w:ascii="GHEA Grapalat" w:hAnsi="GHEA Grapalat" w:cs="Sylfaen"/>
          <w:sz w:val="20"/>
          <w:szCs w:val="20"/>
          <w:lang w:val="hy-AM"/>
        </w:rPr>
        <w:t xml:space="preserve">6.6 </w:t>
      </w:r>
      <w:r w:rsidRPr="00137D12">
        <w:rPr>
          <w:rFonts w:ascii="GHEA Grapalat" w:hAnsi="GHEA Grapalat" w:cs="Sylfaen"/>
          <w:sz w:val="20"/>
          <w:szCs w:val="20"/>
          <w:lang w:val="hy-AM"/>
        </w:rPr>
        <w:tab/>
        <w:t>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14:paraId="63046EAB" w14:textId="77777777" w:rsidR="003800F8" w:rsidRPr="00137D12" w:rsidRDefault="003800F8" w:rsidP="003800F8">
      <w:pPr>
        <w:pStyle w:val="NormalWeb"/>
        <w:shd w:val="clear" w:color="auto" w:fill="FFFFFF"/>
        <w:spacing w:before="0" w:beforeAutospacing="0" w:after="0" w:afterAutospacing="0"/>
        <w:ind w:firstLine="720"/>
        <w:jc w:val="both"/>
        <w:rPr>
          <w:rFonts w:ascii="GHEA Grapalat" w:hAnsi="GHEA Grapalat" w:cs="Sylfaen"/>
          <w:sz w:val="20"/>
          <w:szCs w:val="20"/>
          <w:lang w:val="hy-AM"/>
        </w:rPr>
      </w:pPr>
      <w:r w:rsidRPr="00137D12">
        <w:rPr>
          <w:rFonts w:ascii="GHEA Grapalat" w:hAnsi="GHEA Grapalat" w:cs="Sylfaen"/>
          <w:sz w:val="20"/>
          <w:szCs w:val="20"/>
          <w:lang w:val="hy-AM"/>
        </w:rPr>
        <w:t xml:space="preserve">6.7. </w:t>
      </w:r>
      <w:r w:rsidRPr="00137D12">
        <w:rPr>
          <w:rFonts w:ascii="GHEA Grapalat" w:hAnsi="GHEA Grapalat" w:cs="Sylfaen"/>
          <w:sz w:val="20"/>
          <w:szCs w:val="20"/>
          <w:lang w:val="hy-AM"/>
        </w:rPr>
        <w:tab/>
        <w:t>Оплата штрафов и/или пени не освобождает стороны от исполнения договорных обязательств.</w:t>
      </w:r>
      <w:r w:rsidRPr="00137D12">
        <w:rPr>
          <w:rFonts w:ascii="GHEA Grapalat" w:hAnsi="GHEA Grapalat" w:cs="Sylfaen"/>
          <w:sz w:val="20"/>
          <w:szCs w:val="20"/>
          <w:lang w:val="hy-AM"/>
        </w:rPr>
        <w:tab/>
      </w:r>
    </w:p>
    <w:p w14:paraId="3C16738F" w14:textId="77777777" w:rsidR="003800F8" w:rsidRPr="00137D12" w:rsidRDefault="003800F8" w:rsidP="003800F8">
      <w:pPr>
        <w:tabs>
          <w:tab w:val="left" w:pos="1276"/>
        </w:tabs>
        <w:ind w:firstLine="720"/>
        <w:jc w:val="both"/>
        <w:rPr>
          <w:rFonts w:ascii="GHEA Grapalat" w:hAnsi="GHEA Grapalat"/>
          <w:sz w:val="20"/>
          <w:szCs w:val="20"/>
          <w:lang w:val="hy-AM"/>
        </w:rPr>
      </w:pPr>
    </w:p>
    <w:p w14:paraId="445BFBD5" w14:textId="77777777" w:rsidR="003800F8" w:rsidRPr="00137D12" w:rsidRDefault="003800F8" w:rsidP="003800F8">
      <w:pPr>
        <w:tabs>
          <w:tab w:val="left" w:pos="1276"/>
        </w:tabs>
        <w:ind w:firstLine="720"/>
        <w:jc w:val="both"/>
        <w:rPr>
          <w:rFonts w:ascii="GHEA Grapalat" w:hAnsi="GHEA Grapalat"/>
          <w:b/>
          <w:sz w:val="20"/>
          <w:szCs w:val="20"/>
          <w:lang w:val="hy-AM"/>
        </w:rPr>
      </w:pPr>
      <w:r w:rsidRPr="00137D12">
        <w:rPr>
          <w:rFonts w:ascii="GHEA Grapalat" w:hAnsi="GHEA Grapalat"/>
          <w:b/>
          <w:sz w:val="20"/>
          <w:szCs w:val="20"/>
          <w:lang w:val="hy-AM"/>
        </w:rPr>
        <w:t xml:space="preserve">7. </w:t>
      </w:r>
      <w:r w:rsidRPr="00137D12">
        <w:rPr>
          <w:rFonts w:ascii="GHEA Grapalat" w:hAnsi="GHEA Grapalat" w:cs="Sylfaen"/>
          <w:b/>
          <w:sz w:val="20"/>
          <w:szCs w:val="20"/>
          <w:lang w:val="hy-AM"/>
        </w:rPr>
        <w:t>НЕПОБЕДИМЫЙ</w:t>
      </w:r>
      <w:r w:rsidRPr="00137D12">
        <w:rPr>
          <w:rFonts w:ascii="GHEA Grapalat" w:hAnsi="GHEA Grapalat" w:cs="Times Armenian"/>
          <w:b/>
          <w:sz w:val="20"/>
          <w:szCs w:val="20"/>
          <w:lang w:val="hy-AM"/>
        </w:rPr>
        <w:t xml:space="preserve"> </w:t>
      </w:r>
      <w:r w:rsidRPr="00137D12">
        <w:rPr>
          <w:rFonts w:ascii="GHEA Grapalat" w:hAnsi="GHEA Grapalat" w:cs="Sylfaen"/>
          <w:b/>
          <w:sz w:val="20"/>
          <w:szCs w:val="20"/>
          <w:lang w:val="hy-AM"/>
        </w:rPr>
        <w:t>СИЛА</w:t>
      </w:r>
      <w:r w:rsidRPr="00137D12">
        <w:rPr>
          <w:rFonts w:ascii="GHEA Grapalat" w:hAnsi="GHEA Grapalat" w:cs="Times Armenian"/>
          <w:b/>
          <w:sz w:val="20"/>
          <w:szCs w:val="20"/>
          <w:lang w:val="hy-AM"/>
        </w:rPr>
        <w:t xml:space="preserve"> </w:t>
      </w:r>
      <w:r w:rsidRPr="00137D12">
        <w:rPr>
          <w:rFonts w:ascii="GHEA Grapalat" w:hAnsi="GHEA Grapalat" w:cs="Sylfaen"/>
          <w:b/>
          <w:sz w:val="20"/>
          <w:szCs w:val="20"/>
          <w:lang w:val="hy-AM"/>
        </w:rPr>
        <w:t xml:space="preserve">ВОЗДЕЙСТВИЕ </w:t>
      </w:r>
      <w:r w:rsidRPr="00137D12">
        <w:rPr>
          <w:rFonts w:ascii="GHEA Grapalat" w:hAnsi="GHEA Grapalat" w:cs="Times Armenian"/>
          <w:b/>
          <w:sz w:val="20"/>
          <w:szCs w:val="20"/>
          <w:lang w:val="hy-AM"/>
        </w:rPr>
        <w:t xml:space="preserve">( </w:t>
      </w:r>
      <w:r w:rsidRPr="00137D12">
        <w:rPr>
          <w:rFonts w:ascii="GHEA Grapalat" w:hAnsi="GHEA Grapalat" w:cs="Sylfaen"/>
          <w:b/>
          <w:sz w:val="20"/>
          <w:szCs w:val="20"/>
          <w:lang w:val="hy-AM"/>
        </w:rPr>
        <w:t xml:space="preserve">ФОРС-МАЖОРНЫЕ </w:t>
      </w:r>
      <w:r w:rsidRPr="00137D12">
        <w:rPr>
          <w:rFonts w:ascii="GHEA Grapalat" w:hAnsi="GHEA Grapalat" w:cs="Times Armenian"/>
          <w:b/>
          <w:sz w:val="20"/>
          <w:szCs w:val="20"/>
          <w:lang w:val="hy-AM"/>
        </w:rPr>
        <w:t xml:space="preserve">ОБСТОЯТЕЛЬСТВА </w:t>
      </w:r>
      <w:r w:rsidRPr="00137D12">
        <w:rPr>
          <w:rFonts w:ascii="GHEA Grapalat" w:hAnsi="GHEA Grapalat" w:cs="Sylfaen"/>
          <w:b/>
          <w:sz w:val="20"/>
          <w:szCs w:val="20"/>
          <w:lang w:val="hy-AM"/>
        </w:rPr>
        <w:t>)</w:t>
      </w:r>
    </w:p>
    <w:p w14:paraId="17D8EDC7" w14:textId="77777777" w:rsidR="003800F8" w:rsidRPr="00137D12" w:rsidRDefault="003800F8" w:rsidP="003800F8">
      <w:pPr>
        <w:tabs>
          <w:tab w:val="left" w:pos="1276"/>
        </w:tabs>
        <w:ind w:firstLine="720"/>
        <w:jc w:val="both"/>
        <w:rPr>
          <w:rFonts w:ascii="GHEA Grapalat" w:hAnsi="GHEA Grapalat"/>
          <w:sz w:val="20"/>
          <w:szCs w:val="20"/>
          <w:lang w:val="hy-AM"/>
        </w:rPr>
      </w:pPr>
      <w:r w:rsidRPr="00137D12">
        <w:rPr>
          <w:rFonts w:ascii="GHEA Grapalat" w:hAnsi="GHEA Grapalat" w:cs="Sylfaen"/>
          <w:sz w:val="20"/>
          <w:szCs w:val="20"/>
          <w:lang w:val="hy-AM"/>
        </w:rPr>
        <w:t>Подарок</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по контракту</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обязательства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полностью</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или</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частично</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потерпеть неудачу</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для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стороны</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избавление от</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являются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от ответственности </w:t>
      </w:r>
      <w:r w:rsidRPr="00137D12">
        <w:rPr>
          <w:rFonts w:ascii="GHEA Grapalat" w:hAnsi="GHEA Grapalat" w:cs="Times Armenian"/>
          <w:sz w:val="20"/>
          <w:szCs w:val="20"/>
          <w:lang w:val="hy-AM"/>
        </w:rPr>
        <w:t xml:space="preserve">, если </w:t>
      </w:r>
      <w:r w:rsidRPr="00137D12">
        <w:rPr>
          <w:rFonts w:ascii="GHEA Grapalat" w:hAnsi="GHEA Grapalat" w:cs="Sylfaen"/>
          <w:sz w:val="20"/>
          <w:szCs w:val="20"/>
          <w:lang w:val="hy-AM"/>
        </w:rPr>
        <w:t>что</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был</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является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непреодолимый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сила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влияние</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в результате </w:t>
      </w:r>
      <w:r w:rsidRPr="00137D12">
        <w:rPr>
          <w:rFonts w:ascii="GHEA Grapalat" w:hAnsi="GHEA Grapalat" w:cs="Times Armenian"/>
          <w:sz w:val="20"/>
          <w:szCs w:val="20"/>
          <w:lang w:val="hy-AM"/>
        </w:rPr>
        <w:t xml:space="preserve">чего </w:t>
      </w:r>
      <w:r w:rsidRPr="00137D12">
        <w:rPr>
          <w:rFonts w:ascii="GHEA Grapalat" w:hAnsi="GHEA Grapalat" w:cs="Sylfaen"/>
          <w:sz w:val="20"/>
          <w:szCs w:val="20"/>
          <w:lang w:val="hy-AM"/>
        </w:rPr>
        <w:t>возникать</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является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настоящим</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контракт</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от герметизации</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тогда </w:t>
      </w:r>
      <w:r w:rsidRPr="00137D12">
        <w:rPr>
          <w:rFonts w:ascii="GHEA Grapalat" w:hAnsi="GHEA Grapalat" w:cs="Times Armenian"/>
          <w:sz w:val="20"/>
          <w:szCs w:val="20"/>
          <w:lang w:val="hy-AM"/>
        </w:rPr>
        <w:t>и</w:t>
      </w:r>
      <w:r w:rsidRPr="00137D12">
        <w:rPr>
          <w:rFonts w:ascii="GHEA Grapalat" w:hAnsi="GHEA Grapalat" w:cs="Sylfaen"/>
          <w:sz w:val="20"/>
          <w:szCs w:val="20"/>
          <w:lang w:val="hy-AM"/>
        </w:rPr>
        <w:t>​</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который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стороны</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не были</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может</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предсказывать</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или</w:t>
      </w:r>
      <w:r w:rsidRPr="00137D12">
        <w:rPr>
          <w:rFonts w:ascii="GHEA Grapalat" w:hAnsi="GHEA Grapalat" w:cs="Times Armenian"/>
          <w:sz w:val="20"/>
          <w:szCs w:val="20"/>
          <w:lang w:val="hy-AM"/>
        </w:rPr>
        <w:t xml:space="preserve"> </w:t>
      </w:r>
      <w:r w:rsidRPr="00137D12">
        <w:rPr>
          <w:rFonts w:ascii="GHEA Grapalat" w:hAnsi="GHEA Grapalat" w:cs="Tahoma"/>
          <w:sz w:val="20"/>
          <w:szCs w:val="20"/>
          <w:lang w:val="hy-AM"/>
        </w:rPr>
        <w:t>предотвратить</w:t>
      </w:r>
      <w:r w:rsidRPr="00137D12">
        <w:rPr>
          <w:rFonts w:ascii="GHEA Grapalat" w:hAnsi="GHEA Grapalat" w:cs="Sylfaen"/>
          <w:sz w:val="20"/>
          <w:szCs w:val="20"/>
          <w:lang w:val="hy-AM"/>
        </w:rPr>
        <w:t>​</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Такой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ситуации</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являются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землетрясение </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наводнение </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пожар </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война </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военные действия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и:</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lastRenderedPageBreak/>
        <w:t>чрезвычайная ситуация</w:t>
      </w:r>
      <w:r w:rsidRPr="00137D12">
        <w:rPr>
          <w:rFonts w:ascii="GHEA Grapalat" w:hAnsi="GHEA Grapalat" w:cs="Arial"/>
          <w:sz w:val="20"/>
          <w:szCs w:val="20"/>
          <w:lang w:val="hy-AM"/>
        </w:rPr>
        <w:t xml:space="preserve"> </w:t>
      </w:r>
      <w:r w:rsidRPr="00137D12">
        <w:rPr>
          <w:rFonts w:ascii="GHEA Grapalat" w:hAnsi="GHEA Grapalat" w:cs="Sylfaen"/>
          <w:sz w:val="20"/>
          <w:szCs w:val="20"/>
          <w:lang w:val="hy-AM"/>
        </w:rPr>
        <w:t>ситуация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объявление </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политический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волнения </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забастовки </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общение</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средства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работы</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прекращение </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состояние</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тела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действия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и:</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и т. д. </w:t>
      </w:r>
      <w:r w:rsidRPr="00137D12">
        <w:rPr>
          <w:rFonts w:ascii="GHEA Grapalat" w:hAnsi="GHEA Grapalat" w:cs="Times Armenian"/>
          <w:sz w:val="20"/>
          <w:szCs w:val="20"/>
          <w:lang w:val="hy-AM"/>
        </w:rPr>
        <w:t xml:space="preserve">, который </w:t>
      </w:r>
      <w:r w:rsidRPr="00137D12">
        <w:rPr>
          <w:rFonts w:ascii="GHEA Grapalat" w:hAnsi="GHEA Grapalat" w:cs="Sylfaen"/>
          <w:sz w:val="20"/>
          <w:szCs w:val="20"/>
          <w:lang w:val="hy-AM"/>
        </w:rPr>
        <w:t>невозможный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являются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делает</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настоящим</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по контракту</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обязательства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производительность </w:t>
      </w:r>
      <w:r w:rsidRPr="00137D12">
        <w:rPr>
          <w:rFonts w:ascii="GHEA Grapalat" w:hAnsi="GHEA Grapalat" w:cs="Tahoma"/>
          <w:sz w:val="20"/>
          <w:szCs w:val="20"/>
          <w:lang w:val="hy-AM"/>
        </w:rPr>
        <w:t>.</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Если:</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чрезвычайная ситуация</w:t>
      </w:r>
      <w:r w:rsidRPr="00137D12">
        <w:rPr>
          <w:rFonts w:ascii="GHEA Grapalat" w:hAnsi="GHEA Grapalat" w:cs="Arial"/>
          <w:sz w:val="20"/>
          <w:szCs w:val="20"/>
          <w:lang w:val="hy-AM"/>
        </w:rPr>
        <w:t xml:space="preserve"> </w:t>
      </w:r>
      <w:r w:rsidRPr="00137D12">
        <w:rPr>
          <w:rFonts w:ascii="GHEA Grapalat" w:hAnsi="GHEA Grapalat" w:cs="Sylfaen"/>
          <w:sz w:val="20"/>
          <w:szCs w:val="20"/>
          <w:lang w:val="hy-AM"/>
        </w:rPr>
        <w:t>сила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эффект</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продолжается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через </w:t>
      </w:r>
      <w:r w:rsidRPr="00137D12">
        <w:rPr>
          <w:rFonts w:ascii="GHEA Grapalat" w:hAnsi="GHEA Grapalat" w:cs="Times Armenian"/>
          <w:sz w:val="20"/>
          <w:szCs w:val="20"/>
          <w:lang w:val="hy-AM"/>
        </w:rPr>
        <w:t xml:space="preserve">3 ( </w:t>
      </w:r>
      <w:r w:rsidRPr="00137D12">
        <w:rPr>
          <w:rFonts w:ascii="GHEA Grapalat" w:hAnsi="GHEA Grapalat" w:cs="Sylfaen"/>
          <w:sz w:val="20"/>
          <w:szCs w:val="20"/>
          <w:lang w:val="hy-AM"/>
        </w:rPr>
        <w:t xml:space="preserve">три </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месяца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больше </w:t>
      </w:r>
      <w:r w:rsidRPr="00137D12">
        <w:rPr>
          <w:rFonts w:ascii="GHEA Grapalat" w:hAnsi="GHEA Grapalat" w:cs="Times Armenian"/>
          <w:sz w:val="20"/>
          <w:szCs w:val="20"/>
          <w:lang w:val="hy-AM"/>
        </w:rPr>
        <w:t xml:space="preserve">тогда </w:t>
      </w:r>
      <w:r w:rsidRPr="00137D12">
        <w:rPr>
          <w:rFonts w:ascii="GHEA Grapalat" w:hAnsi="GHEA Grapalat" w:cs="Sylfaen"/>
          <w:sz w:val="20"/>
          <w:szCs w:val="20"/>
          <w:lang w:val="hy-AM"/>
        </w:rPr>
        <w:t>с боков</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каждый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верно</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имеет</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решать</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договор </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это</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о</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заранее</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осведомленный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сохранение</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другой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сторона </w:t>
      </w:r>
      <w:r w:rsidRPr="00137D12">
        <w:rPr>
          <w:rFonts w:ascii="GHEA Grapalat" w:hAnsi="GHEA Grapalat" w:cs="Tahoma"/>
          <w:sz w:val="20"/>
          <w:szCs w:val="20"/>
          <w:lang w:val="hy-AM"/>
        </w:rPr>
        <w:t>.</w:t>
      </w:r>
    </w:p>
    <w:p w14:paraId="7826A522" w14:textId="77777777" w:rsidR="003800F8" w:rsidRPr="00137D12" w:rsidRDefault="003800F8" w:rsidP="003800F8">
      <w:pPr>
        <w:tabs>
          <w:tab w:val="left" w:pos="1276"/>
        </w:tabs>
        <w:ind w:firstLine="720"/>
        <w:jc w:val="both"/>
        <w:rPr>
          <w:rFonts w:ascii="GHEA Grapalat" w:hAnsi="GHEA Grapalat"/>
          <w:sz w:val="20"/>
          <w:szCs w:val="20"/>
          <w:lang w:val="hy-AM"/>
        </w:rPr>
      </w:pPr>
      <w:r w:rsidRPr="00137D12">
        <w:rPr>
          <w:rFonts w:ascii="GHEA Grapalat" w:hAnsi="GHEA Grapalat"/>
          <w:sz w:val="20"/>
          <w:szCs w:val="20"/>
          <w:lang w:val="hy-AM"/>
        </w:rPr>
        <w:tab/>
      </w:r>
    </w:p>
    <w:p w14:paraId="7D9A123E" w14:textId="77777777" w:rsidR="003800F8" w:rsidRPr="00137D12" w:rsidRDefault="003800F8" w:rsidP="003800F8">
      <w:pPr>
        <w:tabs>
          <w:tab w:val="left" w:pos="1276"/>
        </w:tabs>
        <w:ind w:firstLine="720"/>
        <w:jc w:val="both"/>
        <w:rPr>
          <w:rFonts w:ascii="GHEA Grapalat" w:hAnsi="GHEA Grapalat" w:cs="Sylfaen"/>
          <w:b/>
          <w:sz w:val="20"/>
          <w:szCs w:val="20"/>
          <w:lang w:val="hy-AM"/>
        </w:rPr>
      </w:pPr>
      <w:r w:rsidRPr="00137D12">
        <w:rPr>
          <w:rFonts w:ascii="GHEA Grapalat" w:hAnsi="GHEA Grapalat"/>
          <w:b/>
          <w:sz w:val="20"/>
          <w:szCs w:val="20"/>
          <w:lang w:val="hy-AM"/>
        </w:rPr>
        <w:t xml:space="preserve">8. </w:t>
      </w:r>
      <w:r w:rsidRPr="00137D12">
        <w:rPr>
          <w:rFonts w:ascii="GHEA Grapalat" w:hAnsi="GHEA Grapalat" w:cs="Sylfaen"/>
          <w:b/>
          <w:sz w:val="20"/>
          <w:szCs w:val="20"/>
          <w:lang w:val="hy-AM"/>
        </w:rPr>
        <w:t>ДРУГОЕ:</w:t>
      </w:r>
      <w:r w:rsidRPr="00137D12">
        <w:rPr>
          <w:rFonts w:ascii="GHEA Grapalat" w:hAnsi="GHEA Grapalat" w:cs="Arial"/>
          <w:b/>
          <w:sz w:val="20"/>
          <w:szCs w:val="20"/>
          <w:lang w:val="hy-AM"/>
        </w:rPr>
        <w:t xml:space="preserve"> </w:t>
      </w:r>
      <w:r w:rsidRPr="00137D12">
        <w:rPr>
          <w:rFonts w:ascii="GHEA Grapalat" w:hAnsi="GHEA Grapalat" w:cs="Sylfaen"/>
          <w:b/>
          <w:sz w:val="20"/>
          <w:szCs w:val="20"/>
          <w:lang w:val="hy-AM"/>
        </w:rPr>
        <w:t>УСЛОВИЯ:</w:t>
      </w:r>
    </w:p>
    <w:p w14:paraId="1ABACF55" w14:textId="77777777" w:rsidR="003800F8" w:rsidRPr="00137D12" w:rsidRDefault="003800F8" w:rsidP="003800F8">
      <w:pPr>
        <w:tabs>
          <w:tab w:val="left" w:pos="1276"/>
        </w:tabs>
        <w:ind w:firstLine="720"/>
        <w:jc w:val="both"/>
        <w:rPr>
          <w:rFonts w:ascii="GHEA Grapalat" w:hAnsi="GHEA Grapalat" w:cs="Times Armenian"/>
          <w:sz w:val="20"/>
          <w:szCs w:val="20"/>
          <w:lang w:val="hy-AM"/>
        </w:rPr>
      </w:pPr>
      <w:r w:rsidRPr="00137D12">
        <w:rPr>
          <w:rFonts w:ascii="GHEA Grapalat" w:hAnsi="GHEA Grapalat"/>
          <w:sz w:val="20"/>
          <w:szCs w:val="20"/>
          <w:lang w:val="hy-AM"/>
        </w:rPr>
        <w:t xml:space="preserve">8.1 P </w:t>
      </w:r>
      <w:r w:rsidRPr="00137D12">
        <w:rPr>
          <w:rFonts w:ascii="GHEA Grapalat" w:hAnsi="GHEA Grapalat" w:cs="Sylfaen"/>
          <w:sz w:val="20"/>
          <w:szCs w:val="20"/>
          <w:lang w:val="hy-AM"/>
        </w:rPr>
        <w:t>термин</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сила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в</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является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входить</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Вечеринки</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подписание</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с того момента</w:t>
      </w:r>
      <w:r w:rsidRPr="00137D12">
        <w:rPr>
          <w:rFonts w:ascii="GHEA Grapalat" w:hAnsi="GHEA Grapalat" w:cs="Arial"/>
          <w:sz w:val="20"/>
          <w:szCs w:val="20"/>
          <w:lang w:val="hy-AM"/>
        </w:rPr>
        <w:t xml:space="preserve"> </w:t>
      </w:r>
      <w:r w:rsidRPr="00137D12">
        <w:rPr>
          <w:rFonts w:ascii="GHEA Grapalat" w:hAnsi="GHEA Grapalat" w:cs="Sylfaen"/>
          <w:sz w:val="20"/>
          <w:szCs w:val="20"/>
          <w:lang w:val="hy-AM"/>
        </w:rPr>
        <w:t>и действителен до</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по соглашению сторон</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предпринятый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обязательства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живой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в объеме</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производительность </w:t>
      </w:r>
      <w:r w:rsidRPr="00137D12">
        <w:rPr>
          <w:rFonts w:ascii="GHEA Grapalat" w:hAnsi="GHEA Grapalat" w:cs="Tahoma"/>
          <w:sz w:val="20"/>
          <w:szCs w:val="20"/>
          <w:lang w:val="hy-AM"/>
        </w:rPr>
        <w:t>.</w:t>
      </w:r>
      <w:r w:rsidRPr="00137D12">
        <w:rPr>
          <w:rFonts w:ascii="GHEA Grapalat" w:hAnsi="GHEA Grapalat"/>
          <w:sz w:val="20"/>
          <w:szCs w:val="20"/>
          <w:lang w:val="hy-AM"/>
        </w:rPr>
        <w:t xml:space="preserve"> </w:t>
      </w:r>
      <w:r w:rsidRPr="00137D12">
        <w:rPr>
          <w:rFonts w:ascii="GHEA Grapalat" w:hAnsi="GHEA Grapalat" w:cs="Times Armenian"/>
          <w:sz w:val="20"/>
          <w:szCs w:val="20"/>
          <w:lang w:val="hy-AM"/>
        </w:rPr>
        <w:t xml:space="preserve"> </w:t>
      </w:r>
    </w:p>
    <w:p w14:paraId="0BB0BEA2" w14:textId="77777777" w:rsidR="003800F8" w:rsidRPr="00137D12" w:rsidRDefault="003800F8" w:rsidP="003800F8">
      <w:pPr>
        <w:tabs>
          <w:tab w:val="left" w:pos="1276"/>
        </w:tabs>
        <w:ind w:firstLine="720"/>
        <w:jc w:val="both"/>
        <w:rPr>
          <w:rFonts w:ascii="GHEA Grapalat" w:hAnsi="GHEA Grapalat" w:cs="Times Armenian"/>
          <w:sz w:val="20"/>
          <w:szCs w:val="20"/>
          <w:lang w:val="hy-AM"/>
        </w:rPr>
      </w:pPr>
      <w:r w:rsidRPr="00137D12">
        <w:rPr>
          <w:rFonts w:ascii="GHEA Grapalat" w:hAnsi="GHEA Grapalat" w:cs="Sylfaen"/>
          <w:sz w:val="20"/>
          <w:szCs w:val="20"/>
          <w:lang w:val="hy-AM"/>
        </w:rPr>
        <w:t>8.2 Соглашения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автор </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сторона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оплаченный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обязательство</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нет</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может</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остановить</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другой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из контракта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восстал </w:t>
      </w:r>
      <w:r w:rsidRPr="00137D12">
        <w:rPr>
          <w:rFonts w:ascii="GHEA Grapalat" w:hAnsi="GHEA Grapalat" w:cs="Times Armenian"/>
          <w:sz w:val="20"/>
          <w:szCs w:val="20"/>
          <w:lang w:val="hy-AM"/>
        </w:rPr>
        <w:t xml:space="preserve">против </w:t>
      </w:r>
      <w:r w:rsidRPr="00137D12">
        <w:rPr>
          <w:rFonts w:ascii="GHEA Grapalat" w:hAnsi="GHEA Grapalat" w:cs="Sylfaen"/>
          <w:sz w:val="20"/>
          <w:szCs w:val="20"/>
          <w:lang w:val="hy-AM"/>
        </w:rPr>
        <w:t>обязательство</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со счетом </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без</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вечеринки</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в письменной форме</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и:</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с печатью</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одобренный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соглашения </w:t>
      </w:r>
      <w:r w:rsidRPr="00137D12">
        <w:rPr>
          <w:rFonts w:ascii="GHEA Grapalat" w:hAnsi="GHEA Grapalat" w:cs="Tahoma"/>
          <w:sz w:val="20"/>
          <w:szCs w:val="20"/>
          <w:lang w:val="hy-AM"/>
        </w:rPr>
        <w:t xml:space="preserve">. Из </w:t>
      </w:r>
      <w:r w:rsidRPr="00137D12">
        <w:rPr>
          <w:rFonts w:ascii="GHEA Grapalat" w:hAnsi="GHEA Grapalat" w:cs="Sylfaen"/>
          <w:sz w:val="20"/>
          <w:szCs w:val="20"/>
          <w:lang w:val="hy-AM"/>
        </w:rPr>
        <w:t xml:space="preserve">контракта </w:t>
      </w:r>
      <w:r w:rsidRPr="00137D12">
        <w:rPr>
          <w:rFonts w:ascii="GHEA Grapalat" w:hAnsi="GHEA Grapalat" w:cs="Times Armenian"/>
          <w:sz w:val="20"/>
          <w:szCs w:val="20"/>
          <w:lang w:val="hy-AM"/>
        </w:rPr>
        <w:t xml:space="preserve">P </w:t>
      </w:r>
      <w:r w:rsidRPr="00137D12">
        <w:rPr>
          <w:rFonts w:ascii="GHEA Grapalat" w:hAnsi="GHEA Grapalat" w:cs="Sylfaen"/>
          <w:sz w:val="20"/>
          <w:szCs w:val="20"/>
          <w:lang w:val="hy-AM"/>
        </w:rPr>
        <w:t>возник</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требовать</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право</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нет</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может</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быть переданным</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другой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человек </w:t>
      </w:r>
      <w:r w:rsidRPr="00137D12">
        <w:rPr>
          <w:rFonts w:ascii="GHEA Grapalat" w:hAnsi="GHEA Grapalat" w:cs="Times Armenian"/>
          <w:sz w:val="20"/>
          <w:szCs w:val="20"/>
          <w:lang w:val="hy-AM"/>
        </w:rPr>
        <w:t xml:space="preserve">без </w:t>
      </w:r>
      <w:r w:rsidRPr="00137D12">
        <w:rPr>
          <w:rFonts w:ascii="GHEA Grapalat" w:hAnsi="GHEA Grapalat" w:cs="Sylfaen"/>
          <w:sz w:val="20"/>
          <w:szCs w:val="20"/>
          <w:lang w:val="hy-AM"/>
        </w:rPr>
        <w:t>должник</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сторона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в письменной форме</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соглашения </w:t>
      </w:r>
      <w:r w:rsidRPr="00137D12">
        <w:rPr>
          <w:rFonts w:ascii="GHEA Grapalat" w:hAnsi="GHEA Grapalat" w:cs="Tahoma"/>
          <w:sz w:val="20"/>
          <w:szCs w:val="20"/>
          <w:lang w:val="hy-AM"/>
        </w:rPr>
        <w:t>.</w:t>
      </w:r>
      <w:r w:rsidRPr="00137D12">
        <w:rPr>
          <w:rFonts w:ascii="GHEA Grapalat" w:hAnsi="GHEA Grapalat" w:cs="Times Armenian"/>
          <w:sz w:val="20"/>
          <w:szCs w:val="20"/>
          <w:lang w:val="hy-AM"/>
        </w:rPr>
        <w:t xml:space="preserve"> </w:t>
      </w:r>
    </w:p>
    <w:p w14:paraId="168DFCA9" w14:textId="77777777" w:rsidR="003800F8" w:rsidRPr="00137D12" w:rsidRDefault="003800F8" w:rsidP="003800F8">
      <w:pPr>
        <w:tabs>
          <w:tab w:val="left" w:pos="720"/>
        </w:tabs>
        <w:ind w:firstLine="720"/>
        <w:jc w:val="both"/>
        <w:rPr>
          <w:rFonts w:ascii="GHEA Grapalat" w:hAnsi="GHEA Grapalat" w:cs="Sylfaen"/>
          <w:sz w:val="20"/>
          <w:szCs w:val="20"/>
          <w:lang w:val="hy-AM"/>
        </w:rPr>
      </w:pPr>
      <w:r w:rsidRPr="00137D12">
        <w:rPr>
          <w:rFonts w:ascii="GHEA Grapalat" w:hAnsi="GHEA Grapalat"/>
          <w:sz w:val="20"/>
          <w:szCs w:val="20"/>
          <w:lang w:val="hy-AM"/>
        </w:rPr>
        <w:t xml:space="preserve">8.3 </w:t>
      </w:r>
      <w:r w:rsidRPr="00137D12">
        <w:rPr>
          <w:rFonts w:ascii="GHEA Grapalat" w:hAnsi="GHEA Grapalat" w:cs="Sylfaen"/>
          <w:sz w:val="20"/>
          <w:szCs w:val="20"/>
          <w:lang w:val="hy-AM"/>
        </w:rPr>
        <w:t>В случае, если в результате мониторинга или контроля за выполнением требований законодательства, либо расследования рекламаций будет зафиксировано, что в процессе закупки до заключения договора Подрядчик представил подложные документы ( информации и данных), либо решение о признании последнего выбранным участником не соответствует. Согласно законодательству Республики Армения, после появления этих оснований Клиент в одностороннем порядке расторгает договор, если зафиксированы нарушения, если они известны до заключение контракта, являлось бы основанием для отказа от подписания контракта в соответствии с законодательством Республики Армения о закупках. При этом Заказчик не несет риска убытков или упущенной выгоды для Исполнителя в результате одностороннего расторжения договора, а последний обязан возместить Заказчику убытки, понесенные Заказчиком по его собственной вине, в размере которым договор был расторгнут в порядке, установленном законодательством Республики Армения.</w:t>
      </w:r>
    </w:p>
    <w:p w14:paraId="60228E86" w14:textId="77777777" w:rsidR="003800F8" w:rsidRPr="00137D12" w:rsidRDefault="003800F8" w:rsidP="003800F8">
      <w:pPr>
        <w:tabs>
          <w:tab w:val="left" w:pos="1276"/>
        </w:tabs>
        <w:ind w:firstLine="720"/>
        <w:jc w:val="both"/>
        <w:rPr>
          <w:rFonts w:ascii="GHEA Grapalat" w:hAnsi="GHEA Grapalat"/>
          <w:sz w:val="20"/>
          <w:szCs w:val="20"/>
          <w:lang w:val="hy-AM"/>
        </w:rPr>
      </w:pPr>
      <w:r w:rsidRPr="00137D12">
        <w:rPr>
          <w:rFonts w:ascii="GHEA Grapalat" w:hAnsi="GHEA Grapalat"/>
          <w:sz w:val="20"/>
          <w:szCs w:val="20"/>
          <w:lang w:val="hy-AM"/>
        </w:rPr>
        <w:t xml:space="preserve">8.4 </w:t>
      </w:r>
      <w:r w:rsidRPr="00137D12">
        <w:rPr>
          <w:rFonts w:ascii="GHEA Grapalat" w:hAnsi="GHEA Grapalat" w:cs="Sylfaen"/>
          <w:sz w:val="20"/>
          <w:szCs w:val="20"/>
          <w:lang w:val="hy-AM"/>
        </w:rPr>
        <w:t>Соглашения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с</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подключен</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споры</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при условии</w:t>
      </w:r>
      <w:r w:rsidRPr="00137D12">
        <w:rPr>
          <w:rFonts w:ascii="GHEA Grapalat" w:hAnsi="GHEA Grapalat"/>
          <w:sz w:val="20"/>
          <w:szCs w:val="20"/>
          <w:lang w:val="hy-AM"/>
        </w:rPr>
        <w:t xml:space="preserve"> </w:t>
      </w:r>
      <w:r w:rsidRPr="00137D12">
        <w:rPr>
          <w:rFonts w:ascii="GHEA Grapalat" w:hAnsi="GHEA Grapalat" w:cs="Sylfaen"/>
          <w:sz w:val="20"/>
          <w:szCs w:val="20"/>
          <w:lang w:val="hy-AM"/>
        </w:rPr>
        <w:t>являются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экзамен</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Армении</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Республика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в судах </w:t>
      </w:r>
      <w:r w:rsidRPr="00137D12">
        <w:rPr>
          <w:rFonts w:ascii="GHEA Grapalat" w:hAnsi="GHEA Grapalat" w:cs="Tahoma"/>
          <w:sz w:val="20"/>
          <w:szCs w:val="20"/>
          <w:lang w:val="hy-AM"/>
        </w:rPr>
        <w:t>.</w:t>
      </w:r>
    </w:p>
    <w:p w14:paraId="28C28E30" w14:textId="77777777" w:rsidR="003800F8" w:rsidRPr="00137D12" w:rsidRDefault="003800F8" w:rsidP="003800F8">
      <w:pPr>
        <w:tabs>
          <w:tab w:val="left" w:pos="1276"/>
        </w:tabs>
        <w:ind w:firstLine="720"/>
        <w:jc w:val="both"/>
        <w:rPr>
          <w:rFonts w:ascii="GHEA Grapalat" w:hAnsi="GHEA Grapalat" w:cs="Times Armenian"/>
          <w:sz w:val="20"/>
          <w:szCs w:val="20"/>
          <w:lang w:val="hy-AM"/>
        </w:rPr>
      </w:pPr>
      <w:r w:rsidRPr="00137D12">
        <w:rPr>
          <w:rFonts w:ascii="GHEA Grapalat" w:hAnsi="GHEA Grapalat"/>
          <w:sz w:val="20"/>
          <w:szCs w:val="20"/>
          <w:lang w:val="hy-AM"/>
        </w:rPr>
        <w:t xml:space="preserve">8.5 </w:t>
      </w:r>
      <w:r w:rsidRPr="00137D12">
        <w:rPr>
          <w:rFonts w:ascii="GHEA Grapalat" w:hAnsi="GHEA Grapalat"/>
          <w:sz w:val="20"/>
          <w:szCs w:val="20"/>
          <w:lang w:val="hy-AM"/>
        </w:rPr>
        <w:tab/>
        <w:t xml:space="preserve">P </w:t>
      </w:r>
      <w:r w:rsidRPr="00137D12">
        <w:rPr>
          <w:rFonts w:ascii="GHEA Grapalat" w:hAnsi="GHEA Grapalat" w:cs="Sylfaen"/>
          <w:sz w:val="20"/>
          <w:szCs w:val="20"/>
          <w:lang w:val="hy-AM"/>
        </w:rPr>
        <w:t>словарь</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изменения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и:</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дополнения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может</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являются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выполненный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только</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Вечеринки</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взаимный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по соглашению </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соглашение</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запечатывать</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через </w:t>
      </w:r>
      <w:r w:rsidRPr="00137D12">
        <w:rPr>
          <w:rFonts w:ascii="GHEA Grapalat" w:hAnsi="GHEA Grapalat" w:cs="Times Armenian"/>
          <w:sz w:val="20"/>
          <w:szCs w:val="20"/>
          <w:lang w:val="hy-AM"/>
        </w:rPr>
        <w:t xml:space="preserve">который </w:t>
      </w:r>
      <w:r w:rsidRPr="00137D12">
        <w:rPr>
          <w:rFonts w:ascii="GHEA Grapalat" w:hAnsi="GHEA Grapalat" w:cs="Sylfaen"/>
          <w:sz w:val="20"/>
          <w:szCs w:val="20"/>
          <w:lang w:val="hy-AM"/>
        </w:rPr>
        <w:t>будет</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контракта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неотделимый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часть </w:t>
      </w:r>
      <w:r w:rsidRPr="00137D12">
        <w:rPr>
          <w:rFonts w:ascii="GHEA Grapalat" w:hAnsi="GHEA Grapalat" w:cs="Tahoma"/>
          <w:sz w:val="20"/>
          <w:szCs w:val="20"/>
          <w:lang w:val="hy-AM"/>
        </w:rPr>
        <w:t>.</w:t>
      </w:r>
      <w:r w:rsidRPr="00137D12">
        <w:rPr>
          <w:rFonts w:ascii="GHEA Grapalat" w:hAnsi="GHEA Grapalat" w:cs="Times Armenian"/>
          <w:sz w:val="20"/>
          <w:szCs w:val="20"/>
          <w:lang w:val="hy-AM"/>
        </w:rPr>
        <w:t xml:space="preserve"> </w:t>
      </w:r>
    </w:p>
    <w:p w14:paraId="4AD5834E" w14:textId="77777777" w:rsidR="003800F8" w:rsidRPr="00137D12" w:rsidRDefault="003800F8" w:rsidP="003800F8">
      <w:pPr>
        <w:tabs>
          <w:tab w:val="left" w:pos="1276"/>
        </w:tabs>
        <w:ind w:firstLine="720"/>
        <w:jc w:val="both"/>
        <w:rPr>
          <w:rFonts w:ascii="GHEA Grapalat" w:hAnsi="GHEA Grapalat" w:cs="Sylfaen"/>
          <w:sz w:val="20"/>
          <w:szCs w:val="20"/>
          <w:lang w:val="hy-AM"/>
        </w:rPr>
      </w:pPr>
      <w:r w:rsidRPr="00137D12">
        <w:rPr>
          <w:rFonts w:ascii="GHEA Grapalat" w:hAnsi="GHEA Grapalat" w:cs="Sylfaen"/>
          <w:sz w:val="20"/>
          <w:szCs w:val="20"/>
          <w:lang w:val="hy-AM"/>
        </w:rPr>
        <w:t>Запрещается вносить такие изменения в договор, а если цена договора является фактором, то и в договор, заключаемый в каждом последующем году, что приводит к искусственному изменению объема закупаемых работ или цены единицы продукции. приобретаемая работа или цена договора.</w:t>
      </w:r>
    </w:p>
    <w:p w14:paraId="7C1B2631" w14:textId="77777777" w:rsidR="003800F8" w:rsidRPr="00137D12" w:rsidRDefault="003800F8" w:rsidP="003800F8">
      <w:pPr>
        <w:tabs>
          <w:tab w:val="left" w:pos="1276"/>
        </w:tabs>
        <w:ind w:firstLine="720"/>
        <w:jc w:val="both"/>
        <w:rPr>
          <w:rFonts w:ascii="GHEA Grapalat" w:hAnsi="GHEA Grapalat" w:cs="Sylfaen"/>
          <w:sz w:val="20"/>
          <w:szCs w:val="20"/>
          <w:lang w:val="hy-AM"/>
        </w:rPr>
      </w:pPr>
      <w:r w:rsidRPr="00137D12">
        <w:rPr>
          <w:rFonts w:ascii="GHEA Grapalat" w:hAnsi="GHEA Grapalat" w:cs="Sylfaen"/>
          <w:sz w:val="20"/>
          <w:szCs w:val="20"/>
          <w:lang w:val="hy-AM"/>
        </w:rPr>
        <w:t>Каждый случай изменения договора определяется Правительством Республики Армения под влиянием независимых от сторон договора факторов.</w:t>
      </w:r>
    </w:p>
    <w:p w14:paraId="3895245B" w14:textId="77777777" w:rsidR="003800F8" w:rsidRPr="00137D12" w:rsidRDefault="003800F8" w:rsidP="003800F8">
      <w:pPr>
        <w:tabs>
          <w:tab w:val="left" w:pos="1276"/>
        </w:tabs>
        <w:ind w:firstLine="720"/>
        <w:jc w:val="both"/>
        <w:rPr>
          <w:rFonts w:ascii="GHEA Grapalat" w:hAnsi="GHEA Grapalat" w:cs="Sylfaen"/>
          <w:sz w:val="20"/>
          <w:szCs w:val="20"/>
          <w:lang w:val="hy-AM"/>
        </w:rPr>
      </w:pPr>
      <w:r w:rsidRPr="00137D12">
        <w:rPr>
          <w:rFonts w:ascii="GHEA Grapalat" w:hAnsi="GHEA Grapalat" w:cs="Sylfaen"/>
          <w:sz w:val="20"/>
          <w:szCs w:val="20"/>
          <w:lang w:val="hy-AM"/>
        </w:rPr>
        <w:t>8.6 Если договор исполняется путем заключения субподряда.</w:t>
      </w:r>
    </w:p>
    <w:p w14:paraId="4CA088F4" w14:textId="77777777" w:rsidR="003800F8" w:rsidRPr="00137D12" w:rsidRDefault="003800F8" w:rsidP="003800F8">
      <w:pPr>
        <w:tabs>
          <w:tab w:val="left" w:pos="1276"/>
        </w:tabs>
        <w:ind w:firstLine="720"/>
        <w:jc w:val="both"/>
        <w:rPr>
          <w:rFonts w:ascii="GHEA Grapalat" w:hAnsi="GHEA Grapalat" w:cs="Sylfaen"/>
          <w:sz w:val="20"/>
          <w:szCs w:val="20"/>
          <w:lang w:val="hy-AM"/>
        </w:rPr>
      </w:pPr>
      <w:r w:rsidRPr="00137D12">
        <w:rPr>
          <w:rFonts w:ascii="GHEA Grapalat" w:hAnsi="GHEA Grapalat" w:cs="Sylfaen"/>
          <w:sz w:val="20"/>
          <w:szCs w:val="20"/>
          <w:lang w:val="hy-AM"/>
        </w:rPr>
        <w:t>1) Подрядчик несет ответственность за неисполнение или ненадлежащее исполнение обязательств субподрядчика.</w:t>
      </w:r>
    </w:p>
    <w:p w14:paraId="45B2E6EF" w14:textId="77777777" w:rsidR="003800F8" w:rsidRPr="00137D12" w:rsidRDefault="003800F8" w:rsidP="003800F8">
      <w:pPr>
        <w:tabs>
          <w:tab w:val="left" w:pos="1276"/>
        </w:tabs>
        <w:ind w:firstLine="720"/>
        <w:jc w:val="both"/>
        <w:rPr>
          <w:rFonts w:ascii="GHEA Grapalat" w:hAnsi="GHEA Grapalat" w:cs="Sylfaen"/>
          <w:sz w:val="20"/>
          <w:szCs w:val="20"/>
          <w:lang w:val="hy-AM"/>
        </w:rPr>
      </w:pPr>
      <w:r w:rsidRPr="00137D12">
        <w:rPr>
          <w:rFonts w:ascii="GHEA Grapalat" w:hAnsi="GHEA Grapalat" w:cs="Sylfaen"/>
          <w:sz w:val="20"/>
          <w:szCs w:val="20"/>
          <w:lang w:val="hy-AM"/>
        </w:rPr>
        <w:t>2) в случае смены субподрядчика в ходе исполнения договора Подрядчик обязан уведомить об этом Заказчика в письменной форме, предоставив копию договора субподряда и данные лица, являющегося его стороной, в течение пяти рабочих дней. со дня изменения.</w:t>
      </w:r>
      <w:r w:rsidRPr="00137D12">
        <w:rPr>
          <w:rStyle w:val="FootnoteReference"/>
          <w:rFonts w:ascii="GHEA Grapalat" w:hAnsi="GHEA Grapalat" w:cs="Sylfaen"/>
          <w:sz w:val="20"/>
          <w:szCs w:val="20"/>
          <w:lang w:val="hy-AM"/>
        </w:rPr>
        <w:footnoteReference w:id="5"/>
      </w:r>
    </w:p>
    <w:p w14:paraId="7B52470C" w14:textId="77777777" w:rsidR="003800F8" w:rsidRPr="00137D12" w:rsidRDefault="003800F8" w:rsidP="003800F8">
      <w:pPr>
        <w:tabs>
          <w:tab w:val="left" w:pos="1276"/>
        </w:tabs>
        <w:ind w:firstLine="720"/>
        <w:jc w:val="both"/>
        <w:rPr>
          <w:rFonts w:ascii="GHEA Grapalat" w:hAnsi="GHEA Grapalat" w:cs="Sylfaen"/>
          <w:sz w:val="20"/>
          <w:szCs w:val="20"/>
          <w:lang w:val="hy-AM"/>
        </w:rPr>
      </w:pPr>
      <w:r w:rsidRPr="00137D12">
        <w:rPr>
          <w:rFonts w:ascii="GHEA Grapalat" w:hAnsi="GHEA Grapalat" w:cs="Sylfaen"/>
          <w:sz w:val="20"/>
          <w:szCs w:val="20"/>
          <w:lang w:val="hy-AM"/>
        </w:rPr>
        <w:t>8.7. В случае реализации договора путем заключения договора о совместной деятельности (консорциума) участники этого договора несут солидарную ответственность. При этом в случае выхода участника консорциума из консорциума договор расторгается в одностороннем порядке и к членам консорциума применяются предусмотренные договором меры ответственности.</w:t>
      </w:r>
      <w:r w:rsidRPr="00137D12">
        <w:rPr>
          <w:rStyle w:val="FootnoteReference"/>
          <w:rFonts w:ascii="GHEA Grapalat" w:hAnsi="GHEA Grapalat" w:cs="Sylfaen"/>
          <w:sz w:val="20"/>
          <w:szCs w:val="20"/>
          <w:lang w:val="hy-AM"/>
        </w:rPr>
        <w:footnoteReference w:id="6"/>
      </w:r>
    </w:p>
    <w:p w14:paraId="1E7C8A9A" w14:textId="77777777" w:rsidR="003800F8" w:rsidRPr="00137D12" w:rsidRDefault="003800F8" w:rsidP="003800F8">
      <w:pPr>
        <w:tabs>
          <w:tab w:val="left" w:pos="1276"/>
        </w:tabs>
        <w:ind w:firstLine="720"/>
        <w:jc w:val="both"/>
        <w:rPr>
          <w:rFonts w:ascii="GHEA Grapalat" w:hAnsi="GHEA Grapalat" w:cs="Sylfaen"/>
          <w:sz w:val="20"/>
          <w:szCs w:val="20"/>
          <w:lang w:val="pt-BR"/>
        </w:rPr>
      </w:pPr>
      <w:r w:rsidRPr="00137D12">
        <w:rPr>
          <w:rFonts w:ascii="GHEA Grapalat" w:hAnsi="GHEA Grapalat" w:cs="Sylfaen"/>
          <w:sz w:val="20"/>
          <w:szCs w:val="20"/>
          <w:lang w:val="hy-AM"/>
        </w:rPr>
        <w:t>8:8</w:t>
      </w:r>
      <w:r w:rsidRPr="00137D12">
        <w:rPr>
          <w:rFonts w:ascii="GHEA Grapalat" w:hAnsi="GHEA Grapalat" w:cs="Times Armenian"/>
          <w:sz w:val="20"/>
          <w:szCs w:val="20"/>
          <w:lang w:val="pt-BR"/>
        </w:rPr>
        <w:t xml:space="preserve"> </w:t>
      </w:r>
      <w:r w:rsidRPr="00137D12">
        <w:rPr>
          <w:rFonts w:ascii="GHEA Grapalat" w:hAnsi="GHEA Grapalat" w:cs="Sylfaen"/>
          <w:sz w:val="20"/>
          <w:szCs w:val="20"/>
          <w:lang w:val="hy-AM"/>
        </w:rPr>
        <w:t xml:space="preserve">Срок выполнения работы может быть продлен до истечения этого срока по договору при наличии предложения Подрядчика, при условии, что у Заказчика не утрачена потребность в использовании работы </w:t>
      </w:r>
      <w:r w:rsidRPr="00137D12">
        <w:rPr>
          <w:rFonts w:ascii="GHEA Grapalat" w:hAnsi="GHEA Grapalat" w:cs="Sylfaen"/>
          <w:sz w:val="20"/>
          <w:lang w:val="hy-AM"/>
        </w:rPr>
        <w:t xml:space="preserve">и предложение Подрядчика подано не позднее не позднее чем через 7 календарных дней после истечения срока, первоначально установленного для выполнения работ договором ранее . </w:t>
      </w:r>
      <w:r w:rsidRPr="00137D12">
        <w:rPr>
          <w:rFonts w:ascii="GHEA Grapalat" w:hAnsi="GHEA Grapalat" w:cs="Sylfaen"/>
          <w:sz w:val="20"/>
          <w:szCs w:val="20"/>
          <w:lang w:val="hy-AM"/>
        </w:rPr>
        <w:t>При этом в случае, определенном настоящим пунктом, срок выполнения работы может быть продлен один раз до 30 календарных дней, но не более срока, определенного договором.</w:t>
      </w:r>
    </w:p>
    <w:p w14:paraId="2ADDF782" w14:textId="77777777" w:rsidR="003800F8" w:rsidRPr="00137D12" w:rsidRDefault="003800F8" w:rsidP="003800F8">
      <w:pPr>
        <w:tabs>
          <w:tab w:val="left" w:pos="720"/>
        </w:tabs>
        <w:ind w:firstLine="720"/>
        <w:jc w:val="both"/>
        <w:rPr>
          <w:rFonts w:ascii="GHEA Grapalat" w:hAnsi="GHEA Grapalat" w:cs="Times Armenian"/>
          <w:sz w:val="20"/>
          <w:szCs w:val="20"/>
          <w:lang w:val="hy-AM"/>
        </w:rPr>
      </w:pPr>
      <w:r w:rsidRPr="00137D12">
        <w:rPr>
          <w:rFonts w:ascii="GHEA Grapalat" w:hAnsi="GHEA Grapalat"/>
          <w:sz w:val="20"/>
          <w:szCs w:val="20"/>
          <w:lang w:val="hy-AM"/>
        </w:rPr>
        <w:t xml:space="preserve">8.9 </w:t>
      </w:r>
      <w:r w:rsidRPr="00137D12">
        <w:rPr>
          <w:rFonts w:ascii="GHEA Grapalat" w:hAnsi="GHEA Grapalat"/>
          <w:sz w:val="20"/>
          <w:szCs w:val="20"/>
          <w:lang w:val="hy-AM"/>
        </w:rPr>
        <w:tab/>
      </w:r>
      <w:r w:rsidRPr="00137D12">
        <w:rPr>
          <w:rFonts w:ascii="GHEA Grapalat" w:hAnsi="GHEA Grapalat" w:cs="Sylfaen"/>
          <w:sz w:val="20"/>
          <w:szCs w:val="20"/>
          <w:lang w:val="hy-AM"/>
        </w:rPr>
        <w:t>При условии надлежащего исполнения договора выгоды (экономия) или убытки, понесенные сторонами (Исполнителем или Заказчиком), являются выгодами или убытками, понесенными данной стороной.</w:t>
      </w:r>
    </w:p>
    <w:p w14:paraId="206D0D98" w14:textId="77777777" w:rsidR="003800F8" w:rsidRPr="00137D12" w:rsidRDefault="003800F8" w:rsidP="003800F8">
      <w:pPr>
        <w:tabs>
          <w:tab w:val="left" w:pos="720"/>
        </w:tabs>
        <w:ind w:firstLine="720"/>
        <w:jc w:val="both"/>
        <w:rPr>
          <w:rFonts w:ascii="GHEA Grapalat" w:hAnsi="GHEA Grapalat"/>
          <w:sz w:val="20"/>
          <w:szCs w:val="20"/>
          <w:lang w:val="hy-AM"/>
        </w:rPr>
      </w:pPr>
      <w:r w:rsidRPr="00137D12">
        <w:rPr>
          <w:rFonts w:ascii="GHEA Grapalat" w:hAnsi="GHEA Grapalat" w:cs="Sylfaen"/>
          <w:sz w:val="20"/>
          <w:szCs w:val="20"/>
          <w:lang w:val="hy-AM"/>
        </w:rPr>
        <w:t>Обязательства сторон договора перед третьими лицами, в том числе иные сделки, заключенные Подрядчиком в рамках исполнения договора, и вытекающие из них обязательства находятся вне сферы регулирования договора и не могут повлиять на принятие результата договора. исполнение. Отношения, связанные с совершением этих сделок, и вытекающие из них обязательства регулируются нормами, регулирующими отношения, связанные с этими сделками, и ответственность за них несет Исполнитель.</w:t>
      </w:r>
    </w:p>
    <w:p w14:paraId="12AF521E" w14:textId="77777777" w:rsidR="003800F8" w:rsidRPr="00137D12" w:rsidRDefault="003800F8" w:rsidP="003800F8">
      <w:pPr>
        <w:tabs>
          <w:tab w:val="left" w:pos="720"/>
        </w:tabs>
        <w:ind w:firstLine="720"/>
        <w:jc w:val="both"/>
        <w:rPr>
          <w:rFonts w:ascii="GHEA Grapalat" w:hAnsi="GHEA Grapalat" w:cs="Sylfaen"/>
          <w:sz w:val="20"/>
          <w:szCs w:val="20"/>
          <w:lang w:val="hy-AM"/>
        </w:rPr>
      </w:pPr>
      <w:r w:rsidRPr="00137D12">
        <w:rPr>
          <w:rFonts w:ascii="GHEA Grapalat" w:hAnsi="GHEA Grapalat" w:cs="Sylfaen"/>
          <w:sz w:val="20"/>
          <w:szCs w:val="20"/>
          <w:lang w:val="hy-AM"/>
        </w:rPr>
        <w:lastRenderedPageBreak/>
        <w:t xml:space="preserve">8.10 Договор не может быть изменен </w:t>
      </w:r>
      <w:r w:rsidRPr="00137D12">
        <w:rPr>
          <w:rFonts w:ascii="GHEA Grapalat" w:hAnsi="GHEA Grapalat" w:cs="Sylfaen"/>
          <w:sz w:val="20"/>
          <w:szCs w:val="20"/>
          <w:lang w:val="hy-AM"/>
        </w:rPr>
        <w:softHyphen/>
        <w:t>вследствие частичного неисполнения обязательств сторон.</w:t>
      </w:r>
      <w:r w:rsidRPr="00137D12" w:rsidDel="00591DE3">
        <w:rPr>
          <w:rFonts w:ascii="GHEA Grapalat" w:hAnsi="GHEA Grapalat" w:cs="Sylfaen"/>
          <w:sz w:val="20"/>
          <w:szCs w:val="20"/>
          <w:lang w:val="hy-AM"/>
        </w:rPr>
        <w:t xml:space="preserve"> </w:t>
      </w:r>
      <w:r w:rsidRPr="00137D12">
        <w:rPr>
          <w:rFonts w:ascii="GHEA Grapalat" w:hAnsi="GHEA Grapalat" w:cs="Sylfaen"/>
          <w:sz w:val="20"/>
          <w:szCs w:val="20"/>
          <w:lang w:val="hy-AM"/>
        </w:rPr>
        <w:t>или быть полностью решены по взаимному согласию сторон, за исключением случаев уменьшения финансовых ассигнований, необходимых для выполнения работ в соответствии с законодательством Республики Армения. При этом необходимо получить взаимное согласие сторон договора, сторон о частичном неисполнении обязательств или полном разрешении, прежде чем уменьшать финансовые ассигнования, необходимые для выполнения работ в соответствии с с законодательством Республики Армения.</w:t>
      </w:r>
    </w:p>
    <w:p w14:paraId="6AEE10D4" w14:textId="77777777" w:rsidR="003800F8" w:rsidRPr="00137D12" w:rsidRDefault="003800F8" w:rsidP="003800F8">
      <w:pPr>
        <w:ind w:firstLine="720"/>
        <w:jc w:val="both"/>
        <w:rPr>
          <w:rFonts w:ascii="GHEA Grapalat" w:hAnsi="GHEA Grapalat"/>
          <w:sz w:val="20"/>
          <w:szCs w:val="20"/>
          <w:lang w:val="hy-AM" w:eastAsia="ru-RU"/>
        </w:rPr>
      </w:pPr>
      <w:r w:rsidRPr="00137D12">
        <w:rPr>
          <w:rFonts w:ascii="GHEA Grapalat" w:hAnsi="GHEA Grapalat" w:cs="Sylfaen"/>
          <w:sz w:val="20"/>
          <w:szCs w:val="20"/>
          <w:lang w:val="hy-AM"/>
        </w:rPr>
        <w:t xml:space="preserve">8.11 </w:t>
      </w:r>
      <w:r w:rsidRPr="00137D12">
        <w:rPr>
          <w:rFonts w:ascii="GHEA Grapalat" w:hAnsi="GHEA Grapalat" w:cs="Sylfaen"/>
          <w:sz w:val="20"/>
          <w:szCs w:val="20"/>
          <w:lang w:val="hy-AM"/>
        </w:rPr>
        <w:softHyphen/>
        <w:t xml:space="preserve">Работодатель обязан опубликовать уведомление об одностороннем расторжении договора полностью или частично в связи с неисполнением или ненадлежащим исполнением принятых на себя подрядчиком обязательств в разделе «Уведомления об одностороннем расторжении договора» на сайте www. Purchase.am с указанием даты публикации. Подрядчик об одностороннем расторжении договора считается уведомленным надлежащим образом на следующий день после опубликования уведомления, указанного в настоящем пункте. </w:t>
      </w:r>
      <w:r w:rsidRPr="00137D12">
        <w:rPr>
          <w:rFonts w:ascii="GHEA Grapalat" w:hAnsi="GHEA Grapalat"/>
          <w:sz w:val="20"/>
          <w:szCs w:val="20"/>
          <w:lang w:val="hy-AM" w:eastAsia="ru-RU"/>
        </w:rPr>
        <w:t>В день публикации уведомления о полном или частичном одностороннем расторжении договора в информационном бюллетене Заказчик также направляет его на электронную почту Исполнителя.</w:t>
      </w:r>
    </w:p>
    <w:p w14:paraId="4A087D3E" w14:textId="77777777" w:rsidR="003800F8" w:rsidRPr="00137D12" w:rsidRDefault="003800F8" w:rsidP="003800F8">
      <w:pPr>
        <w:tabs>
          <w:tab w:val="left" w:pos="1276"/>
        </w:tabs>
        <w:ind w:firstLine="720"/>
        <w:jc w:val="both"/>
        <w:rPr>
          <w:rFonts w:ascii="GHEA Grapalat" w:hAnsi="GHEA Grapalat" w:cs="Times Armenian"/>
          <w:sz w:val="20"/>
          <w:szCs w:val="20"/>
          <w:lang w:val="hy-AM"/>
        </w:rPr>
      </w:pPr>
      <w:r w:rsidRPr="00137D12">
        <w:rPr>
          <w:rFonts w:ascii="GHEA Grapalat" w:hAnsi="GHEA Grapalat"/>
          <w:sz w:val="20"/>
          <w:szCs w:val="20"/>
          <w:lang w:val="hy-AM"/>
        </w:rPr>
        <w:t xml:space="preserve">8.12 </w:t>
      </w:r>
      <w:r w:rsidRPr="00137D12">
        <w:rPr>
          <w:rFonts w:ascii="GHEA Grapalat" w:hAnsi="GHEA Grapalat"/>
          <w:sz w:val="20"/>
          <w:szCs w:val="20"/>
          <w:lang w:val="hy-AM"/>
        </w:rPr>
        <w:tab/>
      </w:r>
      <w:r w:rsidRPr="00137D12">
        <w:rPr>
          <w:rFonts w:ascii="GHEA Grapalat" w:hAnsi="GHEA Grapalat" w:cs="Sylfaen"/>
          <w:sz w:val="20"/>
          <w:szCs w:val="20"/>
          <w:lang w:val="hy-AM"/>
        </w:rPr>
        <w:t>Здесь</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контракта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касательно</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возник</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споры</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решается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являются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переговоров</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через</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Соглашение</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рука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не приносить</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случай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споры</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решается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являются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судебный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чтобы </w:t>
      </w:r>
      <w:r w:rsidRPr="00137D12">
        <w:rPr>
          <w:rFonts w:ascii="GHEA Grapalat" w:hAnsi="GHEA Grapalat" w:cs="Tahoma"/>
          <w:sz w:val="20"/>
          <w:szCs w:val="20"/>
          <w:lang w:val="hy-AM"/>
        </w:rPr>
        <w:t>.</w:t>
      </w:r>
    </w:p>
    <w:p w14:paraId="42B9807A" w14:textId="77777777" w:rsidR="003800F8" w:rsidRPr="00137D12" w:rsidRDefault="003800F8" w:rsidP="003800F8">
      <w:pPr>
        <w:tabs>
          <w:tab w:val="left" w:pos="1276"/>
        </w:tabs>
        <w:ind w:firstLine="720"/>
        <w:jc w:val="both"/>
        <w:rPr>
          <w:rFonts w:ascii="GHEA Grapalat" w:hAnsi="GHEA Grapalat"/>
          <w:sz w:val="20"/>
          <w:szCs w:val="20"/>
          <w:lang w:val="hy-AM"/>
        </w:rPr>
      </w:pPr>
      <w:r w:rsidRPr="00137D12">
        <w:rPr>
          <w:rFonts w:ascii="GHEA Grapalat" w:hAnsi="GHEA Grapalat"/>
          <w:sz w:val="20"/>
          <w:szCs w:val="20"/>
          <w:lang w:val="hy-AM"/>
        </w:rPr>
        <w:t xml:space="preserve">8.13 </w:t>
      </w:r>
      <w:r w:rsidRPr="00137D12">
        <w:rPr>
          <w:rFonts w:ascii="GHEA Grapalat" w:hAnsi="GHEA Grapalat" w:cs="Sylfaen"/>
          <w:sz w:val="20"/>
          <w:szCs w:val="20"/>
          <w:lang w:val="hy-AM"/>
        </w:rPr>
        <w:t>Здесь</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контракт</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составил</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с </w:t>
      </w:r>
      <w:r w:rsidRPr="00137D12">
        <w:rPr>
          <w:rFonts w:ascii="GHEA Grapalat" w:hAnsi="GHEA Grapalat" w:cs="Times Armenian"/>
          <w:sz w:val="20"/>
          <w:szCs w:val="20"/>
          <w:lang w:val="hy-AM"/>
        </w:rPr>
        <w:t xml:space="preserve">____ </w:t>
      </w:r>
      <w:r w:rsidRPr="00137D12">
        <w:rPr>
          <w:rFonts w:ascii="GHEA Grapalat" w:hAnsi="GHEA Grapalat" w:cs="Sylfaen"/>
          <w:sz w:val="20"/>
          <w:szCs w:val="20"/>
          <w:lang w:val="hy-AM"/>
        </w:rPr>
        <w:t xml:space="preserve">страницы </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запечатано</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является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два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из примера </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который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иметь</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равный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юридический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мощность </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каждый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в сторону</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данный</w:t>
      </w:r>
      <w:r w:rsidRPr="00137D12">
        <w:rPr>
          <w:rFonts w:ascii="GHEA Grapalat" w:hAnsi="GHEA Grapalat"/>
          <w:sz w:val="20"/>
          <w:szCs w:val="20"/>
          <w:lang w:val="hy-AM"/>
        </w:rPr>
        <w:t xml:space="preserve"> </w:t>
      </w:r>
      <w:r w:rsidRPr="00137D12">
        <w:rPr>
          <w:rFonts w:ascii="GHEA Grapalat" w:hAnsi="GHEA Grapalat" w:cs="Sylfaen"/>
          <w:sz w:val="20"/>
          <w:szCs w:val="20"/>
          <w:lang w:val="hy-AM"/>
        </w:rPr>
        <w:t>является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по одному каждый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например </w:t>
      </w:r>
      <w:r w:rsidRPr="00137D12">
        <w:rPr>
          <w:rFonts w:ascii="GHEA Grapalat" w:hAnsi="GHEA Grapalat" w:cs="Tahoma"/>
          <w:sz w:val="20"/>
          <w:szCs w:val="20"/>
          <w:lang w:val="hy-AM"/>
        </w:rPr>
        <w:t>.</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Подарок</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Приложения </w:t>
      </w:r>
      <w:r w:rsidRPr="00137D12">
        <w:rPr>
          <w:rFonts w:ascii="GHEA Grapalat" w:hAnsi="GHEA Grapalat" w:cs="Times Armenian"/>
          <w:sz w:val="20"/>
          <w:szCs w:val="20"/>
          <w:lang w:val="hy-AM"/>
        </w:rPr>
        <w:t xml:space="preserve">N 1, N 2, N 3, </w:t>
      </w:r>
      <w:r w:rsidRPr="00137D12">
        <w:rPr>
          <w:rFonts w:ascii="GHEA Grapalat" w:hAnsi="GHEA Grapalat" w:cs="Arial"/>
          <w:sz w:val="20"/>
          <w:szCs w:val="20"/>
          <w:lang w:val="hy-AM"/>
        </w:rPr>
        <w:t xml:space="preserve">N 4, N 4.1 и N 5 </w:t>
      </w:r>
      <w:r w:rsidRPr="00137D12">
        <w:rPr>
          <w:rFonts w:ascii="GHEA Grapalat" w:hAnsi="GHEA Grapalat" w:cs="Sylfaen"/>
          <w:sz w:val="20"/>
          <w:szCs w:val="20"/>
          <w:lang w:val="hy-AM"/>
        </w:rPr>
        <w:t xml:space="preserve">договора </w:t>
      </w:r>
      <w:r w:rsidRPr="00137D12">
        <w:rPr>
          <w:rFonts w:ascii="GHEA Grapalat" w:hAnsi="GHEA Grapalat" w:cs="Times Armenian"/>
          <w:sz w:val="20"/>
          <w:szCs w:val="20"/>
          <w:lang w:val="hy-AM"/>
        </w:rPr>
        <w:t xml:space="preserve">рассматриваются </w:t>
      </w:r>
      <w:r w:rsidRPr="00137D12">
        <w:rPr>
          <w:rFonts w:ascii="GHEA Grapalat" w:hAnsi="GHEA Grapalat" w:cs="Sylfaen"/>
          <w:sz w:val="20"/>
          <w:szCs w:val="20"/>
          <w:lang w:val="hy-AM"/>
        </w:rPr>
        <w:t>.</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являются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контракта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неотделимый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часть </w:t>
      </w:r>
      <w:r w:rsidRPr="00137D12">
        <w:rPr>
          <w:rFonts w:ascii="GHEA Grapalat" w:hAnsi="GHEA Grapalat" w:cs="Tahoma"/>
          <w:sz w:val="20"/>
          <w:szCs w:val="20"/>
          <w:lang w:val="hy-AM"/>
        </w:rPr>
        <w:t>.</w:t>
      </w:r>
    </w:p>
    <w:p w14:paraId="618290B3" w14:textId="77777777" w:rsidR="003800F8" w:rsidRPr="00137D12" w:rsidRDefault="003800F8" w:rsidP="003800F8">
      <w:pPr>
        <w:tabs>
          <w:tab w:val="left" w:pos="1276"/>
        </w:tabs>
        <w:ind w:firstLine="720"/>
        <w:jc w:val="both"/>
        <w:rPr>
          <w:rFonts w:ascii="GHEA Grapalat" w:hAnsi="GHEA Grapalat"/>
          <w:sz w:val="20"/>
          <w:szCs w:val="20"/>
          <w:lang w:val="hy-AM"/>
        </w:rPr>
      </w:pPr>
      <w:r w:rsidRPr="00137D12">
        <w:rPr>
          <w:rFonts w:ascii="GHEA Grapalat" w:hAnsi="GHEA Grapalat" w:cs="Sylfaen"/>
          <w:sz w:val="20"/>
          <w:szCs w:val="20"/>
          <w:lang w:val="hy-AM"/>
        </w:rPr>
        <w:t>8.14 Здесь</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контракта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с</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подключен</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отношений</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к</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применяется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является</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Армении</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Республика</w:t>
      </w:r>
      <w:r w:rsidRPr="00137D12">
        <w:rPr>
          <w:rFonts w:ascii="GHEA Grapalat" w:hAnsi="GHEA Grapalat" w:cs="Times Armenian"/>
          <w:sz w:val="20"/>
          <w:szCs w:val="20"/>
          <w:lang w:val="hy-AM"/>
        </w:rPr>
        <w:t xml:space="preserve"> </w:t>
      </w:r>
      <w:r w:rsidRPr="00137D12">
        <w:rPr>
          <w:rFonts w:ascii="GHEA Grapalat" w:hAnsi="GHEA Grapalat" w:cs="Sylfaen"/>
          <w:sz w:val="20"/>
          <w:szCs w:val="20"/>
          <w:lang w:val="hy-AM"/>
        </w:rPr>
        <w:t xml:space="preserve">право </w:t>
      </w:r>
      <w:r w:rsidRPr="00137D12">
        <w:rPr>
          <w:rFonts w:ascii="GHEA Grapalat" w:hAnsi="GHEA Grapalat" w:cs="Tahoma"/>
          <w:sz w:val="20"/>
          <w:szCs w:val="20"/>
          <w:lang w:val="hy-AM"/>
        </w:rPr>
        <w:t>.</w:t>
      </w:r>
    </w:p>
    <w:p w14:paraId="429EC38A" w14:textId="77777777" w:rsidR="003800F8" w:rsidRPr="00137D12" w:rsidRDefault="003800F8" w:rsidP="003800F8">
      <w:pPr>
        <w:tabs>
          <w:tab w:val="left" w:pos="1276"/>
        </w:tabs>
        <w:ind w:firstLine="720"/>
        <w:jc w:val="both"/>
        <w:rPr>
          <w:rFonts w:ascii="GHEA Grapalat" w:hAnsi="GHEA Grapalat" w:cs="Sylfaen"/>
          <w:i/>
          <w:sz w:val="22"/>
          <w:szCs w:val="22"/>
          <w:lang w:val="hy-AM"/>
        </w:rPr>
      </w:pPr>
    </w:p>
    <w:p w14:paraId="5FC06F28" w14:textId="77777777" w:rsidR="003800F8" w:rsidRPr="00137D12" w:rsidRDefault="003800F8" w:rsidP="003800F8">
      <w:pPr>
        <w:ind w:firstLine="709"/>
        <w:jc w:val="both"/>
        <w:rPr>
          <w:rFonts w:ascii="GHEA Grapalat" w:hAnsi="GHEA Grapalat" w:cs="Sylfaen"/>
          <w:b/>
          <w:sz w:val="20"/>
          <w:szCs w:val="20"/>
          <w:lang w:val="hy-AM"/>
        </w:rPr>
      </w:pPr>
      <w:r w:rsidRPr="00137D12">
        <w:rPr>
          <w:rFonts w:ascii="GHEA Grapalat" w:hAnsi="GHEA Grapalat"/>
          <w:b/>
          <w:sz w:val="20"/>
          <w:szCs w:val="20"/>
          <w:lang w:val="hy-AM"/>
        </w:rPr>
        <w:t xml:space="preserve">9. </w:t>
      </w:r>
      <w:r w:rsidRPr="00137D12">
        <w:rPr>
          <w:rFonts w:ascii="GHEA Grapalat" w:hAnsi="GHEA Grapalat" w:cs="Sylfaen"/>
          <w:b/>
          <w:sz w:val="20"/>
          <w:szCs w:val="20"/>
          <w:lang w:val="hy-AM"/>
        </w:rPr>
        <w:t>СТОРОНЫ</w:t>
      </w:r>
      <w:r w:rsidRPr="00137D12">
        <w:rPr>
          <w:rFonts w:ascii="GHEA Grapalat" w:hAnsi="GHEA Grapalat" w:cs="Times Armenian"/>
          <w:b/>
          <w:sz w:val="20"/>
          <w:szCs w:val="20"/>
          <w:lang w:val="hy-AM"/>
        </w:rPr>
        <w:t xml:space="preserve"> </w:t>
      </w:r>
      <w:r w:rsidRPr="00137D12">
        <w:rPr>
          <w:rFonts w:ascii="GHEA Grapalat" w:hAnsi="GHEA Grapalat" w:cs="Sylfaen"/>
          <w:b/>
          <w:sz w:val="20"/>
          <w:szCs w:val="20"/>
          <w:lang w:val="hy-AM"/>
        </w:rPr>
        <w:t xml:space="preserve">АДРЕСА </w:t>
      </w:r>
      <w:r w:rsidRPr="00137D12">
        <w:rPr>
          <w:rFonts w:ascii="GHEA Grapalat" w:hAnsi="GHEA Grapalat" w:cs="Times Armenian"/>
          <w:b/>
          <w:sz w:val="20"/>
          <w:szCs w:val="20"/>
          <w:lang w:val="hy-AM"/>
        </w:rPr>
        <w:t xml:space="preserve">, </w:t>
      </w:r>
      <w:r w:rsidRPr="00137D12">
        <w:rPr>
          <w:rFonts w:ascii="GHEA Grapalat" w:hAnsi="GHEA Grapalat" w:cs="Sylfaen"/>
          <w:b/>
          <w:sz w:val="20"/>
          <w:szCs w:val="20"/>
          <w:lang w:val="hy-AM"/>
        </w:rPr>
        <w:t>БАНК</w:t>
      </w:r>
      <w:r w:rsidRPr="00137D12">
        <w:rPr>
          <w:rFonts w:ascii="GHEA Grapalat" w:hAnsi="GHEA Grapalat" w:cs="Times Armenian"/>
          <w:b/>
          <w:sz w:val="20"/>
          <w:szCs w:val="20"/>
          <w:lang w:val="hy-AM"/>
        </w:rPr>
        <w:t xml:space="preserve"> </w:t>
      </w:r>
      <w:r w:rsidRPr="00137D12">
        <w:rPr>
          <w:rFonts w:ascii="GHEA Grapalat" w:hAnsi="GHEA Grapalat" w:cs="Sylfaen"/>
          <w:b/>
          <w:sz w:val="20"/>
          <w:szCs w:val="20"/>
          <w:lang w:val="hy-AM"/>
        </w:rPr>
        <w:t>УСЛОВИЯ И ПОЛОЖЕНИЯ</w:t>
      </w:r>
      <w:r w:rsidRPr="00137D12">
        <w:rPr>
          <w:rFonts w:ascii="GHEA Grapalat" w:hAnsi="GHEA Grapalat" w:cs="Times Armenian"/>
          <w:b/>
          <w:sz w:val="20"/>
          <w:szCs w:val="20"/>
          <w:lang w:val="hy-AM"/>
        </w:rPr>
        <w:t xml:space="preserve"> </w:t>
      </w:r>
      <w:r w:rsidRPr="00137D12">
        <w:rPr>
          <w:rFonts w:ascii="GHEA Grapalat" w:hAnsi="GHEA Grapalat" w:cs="Sylfaen"/>
          <w:b/>
          <w:sz w:val="20"/>
          <w:szCs w:val="20"/>
          <w:lang w:val="hy-AM"/>
        </w:rPr>
        <w:t>И:</w:t>
      </w:r>
      <w:r w:rsidRPr="00137D12">
        <w:rPr>
          <w:rFonts w:ascii="GHEA Grapalat" w:hAnsi="GHEA Grapalat" w:cs="Times Armenian"/>
          <w:b/>
          <w:sz w:val="20"/>
          <w:szCs w:val="20"/>
          <w:lang w:val="hy-AM"/>
        </w:rPr>
        <w:t xml:space="preserve"> </w:t>
      </w:r>
      <w:r w:rsidRPr="00137D12">
        <w:rPr>
          <w:rFonts w:ascii="GHEA Grapalat" w:hAnsi="GHEA Grapalat" w:cs="Sylfaen"/>
          <w:b/>
          <w:sz w:val="20"/>
          <w:szCs w:val="20"/>
          <w:lang w:val="hy-AM"/>
        </w:rPr>
        <w:t>ПОДПИСИ</w:t>
      </w:r>
    </w:p>
    <w:p w14:paraId="74752C31" w14:textId="77777777" w:rsidR="003800F8" w:rsidRPr="003A1C74" w:rsidRDefault="003800F8" w:rsidP="003800F8">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3800F8" w:rsidRPr="00E6597C" w14:paraId="768F04AD" w14:textId="77777777" w:rsidTr="00DB75D5">
        <w:trPr>
          <w:jc w:val="center"/>
        </w:trPr>
        <w:tc>
          <w:tcPr>
            <w:tcW w:w="4536" w:type="dxa"/>
          </w:tcPr>
          <w:p w14:paraId="03C3DD63" w14:textId="77777777" w:rsidR="003800F8" w:rsidRPr="00E6597C" w:rsidRDefault="003800F8" w:rsidP="00DB75D5">
            <w:pPr>
              <w:spacing w:line="360" w:lineRule="auto"/>
              <w:jc w:val="center"/>
              <w:rPr>
                <w:rFonts w:ascii="GHEA Grapalat" w:hAnsi="GHEA Grapalat" w:cs="Sylfaen"/>
                <w:b/>
                <w:bCs/>
                <w:lang w:val="nb-NO"/>
              </w:rPr>
            </w:pPr>
            <w:r w:rsidRPr="00E6597C">
              <w:rPr>
                <w:rFonts w:ascii="GHEA Grapalat" w:hAnsi="GHEA Grapalat" w:cs="Sylfaen"/>
                <w:b/>
                <w:bCs/>
                <w:lang w:val="nb-NO"/>
              </w:rPr>
              <w:t>КОМИССАР:</w:t>
            </w:r>
          </w:p>
          <w:p w14:paraId="0C10C1BC" w14:textId="77777777" w:rsidR="003800F8" w:rsidRPr="00E6597C" w:rsidRDefault="003800F8" w:rsidP="00DB75D5">
            <w:pPr>
              <w:rPr>
                <w:rFonts w:ascii="GHEA Grapalat" w:hAnsi="GHEA Grapalat"/>
                <w:sz w:val="22"/>
                <w:szCs w:val="22"/>
                <w:lang w:val="ru-RU"/>
              </w:rPr>
            </w:pPr>
          </w:p>
          <w:p w14:paraId="79E5078F" w14:textId="77777777" w:rsidR="003800F8" w:rsidRPr="00E6597C" w:rsidRDefault="003800F8" w:rsidP="00DB75D5">
            <w:pPr>
              <w:rPr>
                <w:rFonts w:ascii="GHEA Grapalat" w:hAnsi="GHEA Grapalat"/>
                <w:lang w:val="ru-RU"/>
              </w:rPr>
            </w:pPr>
          </w:p>
          <w:p w14:paraId="625FF6FA" w14:textId="77777777" w:rsidR="003800F8" w:rsidRPr="00E6597C" w:rsidRDefault="003800F8" w:rsidP="00DB75D5">
            <w:pPr>
              <w:jc w:val="center"/>
              <w:rPr>
                <w:rFonts w:ascii="GHEA Grapalat" w:hAnsi="GHEA Grapalat"/>
                <w:lang w:val="ru-RU"/>
              </w:rPr>
            </w:pPr>
            <w:r w:rsidRPr="00E6597C">
              <w:rPr>
                <w:rFonts w:ascii="GHEA Grapalat" w:hAnsi="GHEA Grapalat"/>
                <w:lang w:val="ru-RU"/>
              </w:rPr>
              <w:t>-------------------------------------</w:t>
            </w:r>
          </w:p>
          <w:p w14:paraId="1692C2BE" w14:textId="77777777" w:rsidR="003800F8" w:rsidRPr="00E6597C" w:rsidRDefault="003800F8" w:rsidP="00DB75D5">
            <w:pPr>
              <w:jc w:val="center"/>
              <w:rPr>
                <w:rFonts w:ascii="GHEA Grapalat" w:hAnsi="GHEA Grapalat"/>
                <w:sz w:val="18"/>
                <w:szCs w:val="18"/>
              </w:rPr>
            </w:pPr>
            <w:r w:rsidRPr="00E6597C">
              <w:rPr>
                <w:rFonts w:ascii="GHEA Grapalat" w:hAnsi="GHEA Grapalat"/>
                <w:sz w:val="18"/>
                <w:szCs w:val="18"/>
              </w:rPr>
              <w:t xml:space="preserve">/ </w:t>
            </w:r>
            <w:r w:rsidRPr="00E6597C">
              <w:rPr>
                <w:rFonts w:ascii="GHEA Grapalat" w:hAnsi="GHEA Grapalat" w:cs="Sylfaen"/>
                <w:sz w:val="18"/>
                <w:szCs w:val="18"/>
                <w:lang w:val="ru-RU"/>
              </w:rPr>
              <w:t xml:space="preserve">подпись </w:t>
            </w:r>
            <w:r w:rsidRPr="00E6597C">
              <w:rPr>
                <w:rFonts w:ascii="GHEA Grapalat" w:hAnsi="GHEA Grapalat"/>
                <w:sz w:val="18"/>
                <w:szCs w:val="18"/>
              </w:rPr>
              <w:t>/</w:t>
            </w:r>
          </w:p>
          <w:p w14:paraId="1745B869" w14:textId="77777777" w:rsidR="003800F8" w:rsidRPr="00E6597C" w:rsidRDefault="003800F8" w:rsidP="00DB75D5">
            <w:pPr>
              <w:jc w:val="center"/>
              <w:rPr>
                <w:rFonts w:ascii="GHEA Grapalat" w:hAnsi="GHEA Grapalat"/>
                <w:sz w:val="18"/>
                <w:szCs w:val="18"/>
                <w:lang w:val="ru-RU"/>
              </w:rPr>
            </w:pPr>
            <w:r w:rsidRPr="00E6597C">
              <w:rPr>
                <w:rFonts w:ascii="GHEA Grapalat" w:hAnsi="GHEA Grapalat" w:cs="Sylfaen"/>
                <w:sz w:val="18"/>
                <w:szCs w:val="18"/>
                <w:lang w:val="ru-RU"/>
              </w:rPr>
              <w:t>К. Т:</w:t>
            </w:r>
          </w:p>
        </w:tc>
        <w:tc>
          <w:tcPr>
            <w:tcW w:w="760" w:type="dxa"/>
          </w:tcPr>
          <w:p w14:paraId="68C04F43" w14:textId="77777777" w:rsidR="003800F8" w:rsidRPr="00E6597C" w:rsidRDefault="003800F8" w:rsidP="00DB75D5">
            <w:pPr>
              <w:spacing w:line="360" w:lineRule="auto"/>
              <w:jc w:val="center"/>
              <w:rPr>
                <w:rFonts w:ascii="GHEA Grapalat" w:hAnsi="GHEA Grapalat"/>
                <w:lang w:val="ru-RU"/>
              </w:rPr>
            </w:pPr>
          </w:p>
        </w:tc>
        <w:tc>
          <w:tcPr>
            <w:tcW w:w="4343" w:type="dxa"/>
          </w:tcPr>
          <w:p w14:paraId="34ADA33E" w14:textId="77777777" w:rsidR="003800F8" w:rsidRDefault="003800F8" w:rsidP="00DB75D5">
            <w:pPr>
              <w:jc w:val="center"/>
              <w:rPr>
                <w:rFonts w:ascii="GHEA Grapalat" w:hAnsi="GHEA Grapalat"/>
              </w:rPr>
            </w:pPr>
            <w:r w:rsidRPr="003A1C74">
              <w:rPr>
                <w:rFonts w:ascii="GHEA Grapalat" w:hAnsi="GHEA Grapalat" w:cs="Sylfaen"/>
                <w:b/>
                <w:bCs/>
                <w:sz w:val="22"/>
                <w:szCs w:val="22"/>
                <w:lang w:val="pt-BR"/>
              </w:rPr>
              <w:t>ПОДРЯДЧИК:</w:t>
            </w:r>
            <w:r w:rsidRPr="00E6597C">
              <w:rPr>
                <w:rFonts w:ascii="GHEA Grapalat" w:hAnsi="GHEA Grapalat"/>
                <w:lang w:val="ru-RU"/>
              </w:rPr>
              <w:t xml:space="preserve"> </w:t>
            </w:r>
          </w:p>
          <w:p w14:paraId="045C5C91" w14:textId="77777777" w:rsidR="003800F8" w:rsidRPr="003800F8" w:rsidRDefault="003800F8" w:rsidP="00DB75D5">
            <w:pPr>
              <w:jc w:val="center"/>
              <w:rPr>
                <w:rFonts w:ascii="GHEA Grapalat" w:hAnsi="GHEA Grapalat"/>
              </w:rPr>
            </w:pPr>
          </w:p>
          <w:p w14:paraId="6657CE63" w14:textId="77777777" w:rsidR="003800F8" w:rsidRPr="00E6597C" w:rsidRDefault="003800F8" w:rsidP="00DB75D5">
            <w:pPr>
              <w:jc w:val="center"/>
              <w:rPr>
                <w:rFonts w:ascii="GHEA Grapalat" w:hAnsi="GHEA Grapalat"/>
                <w:lang w:val="ru-RU"/>
              </w:rPr>
            </w:pPr>
          </w:p>
          <w:p w14:paraId="51959025" w14:textId="77777777" w:rsidR="003800F8" w:rsidRPr="00E6597C" w:rsidRDefault="003800F8" w:rsidP="00DB75D5">
            <w:pPr>
              <w:jc w:val="center"/>
              <w:rPr>
                <w:rFonts w:ascii="GHEA Grapalat" w:hAnsi="GHEA Grapalat"/>
                <w:lang w:val="ru-RU"/>
              </w:rPr>
            </w:pPr>
            <w:r w:rsidRPr="00E6597C">
              <w:rPr>
                <w:rFonts w:ascii="GHEA Grapalat" w:hAnsi="GHEA Grapalat"/>
                <w:lang w:val="ru-RU"/>
              </w:rPr>
              <w:t>-------------------------------------</w:t>
            </w:r>
          </w:p>
          <w:p w14:paraId="71C7AFA8" w14:textId="77777777" w:rsidR="003800F8" w:rsidRPr="00E6597C" w:rsidRDefault="003800F8" w:rsidP="00DB75D5">
            <w:pPr>
              <w:jc w:val="center"/>
              <w:rPr>
                <w:rFonts w:ascii="GHEA Grapalat" w:hAnsi="GHEA Grapalat"/>
                <w:sz w:val="18"/>
                <w:szCs w:val="18"/>
              </w:rPr>
            </w:pPr>
            <w:r w:rsidRPr="00E6597C">
              <w:rPr>
                <w:rFonts w:ascii="GHEA Grapalat" w:hAnsi="GHEA Grapalat"/>
                <w:sz w:val="18"/>
                <w:szCs w:val="18"/>
              </w:rPr>
              <w:t xml:space="preserve">/ </w:t>
            </w:r>
            <w:r w:rsidRPr="00E6597C">
              <w:rPr>
                <w:rFonts w:ascii="GHEA Grapalat" w:hAnsi="GHEA Grapalat" w:cs="Sylfaen"/>
                <w:sz w:val="18"/>
                <w:szCs w:val="18"/>
                <w:lang w:val="ru-RU"/>
              </w:rPr>
              <w:t xml:space="preserve">подпись </w:t>
            </w:r>
            <w:r w:rsidRPr="00E6597C">
              <w:rPr>
                <w:rFonts w:ascii="GHEA Grapalat" w:hAnsi="GHEA Grapalat"/>
                <w:sz w:val="18"/>
                <w:szCs w:val="18"/>
              </w:rPr>
              <w:t>/</w:t>
            </w:r>
          </w:p>
          <w:p w14:paraId="14AAC688" w14:textId="77777777" w:rsidR="003800F8" w:rsidRPr="00E6597C" w:rsidRDefault="003800F8" w:rsidP="00DB75D5">
            <w:pPr>
              <w:jc w:val="center"/>
              <w:rPr>
                <w:rFonts w:ascii="GHEA Grapalat" w:hAnsi="GHEA Grapalat"/>
                <w:sz w:val="22"/>
                <w:szCs w:val="22"/>
                <w:lang w:val="ru-RU"/>
              </w:rPr>
            </w:pPr>
            <w:r w:rsidRPr="00E6597C">
              <w:rPr>
                <w:rFonts w:ascii="GHEA Grapalat" w:hAnsi="GHEA Grapalat" w:cs="Sylfaen"/>
                <w:sz w:val="18"/>
                <w:szCs w:val="18"/>
                <w:lang w:val="ru-RU"/>
              </w:rPr>
              <w:t>К. Т:</w:t>
            </w:r>
          </w:p>
        </w:tc>
      </w:tr>
    </w:tbl>
    <w:p w14:paraId="62F19CD8" w14:textId="77777777" w:rsidR="00F02279" w:rsidRPr="00E6597C" w:rsidRDefault="00F02279" w:rsidP="00F02279">
      <w:pPr>
        <w:autoSpaceDE w:val="0"/>
        <w:autoSpaceDN w:val="0"/>
        <w:adjustRightInd w:val="0"/>
        <w:jc w:val="right"/>
        <w:rPr>
          <w:rFonts w:ascii="GHEA Grapalat" w:hAnsi="GHEA Grapalat" w:cs="TimesArmenianPSMT"/>
          <w:sz w:val="20"/>
          <w:lang w:val="nb-NO"/>
        </w:rPr>
      </w:pPr>
      <w:r w:rsidRPr="00E6597C">
        <w:rPr>
          <w:rFonts w:ascii="GHEA Grapalat" w:hAnsi="GHEA Grapalat" w:cs="TimesArmenianPSMT"/>
          <w:sz w:val="20"/>
          <w:lang w:val="nb-NO"/>
        </w:rPr>
        <w:br w:type="page"/>
      </w:r>
    </w:p>
    <w:p w14:paraId="0D51E226" w14:textId="77777777" w:rsidR="00F02279" w:rsidRPr="00E6597C" w:rsidRDefault="00F02279" w:rsidP="00F02279">
      <w:pPr>
        <w:jc w:val="center"/>
        <w:rPr>
          <w:rFonts w:ascii="GHEA Grapalat" w:hAnsi="GHEA Grapalat"/>
          <w:sz w:val="18"/>
          <w:lang w:val="hy-AM"/>
        </w:rPr>
      </w:pPr>
    </w:p>
    <w:p w14:paraId="195D788A" w14:textId="77777777" w:rsidR="00F02279" w:rsidRPr="00E6597C" w:rsidRDefault="00F02279" w:rsidP="00F02279">
      <w:pPr>
        <w:jc w:val="center"/>
        <w:rPr>
          <w:rFonts w:ascii="GHEA Grapalat" w:hAnsi="GHEA Grapalat"/>
          <w:sz w:val="20"/>
          <w:lang w:val="hy-AM"/>
        </w:rPr>
      </w:pPr>
    </w:p>
    <w:p w14:paraId="44D6C572" w14:textId="77777777" w:rsidR="003800F8" w:rsidRPr="003A1C74" w:rsidRDefault="003800F8" w:rsidP="003800F8">
      <w:pPr>
        <w:ind w:firstLine="567"/>
        <w:jc w:val="right"/>
        <w:rPr>
          <w:rFonts w:ascii="GHEA Grapalat" w:hAnsi="GHEA Grapalat" w:cs="Sylfaen"/>
          <w:i/>
          <w:sz w:val="20"/>
          <w:szCs w:val="20"/>
          <w:lang w:val="hy-AM"/>
        </w:rPr>
      </w:pPr>
      <w:r w:rsidRPr="003A1C74">
        <w:rPr>
          <w:rFonts w:ascii="GHEA Grapalat" w:hAnsi="GHEA Grapalat" w:cs="Sylfaen"/>
          <w:i/>
          <w:sz w:val="20"/>
          <w:szCs w:val="20"/>
          <w:lang w:val="hy-AM"/>
        </w:rPr>
        <w:t>Приложение №1</w:t>
      </w:r>
    </w:p>
    <w:p w14:paraId="7E6173A9" w14:textId="77777777" w:rsidR="003800F8" w:rsidRPr="003A1C74" w:rsidRDefault="003800F8" w:rsidP="003800F8">
      <w:pPr>
        <w:ind w:firstLine="567"/>
        <w:jc w:val="right"/>
        <w:rPr>
          <w:rFonts w:ascii="GHEA Grapalat" w:hAnsi="GHEA Grapalat" w:cs="Sylfaen"/>
          <w:i/>
          <w:sz w:val="20"/>
          <w:szCs w:val="20"/>
          <w:lang w:val="hy-AM"/>
        </w:rPr>
      </w:pPr>
      <w:r w:rsidRPr="003A1C74">
        <w:rPr>
          <w:rFonts w:ascii="GHEA Grapalat" w:hAnsi="GHEA Grapalat" w:cs="Sylfaen"/>
          <w:i/>
          <w:sz w:val="20"/>
          <w:szCs w:val="20"/>
          <w:lang w:val="hy-AM"/>
        </w:rPr>
        <w:t>" " _______________ 2024 г. запечатанный</w:t>
      </w:r>
    </w:p>
    <w:p w14:paraId="7B9F2502" w14:textId="46581146" w:rsidR="003800F8" w:rsidRPr="003A1C74" w:rsidRDefault="000925E0" w:rsidP="003800F8">
      <w:pPr>
        <w:jc w:val="right"/>
        <w:rPr>
          <w:rFonts w:ascii="GHEA Grapalat" w:hAnsi="GHEA Grapalat" w:cs="Sylfaen"/>
          <w:i/>
          <w:sz w:val="20"/>
          <w:szCs w:val="20"/>
          <w:lang w:val="hy-AM"/>
        </w:rPr>
      </w:pPr>
      <w:r w:rsidRPr="003A1C74">
        <w:rPr>
          <w:rFonts w:ascii="GHEA Grapalat" w:hAnsi="GHEA Grapalat" w:cs="Sylfaen"/>
          <w:i/>
          <w:sz w:val="20"/>
          <w:szCs w:val="20"/>
          <w:lang w:val="hy-AM"/>
        </w:rPr>
        <w:t xml:space="preserve">« </w:t>
      </w:r>
      <w:r w:rsidR="00F97F13" w:rsidRPr="00F97F13">
        <w:rPr>
          <w:rFonts w:ascii="GHEA Grapalat" w:hAnsi="GHEA Grapalat"/>
          <w:b/>
          <w:sz w:val="22"/>
          <w:lang w:val="af-ZA"/>
        </w:rPr>
        <w:t xml:space="preserve">МСК-ГАШЗБ-24/06 </w:t>
      </w:r>
      <w:r w:rsidRPr="003A1C74">
        <w:rPr>
          <w:rFonts w:ascii="GHEA Grapalat" w:hAnsi="GHEA Grapalat" w:cs="Sylfaen"/>
          <w:i/>
          <w:sz w:val="20"/>
          <w:szCs w:val="20"/>
          <w:lang w:val="hy-AM"/>
        </w:rPr>
        <w:t>»</w:t>
      </w:r>
      <w:r w:rsidR="003800F8">
        <w:rPr>
          <w:rFonts w:ascii="GHEA Grapalat" w:hAnsi="GHEA Grapalat"/>
          <w:b/>
        </w:rPr>
        <w:t xml:space="preserve"> </w:t>
      </w:r>
      <w:r w:rsidR="003800F8" w:rsidRPr="003A1C74">
        <w:rPr>
          <w:rFonts w:ascii="GHEA Grapalat" w:hAnsi="GHEA Grapalat" w:cs="Sylfaen"/>
          <w:i/>
          <w:sz w:val="20"/>
          <w:szCs w:val="20"/>
          <w:lang w:val="hy-AM"/>
        </w:rPr>
        <w:t>код контракта</w:t>
      </w:r>
    </w:p>
    <w:p w14:paraId="235BBF6E" w14:textId="77777777" w:rsidR="003800F8" w:rsidRPr="003A1C74" w:rsidRDefault="003800F8" w:rsidP="003800F8">
      <w:pPr>
        <w:jc w:val="center"/>
        <w:rPr>
          <w:rFonts w:ascii="GHEA Grapalat" w:hAnsi="GHEA Grapalat" w:cs="Sylfaen"/>
          <w:b/>
          <w:lang w:val="hy-AM"/>
        </w:rPr>
      </w:pPr>
    </w:p>
    <w:p w14:paraId="11CBA2A0" w14:textId="77777777" w:rsidR="003800F8" w:rsidRPr="003A1C74" w:rsidRDefault="003800F8" w:rsidP="003800F8">
      <w:pPr>
        <w:jc w:val="center"/>
        <w:rPr>
          <w:rFonts w:ascii="GHEA Grapalat" w:hAnsi="GHEA Grapalat"/>
          <w:b/>
          <w:lang w:val="hy-AM"/>
        </w:rPr>
      </w:pPr>
    </w:p>
    <w:p w14:paraId="4C2A886D" w14:textId="77777777" w:rsidR="003800F8" w:rsidRPr="003A1C74" w:rsidRDefault="003800F8" w:rsidP="003800F8">
      <w:pPr>
        <w:jc w:val="center"/>
        <w:rPr>
          <w:rFonts w:ascii="GHEA Grapalat" w:hAnsi="GHEA Grapalat"/>
          <w:b/>
          <w:lang w:val="hy-AM"/>
        </w:rPr>
      </w:pPr>
    </w:p>
    <w:p w14:paraId="16C08F33" w14:textId="77777777" w:rsidR="003800F8" w:rsidRPr="00A649D4" w:rsidRDefault="003800F8" w:rsidP="003800F8">
      <w:pPr>
        <w:jc w:val="center"/>
        <w:rPr>
          <w:rFonts w:ascii="GHEA Grapalat" w:hAnsi="GHEA Grapalat"/>
          <w:b/>
          <w:sz w:val="22"/>
          <w:szCs w:val="22"/>
          <w:lang w:val="hy-AM"/>
        </w:rPr>
      </w:pPr>
    </w:p>
    <w:p w14:paraId="74424395" w14:textId="429AA0FD" w:rsidR="003800F8" w:rsidRPr="005E6391" w:rsidRDefault="003800F8" w:rsidP="003800F8">
      <w:pPr>
        <w:jc w:val="center"/>
        <w:rPr>
          <w:rFonts w:ascii="GHEA Grapalat" w:hAnsi="GHEA Grapalat" w:cs="Sylfaen"/>
          <w:b/>
          <w:color w:val="00B0F0"/>
          <w:sz w:val="22"/>
          <w:szCs w:val="22"/>
          <w:lang w:val="hy-AM"/>
        </w:rPr>
      </w:pPr>
      <w:r w:rsidRPr="00A649D4">
        <w:rPr>
          <w:rFonts w:ascii="GHEA Grapalat" w:hAnsi="GHEA Grapalat" w:cs="Sylfaen"/>
          <w:b/>
          <w:sz w:val="22"/>
          <w:szCs w:val="22"/>
          <w:lang w:val="hy-AM"/>
        </w:rPr>
        <w:t>ОБЪЕМНЫЙ ЛИСТ - ИНВЕСТИЦИИ</w:t>
      </w:r>
    </w:p>
    <w:p w14:paraId="2D27A3D7" w14:textId="4378280B" w:rsidR="003800F8" w:rsidRPr="00751FC0" w:rsidRDefault="003800F8" w:rsidP="003800F8">
      <w:pPr>
        <w:jc w:val="center"/>
        <w:rPr>
          <w:rFonts w:ascii="GHEA Grapalat" w:hAnsi="GHEA Grapalat" w:cs="Sylfaen"/>
          <w:b/>
          <w:sz w:val="22"/>
          <w:szCs w:val="22"/>
          <w:lang w:val="hy-AM"/>
        </w:rPr>
      </w:pPr>
      <w:r w:rsidRPr="00751FC0">
        <w:rPr>
          <w:rFonts w:ascii="GHEA Grapalat" w:hAnsi="GHEA Grapalat" w:cs="Sylfaen"/>
          <w:b/>
          <w:sz w:val="22"/>
          <w:szCs w:val="22"/>
          <w:lang w:val="hy-AM"/>
        </w:rPr>
        <w:t xml:space="preserve">ВЫПОЛНЕНИЕ </w:t>
      </w:r>
      <w:r w:rsidRPr="00751FC0">
        <w:rPr>
          <w:rFonts w:ascii="GHEA Grapalat" w:hAnsi="GHEA Grapalat"/>
          <w:b/>
          <w:color w:val="000000" w:themeColor="text1"/>
          <w:sz w:val="22"/>
          <w:szCs w:val="22"/>
          <w:lang w:val="af-ZA"/>
        </w:rPr>
        <w:t xml:space="preserve">РАБОТ </w:t>
      </w:r>
      <w:r w:rsidRPr="00751FC0">
        <w:rPr>
          <w:rFonts w:ascii="GHEA Grapalat" w:hAnsi="GHEA Grapalat" w:cs="Sylfaen"/>
          <w:b/>
          <w:sz w:val="22"/>
          <w:szCs w:val="22"/>
          <w:lang w:val="af-ZA"/>
        </w:rPr>
        <w:t xml:space="preserve">« </w:t>
      </w:r>
      <w:r w:rsidR="00F97F13" w:rsidRPr="00F97F13">
        <w:rPr>
          <w:rFonts w:ascii="Sylfaen" w:hAnsi="Sylfaen" w:cs="Sylfaen"/>
          <w:b/>
          <w:color w:val="000000"/>
        </w:rPr>
        <w:t xml:space="preserve">ГАЗОВЫЙ МОНТАЖ И </w:t>
      </w:r>
      <w:r w:rsidR="00F97F13" w:rsidRPr="006865BC">
        <w:rPr>
          <w:rFonts w:ascii="Sylfaen" w:hAnsi="Sylfaen" w:cs="Sylfaen"/>
          <w:b/>
          <w:color w:val="000000"/>
          <w:szCs w:val="16"/>
        </w:rPr>
        <w:t xml:space="preserve">СТРОИТЕЛЬСТВО СИСТЕМ ОТОПЛЕНИЯ </w:t>
      </w:r>
      <w:r w:rsidR="00F97F13" w:rsidRPr="00751FC0">
        <w:rPr>
          <w:rFonts w:ascii="GHEA Grapalat" w:hAnsi="GHEA Grapalat" w:cs="Sylfaen"/>
          <w:b/>
          <w:sz w:val="22"/>
          <w:szCs w:val="22"/>
          <w:lang w:val="af-ZA"/>
        </w:rPr>
        <w:t>»</w:t>
      </w:r>
    </w:p>
    <w:p w14:paraId="13A959C4" w14:textId="77777777" w:rsidR="003800F8" w:rsidRPr="00287C34" w:rsidRDefault="003800F8" w:rsidP="003800F8">
      <w:pPr>
        <w:jc w:val="center"/>
        <w:rPr>
          <w:rFonts w:ascii="GHEA Grapalat" w:hAnsi="GHEA Grapalat" w:cs="Sylfaen"/>
          <w:b/>
          <w:sz w:val="22"/>
          <w:szCs w:val="22"/>
          <w:lang w:val="hy-AM"/>
        </w:rPr>
      </w:pPr>
    </w:p>
    <w:p w14:paraId="19C25243" w14:textId="1F8BEB21" w:rsidR="003800F8" w:rsidRPr="00E41429" w:rsidRDefault="003800F8" w:rsidP="003800F8">
      <w:pPr>
        <w:jc w:val="center"/>
        <w:rPr>
          <w:rFonts w:ascii="GHEA Grapalat" w:hAnsi="GHEA Grapalat" w:cs="Sylfaen"/>
          <w:b/>
          <w:color w:val="FF0000"/>
          <w:sz w:val="22"/>
          <w:szCs w:val="22"/>
          <w:lang w:val="hy-AM"/>
        </w:rPr>
      </w:pPr>
      <w:r>
        <w:rPr>
          <w:rFonts w:ascii="GHEA Grapalat" w:hAnsi="GHEA Grapalat" w:cs="Sylfaen"/>
          <w:b/>
          <w:color w:val="FF0000"/>
          <w:sz w:val="22"/>
          <w:szCs w:val="22"/>
          <w:lang w:val="hy-AM"/>
        </w:rPr>
        <w:t>ПРИЛОЖЕНО В ПРИЛОЖЕННОМ ФАЙЛЕ</w:t>
      </w:r>
    </w:p>
    <w:p w14:paraId="0D5411E1" w14:textId="17C6F8DE" w:rsidR="003800F8" w:rsidRPr="006A7696" w:rsidRDefault="003800F8" w:rsidP="003800F8">
      <w:pPr>
        <w:rPr>
          <w:rFonts w:ascii="GHEA Grapalat" w:hAnsi="GHEA Grapalat" w:cs="Sylfaen"/>
          <w:b/>
          <w:color w:val="00B0F0"/>
          <w:sz w:val="22"/>
          <w:szCs w:val="22"/>
          <w:lang w:val="hy-AM"/>
        </w:rPr>
      </w:pPr>
      <w:r w:rsidRPr="006A7696">
        <w:rPr>
          <w:rFonts w:ascii="GHEA Grapalat" w:hAnsi="GHEA Grapalat" w:cs="Sylfaen"/>
          <w:b/>
          <w:color w:val="00B0F0"/>
          <w:sz w:val="22"/>
          <w:szCs w:val="22"/>
          <w:lang w:val="hy-AM"/>
        </w:rPr>
        <w:t xml:space="preserve"> </w:t>
      </w:r>
    </w:p>
    <w:p w14:paraId="12961482" w14:textId="77777777" w:rsidR="003800F8" w:rsidRPr="001460B9" w:rsidRDefault="003800F8" w:rsidP="001460B9">
      <w:pPr>
        <w:pStyle w:val="ListParagraph"/>
        <w:spacing w:after="200"/>
        <w:contextualSpacing/>
        <w:rPr>
          <w:rFonts w:ascii="GHEA Grapalat" w:hAnsi="GHEA Grapalat"/>
          <w:lang w:val="hy-AM"/>
        </w:rPr>
      </w:pPr>
      <w:r w:rsidRPr="001460B9">
        <w:rPr>
          <w:rFonts w:ascii="GHEA Grapalat" w:hAnsi="GHEA Grapalat" w:cs="Sylfaen"/>
          <w:lang w:val="es-ES"/>
        </w:rPr>
        <w:t xml:space="preserve">Для </w:t>
      </w:r>
      <w:r w:rsidRPr="001460B9">
        <w:rPr>
          <w:rFonts w:ascii="GHEA Grapalat" w:hAnsi="GHEA Grapalat" w:cs="Times Armenian"/>
          <w:lang w:val="hy-AM"/>
        </w:rPr>
        <w:t xml:space="preserve">исполнения контракта </w:t>
      </w:r>
      <w:r w:rsidRPr="001460B9">
        <w:rPr>
          <w:rFonts w:ascii="GHEA Grapalat" w:hAnsi="GHEA Grapalat" w:cs="Sylfaen"/>
          <w:lang w:val="es-ES"/>
        </w:rPr>
        <w:t>необходимый</w:t>
      </w:r>
      <w:r w:rsidRPr="001460B9">
        <w:rPr>
          <w:rFonts w:ascii="GHEA Grapalat" w:hAnsi="GHEA Grapalat" w:cs="Times Armenian"/>
          <w:lang w:val="hy-AM"/>
        </w:rPr>
        <w:t xml:space="preserve"> </w:t>
      </w:r>
      <w:r w:rsidRPr="001460B9">
        <w:rPr>
          <w:rFonts w:ascii="GHEA Grapalat" w:hAnsi="GHEA Grapalat" w:cs="Sylfaen"/>
          <w:lang w:val="es-ES"/>
        </w:rPr>
        <w:t>являются</w:t>
      </w:r>
      <w:r w:rsidRPr="001460B9">
        <w:rPr>
          <w:rFonts w:ascii="GHEA Grapalat" w:hAnsi="GHEA Grapalat" w:cs="Times Armenian"/>
          <w:lang w:val="hy-AM"/>
        </w:rPr>
        <w:t xml:space="preserve"> </w:t>
      </w:r>
      <w:r w:rsidRPr="001460B9">
        <w:rPr>
          <w:rFonts w:ascii="GHEA Grapalat" w:hAnsi="GHEA Grapalat" w:cs="Sylfaen"/>
          <w:lang w:val="es-ES"/>
        </w:rPr>
        <w:t>следующее:</w:t>
      </w:r>
      <w:r w:rsidRPr="001460B9">
        <w:rPr>
          <w:rFonts w:ascii="GHEA Grapalat" w:hAnsi="GHEA Grapalat" w:cs="Times Armenian"/>
          <w:lang w:val="hy-AM"/>
        </w:rPr>
        <w:t xml:space="preserve"> </w:t>
      </w:r>
      <w:r w:rsidRPr="001460B9">
        <w:rPr>
          <w:rFonts w:ascii="GHEA Grapalat" w:hAnsi="GHEA Grapalat" w:cs="Sylfaen"/>
          <w:lang w:val="es-ES"/>
        </w:rPr>
        <w:t xml:space="preserve">лицензии </w:t>
      </w:r>
      <w:r w:rsidRPr="001460B9">
        <w:rPr>
          <w:rFonts w:ascii="GHEA Grapalat" w:hAnsi="GHEA Grapalat" w:cs="Sylfaen"/>
          <w:lang w:val="hy-AM"/>
        </w:rPr>
        <w:t>:</w:t>
      </w:r>
    </w:p>
    <w:p w14:paraId="42FE0DD7" w14:textId="77777777" w:rsidR="001460B9" w:rsidRDefault="00F20550" w:rsidP="001460B9">
      <w:pPr>
        <w:pStyle w:val="BodyTextIndent"/>
        <w:spacing w:line="240" w:lineRule="auto"/>
        <w:ind w:firstLine="567"/>
        <w:rPr>
          <w:rFonts w:ascii="GHEA Grapalat" w:hAnsi="GHEA Grapalat" w:cs="Sylfaen"/>
          <w:i w:val="0"/>
          <w:sz w:val="24"/>
          <w:szCs w:val="24"/>
          <w:lang w:val="hy-AM"/>
        </w:rPr>
      </w:pPr>
      <w:r w:rsidRPr="001460B9">
        <w:rPr>
          <w:rFonts w:ascii="GHEA Grapalat" w:hAnsi="GHEA Grapalat" w:cs="Sylfaen"/>
          <w:b/>
          <w:i w:val="0"/>
          <w:sz w:val="24"/>
          <w:szCs w:val="24"/>
          <w:lang w:val="hy-AM"/>
        </w:rPr>
        <w:t>«Городское развитие</w:t>
      </w:r>
      <w:r w:rsidR="003800F8" w:rsidRPr="001460B9">
        <w:rPr>
          <w:rFonts w:ascii="GHEA Grapalat" w:hAnsi="GHEA Grapalat" w:cs="Sylfaen"/>
          <w:b/>
          <w:i w:val="0"/>
          <w:sz w:val="24"/>
          <w:szCs w:val="24"/>
          <w:lang w:val="af-ZA"/>
        </w:rPr>
        <w:t xml:space="preserve"> </w:t>
      </w:r>
      <w:r w:rsidR="003800F8" w:rsidRPr="001460B9">
        <w:rPr>
          <w:rFonts w:ascii="GHEA Grapalat" w:hAnsi="GHEA Grapalat" w:cs="Sylfaen"/>
          <w:b/>
          <w:i w:val="0"/>
          <w:sz w:val="24"/>
          <w:szCs w:val="24"/>
          <w:lang w:val="hy-AM"/>
        </w:rPr>
        <w:t>в поле</w:t>
      </w:r>
      <w:r w:rsidR="003800F8" w:rsidRPr="001460B9">
        <w:rPr>
          <w:rFonts w:ascii="GHEA Grapalat" w:hAnsi="GHEA Grapalat" w:cs="Sylfaen"/>
          <w:b/>
          <w:i w:val="0"/>
          <w:sz w:val="24"/>
          <w:szCs w:val="24"/>
          <w:lang w:val="af-ZA"/>
        </w:rPr>
        <w:t xml:space="preserve"> </w:t>
      </w:r>
      <w:r w:rsidR="003800F8" w:rsidRPr="001460B9">
        <w:rPr>
          <w:rFonts w:ascii="GHEA Grapalat" w:hAnsi="GHEA Grapalat" w:cs="Sylfaen"/>
          <w:b/>
          <w:i w:val="0"/>
          <w:sz w:val="24"/>
          <w:szCs w:val="24"/>
          <w:lang w:val="hy-AM"/>
        </w:rPr>
        <w:t>строительство</w:t>
      </w:r>
      <w:r w:rsidR="003800F8" w:rsidRPr="001460B9">
        <w:rPr>
          <w:rFonts w:ascii="GHEA Grapalat" w:hAnsi="GHEA Grapalat" w:cs="Sylfaen"/>
          <w:b/>
          <w:i w:val="0"/>
          <w:sz w:val="24"/>
          <w:szCs w:val="24"/>
          <w:lang w:val="af-ZA"/>
        </w:rPr>
        <w:t xml:space="preserve"> </w:t>
      </w:r>
      <w:r w:rsidR="003800F8" w:rsidRPr="001460B9">
        <w:rPr>
          <w:rFonts w:ascii="GHEA Grapalat" w:hAnsi="GHEA Grapalat" w:cs="Sylfaen"/>
          <w:i w:val="0"/>
          <w:sz w:val="24"/>
          <w:szCs w:val="24"/>
          <w:lang w:val="hy-AM"/>
        </w:rPr>
        <w:t xml:space="preserve">лицензия </w:t>
      </w:r>
      <w:r w:rsidR="003800F8" w:rsidRPr="001460B9">
        <w:rPr>
          <w:rFonts w:ascii="GHEA Grapalat" w:hAnsi="GHEA Grapalat" w:cs="Sylfaen"/>
          <w:b/>
          <w:i w:val="0"/>
          <w:sz w:val="24"/>
          <w:szCs w:val="24"/>
          <w:lang w:val="hy-AM"/>
        </w:rPr>
        <w:t xml:space="preserve">на реализацию </w:t>
      </w:r>
      <w:r w:rsidR="00B55757" w:rsidRPr="001460B9">
        <w:rPr>
          <w:rFonts w:ascii="GHEA Grapalat" w:hAnsi="GHEA Grapalat" w:cs="Sylfaen"/>
          <w:i w:val="0"/>
          <w:sz w:val="24"/>
          <w:szCs w:val="24"/>
          <w:lang w:val="af-ZA"/>
        </w:rPr>
        <w:t>,</w:t>
      </w:r>
    </w:p>
    <w:p w14:paraId="229D87D6" w14:textId="2765CCE5" w:rsidR="003800F8" w:rsidRPr="001460B9" w:rsidRDefault="003800F8" w:rsidP="001460B9">
      <w:pPr>
        <w:pStyle w:val="BodyTextIndent"/>
        <w:spacing w:line="240" w:lineRule="auto"/>
        <w:ind w:firstLine="567"/>
        <w:rPr>
          <w:rFonts w:ascii="GHEA Grapalat" w:hAnsi="GHEA Grapalat" w:cs="Sylfaen"/>
          <w:i w:val="0"/>
          <w:sz w:val="24"/>
          <w:szCs w:val="24"/>
          <w:lang w:val="hy-AM"/>
        </w:rPr>
      </w:pPr>
      <w:r w:rsidRPr="001460B9">
        <w:rPr>
          <w:rFonts w:ascii="GHEA Grapalat" w:hAnsi="GHEA Grapalat" w:cs="Sylfaen"/>
          <w:i w:val="0"/>
          <w:sz w:val="24"/>
          <w:szCs w:val="24"/>
          <w:lang w:val="af-ZA"/>
        </w:rPr>
        <w:t>согласно следующему:</w:t>
      </w:r>
      <w:r w:rsidR="001460B9">
        <w:rPr>
          <w:rFonts w:ascii="GHEA Grapalat" w:hAnsi="GHEA Grapalat" w:cs="Sylfaen"/>
          <w:i w:val="0"/>
          <w:sz w:val="24"/>
          <w:szCs w:val="24"/>
          <w:lang w:val="hy-AM"/>
        </w:rPr>
        <w:t xml:space="preserve"> </w:t>
      </w:r>
      <w:r w:rsidRPr="001460B9">
        <w:rPr>
          <w:rFonts w:ascii="GHEA Grapalat" w:hAnsi="GHEA Grapalat" w:cs="Sylfaen"/>
          <w:i w:val="0"/>
          <w:sz w:val="24"/>
          <w:szCs w:val="24"/>
          <w:lang w:val="af-ZA"/>
        </w:rPr>
        <w:t>поля</w:t>
      </w:r>
      <w:r w:rsidRPr="001460B9">
        <w:rPr>
          <w:rFonts w:ascii="GHEA Grapalat" w:hAnsi="GHEA Grapalat" w:cs="Sylfaen"/>
          <w:i w:val="0"/>
          <w:sz w:val="24"/>
          <w:szCs w:val="24"/>
          <w:lang w:val="hy-AM"/>
        </w:rPr>
        <w:t xml:space="preserve"> </w:t>
      </w:r>
    </w:p>
    <w:p w14:paraId="1070D099" w14:textId="77777777" w:rsidR="003800F8" w:rsidRPr="003A1C74" w:rsidRDefault="003800F8" w:rsidP="003800F8">
      <w:pPr>
        <w:pStyle w:val="BodyTextIndent"/>
        <w:spacing w:line="240" w:lineRule="auto"/>
        <w:ind w:firstLine="567"/>
        <w:rPr>
          <w:rFonts w:ascii="GHEA Grapalat" w:hAnsi="GHEA Grapalat"/>
          <w:i w:val="0"/>
          <w:sz w:val="22"/>
          <w:szCs w:val="22"/>
          <w:lang w:val="hy-AM"/>
        </w:rPr>
      </w:pPr>
    </w:p>
    <w:tbl>
      <w:tblPr>
        <w:tblW w:w="1008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0"/>
        <w:gridCol w:w="5670"/>
      </w:tblGrid>
      <w:tr w:rsidR="003800F8" w:rsidRPr="002A3BFD" w14:paraId="19B29DB6" w14:textId="77777777" w:rsidTr="003800F8">
        <w:trPr>
          <w:trHeight w:val="483"/>
        </w:trPr>
        <w:tc>
          <w:tcPr>
            <w:tcW w:w="4410" w:type="dxa"/>
          </w:tcPr>
          <w:p w14:paraId="76712A0C" w14:textId="77777777" w:rsidR="003800F8" w:rsidRPr="00A15B2B" w:rsidRDefault="003800F8" w:rsidP="00DB75D5">
            <w:pPr>
              <w:tabs>
                <w:tab w:val="left" w:pos="1134"/>
              </w:tabs>
              <w:jc w:val="both"/>
              <w:rPr>
                <w:rFonts w:ascii="GHEA Grapalat" w:hAnsi="GHEA Grapalat" w:cs="Sylfaen"/>
                <w:b/>
                <w:bCs/>
                <w:iCs/>
                <w:sz w:val="20"/>
                <w:szCs w:val="18"/>
                <w:lang w:val="hy-AM"/>
              </w:rPr>
            </w:pPr>
            <w:r w:rsidRPr="003800F8">
              <w:rPr>
                <w:rFonts w:ascii="GHEA Grapalat" w:hAnsi="GHEA Grapalat" w:cs="Sylfaen"/>
                <w:b/>
                <w:bCs/>
                <w:iCs/>
                <w:sz w:val="20"/>
                <w:szCs w:val="18"/>
                <w:lang w:val="hy-AM"/>
              </w:rPr>
              <w:t xml:space="preserve">               </w:t>
            </w:r>
          </w:p>
          <w:p w14:paraId="52FF255E" w14:textId="6E670604" w:rsidR="003800F8" w:rsidRPr="003800F8" w:rsidRDefault="003800F8" w:rsidP="003800F8">
            <w:pPr>
              <w:tabs>
                <w:tab w:val="left" w:pos="1134"/>
              </w:tabs>
              <w:jc w:val="center"/>
              <w:rPr>
                <w:rFonts w:ascii="GHEA Grapalat" w:hAnsi="GHEA Grapalat"/>
                <w:b/>
                <w:sz w:val="20"/>
                <w:szCs w:val="18"/>
                <w:lang w:val="es-ES"/>
              </w:rPr>
            </w:pPr>
            <w:r w:rsidRPr="003800F8">
              <w:rPr>
                <w:rFonts w:ascii="GHEA Grapalat" w:hAnsi="GHEA Grapalat" w:cs="Sylfaen"/>
                <w:b/>
                <w:bCs/>
                <w:iCs/>
                <w:sz w:val="20"/>
                <w:szCs w:val="18"/>
                <w:lang w:val="es-ES"/>
              </w:rPr>
              <w:t>Порции</w:t>
            </w:r>
            <w:r w:rsidRPr="003800F8">
              <w:rPr>
                <w:rFonts w:ascii="GHEA Grapalat" w:hAnsi="GHEA Grapalat" w:cs="Times Armenian"/>
                <w:b/>
                <w:bCs/>
                <w:iCs/>
                <w:sz w:val="20"/>
                <w:szCs w:val="18"/>
                <w:lang w:val="es-ES"/>
              </w:rPr>
              <w:t xml:space="preserve"> </w:t>
            </w:r>
            <w:r w:rsidRPr="003800F8">
              <w:rPr>
                <w:rFonts w:ascii="GHEA Grapalat" w:hAnsi="GHEA Grapalat" w:cs="Sylfaen"/>
                <w:b/>
                <w:bCs/>
                <w:iCs/>
                <w:sz w:val="20"/>
                <w:szCs w:val="18"/>
                <w:lang w:val="es-ES"/>
              </w:rPr>
              <w:t>цифры</w:t>
            </w:r>
          </w:p>
        </w:tc>
        <w:tc>
          <w:tcPr>
            <w:tcW w:w="5670" w:type="dxa"/>
            <w:vAlign w:val="center"/>
          </w:tcPr>
          <w:p w14:paraId="015ECACE" w14:textId="77777777" w:rsidR="003800F8" w:rsidRDefault="003800F8" w:rsidP="00DB75D5">
            <w:pPr>
              <w:pStyle w:val="BodyTextIndent2"/>
              <w:spacing w:line="240" w:lineRule="auto"/>
              <w:ind w:firstLine="0"/>
              <w:rPr>
                <w:rFonts w:ascii="GHEA Grapalat" w:hAnsi="GHEA Grapalat" w:cs="Sylfaen"/>
                <w:b/>
                <w:szCs w:val="18"/>
                <w:lang w:val="es-ES"/>
              </w:rPr>
            </w:pPr>
          </w:p>
          <w:p w14:paraId="2149724C" w14:textId="77777777" w:rsidR="003800F8" w:rsidRPr="003800F8" w:rsidRDefault="003800F8" w:rsidP="003800F8">
            <w:pPr>
              <w:pStyle w:val="BodyTextIndent2"/>
              <w:spacing w:line="240" w:lineRule="auto"/>
              <w:ind w:firstLine="0"/>
              <w:jc w:val="center"/>
              <w:rPr>
                <w:rFonts w:ascii="GHEA Grapalat" w:hAnsi="GHEA Grapalat"/>
                <w:b/>
                <w:bCs/>
                <w:iCs/>
                <w:szCs w:val="18"/>
                <w:lang w:val="es-ES"/>
              </w:rPr>
            </w:pPr>
            <w:r w:rsidRPr="003800F8">
              <w:rPr>
                <w:rFonts w:ascii="GHEA Grapalat" w:hAnsi="GHEA Grapalat" w:cs="Sylfaen"/>
                <w:b/>
                <w:szCs w:val="18"/>
                <w:lang w:val="es-ES"/>
              </w:rPr>
              <w:t>Необходимый</w:t>
            </w:r>
            <w:r w:rsidRPr="003800F8">
              <w:rPr>
                <w:rFonts w:ascii="GHEA Grapalat" w:hAnsi="GHEA Grapalat" w:cs="Times Armenian"/>
                <w:b/>
                <w:szCs w:val="18"/>
                <w:lang w:val="es-ES"/>
              </w:rPr>
              <w:t xml:space="preserve"> </w:t>
            </w:r>
            <w:r w:rsidRPr="003800F8">
              <w:rPr>
                <w:rFonts w:ascii="GHEA Grapalat" w:hAnsi="GHEA Grapalat" w:cs="Sylfaen"/>
                <w:b/>
                <w:szCs w:val="18"/>
                <w:lang w:val="es-ES"/>
              </w:rPr>
              <w:t xml:space="preserve">тип </w:t>
            </w:r>
            <w:proofErr w:type="gramStart"/>
            <w:r w:rsidRPr="003800F8">
              <w:rPr>
                <w:rFonts w:ascii="GHEA Grapalat" w:hAnsi="GHEA Grapalat" w:cs="Times Armenian"/>
                <w:b/>
                <w:szCs w:val="18"/>
                <w:lang w:val="es-ES"/>
              </w:rPr>
              <w:t xml:space="preserve">( </w:t>
            </w:r>
            <w:r w:rsidRPr="003800F8">
              <w:rPr>
                <w:rFonts w:ascii="GHEA Grapalat" w:hAnsi="GHEA Grapalat" w:cs="Sylfaen"/>
                <w:b/>
                <w:szCs w:val="18"/>
                <w:lang w:val="es-ES"/>
              </w:rPr>
              <w:t>ы</w:t>
            </w:r>
            <w:proofErr w:type="gramEnd"/>
            <w:r w:rsidRPr="003800F8">
              <w:rPr>
                <w:rFonts w:ascii="GHEA Grapalat" w:hAnsi="GHEA Grapalat" w:cs="Sylfaen"/>
                <w:b/>
                <w:szCs w:val="18"/>
                <w:lang w:val="es-ES"/>
              </w:rPr>
              <w:t xml:space="preserve"> </w:t>
            </w:r>
            <w:r w:rsidRPr="003800F8">
              <w:rPr>
                <w:rFonts w:ascii="GHEA Grapalat" w:hAnsi="GHEA Grapalat" w:cs="Times Armenian"/>
                <w:b/>
                <w:szCs w:val="18"/>
                <w:lang w:val="es-ES"/>
              </w:rPr>
              <w:t xml:space="preserve">) </w:t>
            </w:r>
            <w:r w:rsidRPr="003800F8">
              <w:rPr>
                <w:rFonts w:ascii="GHEA Grapalat" w:hAnsi="GHEA Grapalat" w:cs="Sylfaen"/>
                <w:b/>
                <w:szCs w:val="18"/>
                <w:lang w:val="es-ES"/>
              </w:rPr>
              <w:t xml:space="preserve">лицензии </w:t>
            </w:r>
            <w:r w:rsidRPr="003800F8">
              <w:rPr>
                <w:rFonts w:ascii="GHEA Grapalat" w:hAnsi="GHEA Grapalat" w:cs="Times Armenian"/>
                <w:b/>
                <w:szCs w:val="18"/>
                <w:lang w:val="es-ES"/>
              </w:rPr>
              <w:t xml:space="preserve">( </w:t>
            </w:r>
            <w:r w:rsidRPr="003800F8">
              <w:rPr>
                <w:rFonts w:ascii="GHEA Grapalat" w:hAnsi="GHEA Grapalat" w:cs="Sylfaen"/>
                <w:b/>
                <w:szCs w:val="18"/>
                <w:lang w:val="es-ES"/>
              </w:rPr>
              <w:t xml:space="preserve">й </w:t>
            </w:r>
            <w:r w:rsidRPr="003800F8">
              <w:rPr>
                <w:rFonts w:ascii="GHEA Grapalat" w:hAnsi="GHEA Grapalat" w:cs="Times Armenian"/>
                <w:b/>
                <w:szCs w:val="18"/>
                <w:lang w:val="es-ES"/>
              </w:rPr>
              <w:t>).</w:t>
            </w:r>
          </w:p>
        </w:tc>
      </w:tr>
      <w:tr w:rsidR="003800F8" w:rsidRPr="003A1C74" w14:paraId="24849E90" w14:textId="77777777" w:rsidTr="00DB75D5">
        <w:tc>
          <w:tcPr>
            <w:tcW w:w="4410" w:type="dxa"/>
            <w:shd w:val="clear" w:color="auto" w:fill="999999"/>
          </w:tcPr>
          <w:p w14:paraId="74590942" w14:textId="77777777" w:rsidR="003800F8" w:rsidRPr="003800F8" w:rsidRDefault="003800F8" w:rsidP="00DB75D5">
            <w:pPr>
              <w:tabs>
                <w:tab w:val="left" w:pos="1134"/>
              </w:tabs>
              <w:jc w:val="both"/>
              <w:rPr>
                <w:rFonts w:ascii="GHEA Grapalat" w:hAnsi="GHEA Grapalat"/>
                <w:b/>
                <w:sz w:val="20"/>
                <w:szCs w:val="18"/>
                <w:lang w:val="es-ES"/>
              </w:rPr>
            </w:pPr>
            <w:r w:rsidRPr="003800F8">
              <w:rPr>
                <w:rFonts w:ascii="GHEA Grapalat" w:hAnsi="GHEA Grapalat"/>
                <w:b/>
                <w:sz w:val="20"/>
                <w:szCs w:val="18"/>
                <w:lang w:val="hy-AM"/>
              </w:rPr>
              <w:t xml:space="preserve">                              </w:t>
            </w:r>
            <w:r w:rsidRPr="003800F8">
              <w:rPr>
                <w:rFonts w:ascii="GHEA Grapalat" w:hAnsi="GHEA Grapalat"/>
                <w:b/>
                <w:sz w:val="20"/>
                <w:szCs w:val="18"/>
                <w:lang w:val="es-ES"/>
              </w:rPr>
              <w:t>1:</w:t>
            </w:r>
          </w:p>
        </w:tc>
        <w:tc>
          <w:tcPr>
            <w:tcW w:w="5670" w:type="dxa"/>
            <w:shd w:val="clear" w:color="auto" w:fill="999999"/>
          </w:tcPr>
          <w:p w14:paraId="16C52762" w14:textId="77777777" w:rsidR="003800F8" w:rsidRPr="003800F8" w:rsidRDefault="003800F8" w:rsidP="00DB75D5">
            <w:pPr>
              <w:tabs>
                <w:tab w:val="left" w:pos="1134"/>
              </w:tabs>
              <w:jc w:val="both"/>
              <w:rPr>
                <w:rFonts w:ascii="GHEA Grapalat" w:hAnsi="GHEA Grapalat"/>
                <w:b/>
                <w:sz w:val="20"/>
                <w:szCs w:val="18"/>
                <w:lang w:val="es-ES"/>
              </w:rPr>
            </w:pPr>
            <w:r w:rsidRPr="003800F8">
              <w:rPr>
                <w:rFonts w:ascii="GHEA Grapalat" w:hAnsi="GHEA Grapalat"/>
                <w:b/>
                <w:sz w:val="20"/>
                <w:szCs w:val="18"/>
                <w:lang w:val="hy-AM"/>
              </w:rPr>
              <w:t xml:space="preserve">                                           </w:t>
            </w:r>
            <w:r w:rsidRPr="003800F8">
              <w:rPr>
                <w:rFonts w:ascii="GHEA Grapalat" w:hAnsi="GHEA Grapalat"/>
                <w:b/>
                <w:sz w:val="20"/>
                <w:szCs w:val="18"/>
                <w:lang w:val="es-ES"/>
              </w:rPr>
              <w:t>2:</w:t>
            </w:r>
          </w:p>
        </w:tc>
      </w:tr>
      <w:tr w:rsidR="003800F8" w:rsidRPr="00F02E36" w14:paraId="61E3AD03" w14:textId="77777777" w:rsidTr="00DB75D5">
        <w:trPr>
          <w:trHeight w:val="48"/>
        </w:trPr>
        <w:tc>
          <w:tcPr>
            <w:tcW w:w="4410" w:type="dxa"/>
            <w:vAlign w:val="center"/>
          </w:tcPr>
          <w:p w14:paraId="0EC3CA7D" w14:textId="77777777" w:rsidR="003800F8" w:rsidRPr="003800F8" w:rsidRDefault="003800F8" w:rsidP="00DB75D5">
            <w:pPr>
              <w:jc w:val="both"/>
              <w:rPr>
                <w:rFonts w:ascii="GHEA Grapalat" w:hAnsi="GHEA Grapalat"/>
                <w:b/>
                <w:color w:val="000000" w:themeColor="text1"/>
                <w:sz w:val="20"/>
                <w:szCs w:val="18"/>
                <w:lang w:val="es-ES"/>
              </w:rPr>
            </w:pPr>
            <w:r w:rsidRPr="003800F8">
              <w:rPr>
                <w:rFonts w:ascii="GHEA Grapalat" w:hAnsi="GHEA Grapalat"/>
                <w:b/>
                <w:color w:val="000000" w:themeColor="text1"/>
                <w:sz w:val="20"/>
                <w:szCs w:val="18"/>
                <w:lang w:val="hy-AM"/>
              </w:rPr>
              <w:t xml:space="preserve">                                  </w:t>
            </w:r>
            <w:r w:rsidRPr="003800F8">
              <w:rPr>
                <w:rFonts w:ascii="GHEA Grapalat" w:hAnsi="GHEA Grapalat"/>
                <w:b/>
                <w:color w:val="000000" w:themeColor="text1"/>
                <w:sz w:val="20"/>
                <w:szCs w:val="18"/>
                <w:lang w:val="es-ES"/>
              </w:rPr>
              <w:t>1:</w:t>
            </w:r>
          </w:p>
        </w:tc>
        <w:tc>
          <w:tcPr>
            <w:tcW w:w="5670" w:type="dxa"/>
            <w:vAlign w:val="center"/>
          </w:tcPr>
          <w:p w14:paraId="083BDE87" w14:textId="77777777" w:rsidR="003800F8" w:rsidRPr="003800F8" w:rsidRDefault="003800F8" w:rsidP="00DB75D5">
            <w:pPr>
              <w:pStyle w:val="BodyTextIndent2"/>
              <w:spacing w:line="240" w:lineRule="auto"/>
              <w:ind w:firstLine="0"/>
              <w:rPr>
                <w:rFonts w:ascii="GHEA Grapalat" w:hAnsi="GHEA Grapalat" w:cs="Arial Armenian"/>
                <w:b/>
                <w:color w:val="000000" w:themeColor="text1"/>
                <w:szCs w:val="18"/>
                <w:lang w:val="hy-AM" w:eastAsia="ru-RU"/>
              </w:rPr>
            </w:pPr>
          </w:p>
          <w:p w14:paraId="246F6E35" w14:textId="73A50B6E" w:rsidR="003800F8" w:rsidRPr="00F97F13" w:rsidRDefault="00F97F13" w:rsidP="00F97F13">
            <w:pPr>
              <w:pStyle w:val="BodyTextIndent2"/>
              <w:spacing w:line="240" w:lineRule="auto"/>
              <w:ind w:firstLine="0"/>
              <w:jc w:val="center"/>
              <w:rPr>
                <w:rFonts w:ascii="GHEA Grapalat" w:hAnsi="GHEA Grapalat"/>
                <w:color w:val="000000" w:themeColor="text1"/>
                <w:szCs w:val="18"/>
                <w:vertAlign w:val="subscript"/>
                <w:lang w:val="en-US"/>
              </w:rPr>
            </w:pPr>
            <w:r>
              <w:rPr>
                <w:rFonts w:ascii="GHEA Grapalat" w:hAnsi="GHEA Grapalat" w:cs="Arial Armenian"/>
                <w:b/>
                <w:color w:val="000000" w:themeColor="text1"/>
                <w:szCs w:val="18"/>
                <w:lang w:val="en-US" w:eastAsia="ru-RU"/>
              </w:rPr>
              <w:t>Энергичный</w:t>
            </w:r>
          </w:p>
        </w:tc>
      </w:tr>
    </w:tbl>
    <w:p w14:paraId="6D3E9178" w14:textId="77777777" w:rsidR="003800F8" w:rsidRPr="006A7696" w:rsidRDefault="003800F8" w:rsidP="003800F8">
      <w:pPr>
        <w:tabs>
          <w:tab w:val="left" w:pos="4396"/>
        </w:tabs>
        <w:ind w:firstLine="567"/>
        <w:rPr>
          <w:rFonts w:ascii="GHEA Grapalat" w:hAnsi="GHEA Grapalat"/>
          <w:i/>
          <w:lang w:val="hy-AM"/>
        </w:rPr>
      </w:pPr>
    </w:p>
    <w:p w14:paraId="3FD1FA6D" w14:textId="77777777" w:rsidR="003800F8" w:rsidRPr="003A1C74" w:rsidRDefault="003800F8" w:rsidP="003800F8">
      <w:pPr>
        <w:ind w:firstLine="567"/>
        <w:jc w:val="right"/>
        <w:rPr>
          <w:rFonts w:ascii="GHEA Grapalat" w:hAnsi="GHEA Grapalat"/>
          <w:i/>
          <w:lang w:val="pt-BR"/>
        </w:rPr>
      </w:pPr>
    </w:p>
    <w:p w14:paraId="7580FD63" w14:textId="621E8A09" w:rsidR="003800F8" w:rsidRPr="0054359A" w:rsidRDefault="003800F8" w:rsidP="003800F8">
      <w:pPr>
        <w:rPr>
          <w:rFonts w:ascii="GHEA Grapalat" w:hAnsi="GHEA Grapalat"/>
          <w:b/>
          <w:i/>
          <w:lang w:val="hy-AM"/>
        </w:rPr>
      </w:pPr>
      <w:r w:rsidRPr="0054359A">
        <w:rPr>
          <w:rFonts w:ascii="GHEA Grapalat" w:hAnsi="GHEA Grapalat" w:cs="Sylfaen"/>
          <w:b/>
          <w:sz w:val="22"/>
          <w:szCs w:val="22"/>
          <w:lang w:val="af-ZA"/>
        </w:rPr>
        <w:t>* Подрядчик выполняет работы</w:t>
      </w:r>
      <w:r w:rsidRPr="0054359A">
        <w:rPr>
          <w:rFonts w:ascii="GHEA Grapalat" w:hAnsi="GHEA Grapalat" w:cs="Sylfaen"/>
          <w:b/>
          <w:sz w:val="22"/>
          <w:szCs w:val="22"/>
          <w:lang w:val="hy-AM"/>
        </w:rPr>
        <w:t xml:space="preserve"> </w:t>
      </w:r>
      <w:r w:rsidRPr="0054359A">
        <w:rPr>
          <w:rFonts w:ascii="GHEA Grapalat" w:hAnsi="GHEA Grapalat" w:cs="Sylfaen"/>
          <w:b/>
          <w:sz w:val="22"/>
          <w:szCs w:val="22"/>
          <w:lang w:val="hy-AM"/>
        </w:rPr>
        <w:tab/>
        <w:t>город Раздан,</w:t>
      </w:r>
      <w:r w:rsidR="006B1B55">
        <w:rPr>
          <w:rFonts w:ascii="GHEA Grapalat" w:hAnsi="GHEA Grapalat" w:cs="Sylfaen"/>
          <w:b/>
          <w:sz w:val="22"/>
          <w:szCs w:val="22"/>
          <w:lang w:val="hy-AM"/>
        </w:rPr>
        <w:t xml:space="preserve"> </w:t>
      </w:r>
      <w:r w:rsidR="00F97F13">
        <w:rPr>
          <w:rFonts w:ascii="GHEA Grapalat" w:hAnsi="GHEA Grapalat" w:cs="Sylfaen"/>
          <w:b/>
          <w:sz w:val="22"/>
          <w:szCs w:val="22"/>
        </w:rPr>
        <w:t xml:space="preserve">Район Кентрон, по адресу ул. Огостос 23, дом 72 </w:t>
      </w:r>
      <w:r w:rsidRPr="0054359A">
        <w:rPr>
          <w:rFonts w:ascii="GHEA Grapalat" w:hAnsi="GHEA Grapalat" w:cs="Sylfaen"/>
          <w:b/>
          <w:sz w:val="22"/>
          <w:szCs w:val="22"/>
          <w:lang w:val="hy-AM"/>
        </w:rPr>
        <w:t>.</w:t>
      </w:r>
    </w:p>
    <w:p w14:paraId="7085BE57" w14:textId="77777777" w:rsidR="003800F8" w:rsidRPr="003A1C74" w:rsidRDefault="003800F8" w:rsidP="003800F8">
      <w:pPr>
        <w:ind w:firstLine="567"/>
        <w:jc w:val="right"/>
        <w:rPr>
          <w:rFonts w:ascii="GHEA Grapalat" w:hAnsi="GHEA Grapalat"/>
          <w:i/>
          <w:lang w:val="pt-BR"/>
        </w:rPr>
      </w:pPr>
    </w:p>
    <w:p w14:paraId="55E407B7" w14:textId="77777777" w:rsidR="003800F8" w:rsidRPr="00F572CC" w:rsidRDefault="003800F8" w:rsidP="003800F8">
      <w:pPr>
        <w:ind w:firstLine="567"/>
        <w:jc w:val="right"/>
        <w:rPr>
          <w:rFonts w:ascii="GHEA Grapalat" w:hAnsi="GHEA Grapalat"/>
          <w:i/>
          <w:lang w:val="pt-BR"/>
        </w:rPr>
      </w:pPr>
    </w:p>
    <w:p w14:paraId="2808D7EA" w14:textId="77777777" w:rsidR="003800F8" w:rsidRPr="003A1C74" w:rsidRDefault="003800F8" w:rsidP="003800F8">
      <w:pPr>
        <w:ind w:firstLine="567"/>
        <w:jc w:val="right"/>
        <w:rPr>
          <w:rFonts w:ascii="GHEA Grapalat" w:hAnsi="GHEA Grapalat"/>
          <w:i/>
          <w:lang w:val="hy-AM"/>
        </w:rPr>
      </w:pPr>
    </w:p>
    <w:tbl>
      <w:tblPr>
        <w:tblW w:w="9639" w:type="dxa"/>
        <w:jc w:val="center"/>
        <w:tblLayout w:type="fixed"/>
        <w:tblLook w:val="0000" w:firstRow="0" w:lastRow="0" w:firstColumn="0" w:lastColumn="0" w:noHBand="0" w:noVBand="0"/>
      </w:tblPr>
      <w:tblGrid>
        <w:gridCol w:w="4536"/>
        <w:gridCol w:w="760"/>
        <w:gridCol w:w="4343"/>
      </w:tblGrid>
      <w:tr w:rsidR="003800F8" w:rsidRPr="00E6597C" w14:paraId="3AB3189C" w14:textId="77777777" w:rsidTr="00DB75D5">
        <w:trPr>
          <w:jc w:val="center"/>
        </w:trPr>
        <w:tc>
          <w:tcPr>
            <w:tcW w:w="4536" w:type="dxa"/>
          </w:tcPr>
          <w:p w14:paraId="348FFAD2" w14:textId="77777777" w:rsidR="003800F8" w:rsidRPr="00E6597C" w:rsidRDefault="003800F8" w:rsidP="00DB75D5">
            <w:pPr>
              <w:spacing w:line="360" w:lineRule="auto"/>
              <w:jc w:val="center"/>
              <w:rPr>
                <w:rFonts w:ascii="GHEA Grapalat" w:hAnsi="GHEA Grapalat" w:cs="Sylfaen"/>
                <w:b/>
                <w:bCs/>
                <w:lang w:val="nb-NO"/>
              </w:rPr>
            </w:pPr>
            <w:r w:rsidRPr="00E6597C">
              <w:rPr>
                <w:rFonts w:ascii="GHEA Grapalat" w:hAnsi="GHEA Grapalat" w:cs="Sylfaen"/>
                <w:b/>
                <w:bCs/>
                <w:lang w:val="nb-NO"/>
              </w:rPr>
              <w:t>КОМИССАР:</w:t>
            </w:r>
          </w:p>
          <w:p w14:paraId="12960ACE" w14:textId="77777777" w:rsidR="003800F8" w:rsidRPr="00E6597C" w:rsidRDefault="003800F8" w:rsidP="00DB75D5">
            <w:pPr>
              <w:rPr>
                <w:rFonts w:ascii="GHEA Grapalat" w:hAnsi="GHEA Grapalat"/>
                <w:sz w:val="22"/>
                <w:szCs w:val="22"/>
                <w:lang w:val="ru-RU"/>
              </w:rPr>
            </w:pPr>
          </w:p>
          <w:p w14:paraId="21294360" w14:textId="77777777" w:rsidR="003800F8" w:rsidRPr="00E6597C" w:rsidRDefault="003800F8" w:rsidP="00DB75D5">
            <w:pPr>
              <w:rPr>
                <w:rFonts w:ascii="GHEA Grapalat" w:hAnsi="GHEA Grapalat"/>
                <w:lang w:val="ru-RU"/>
              </w:rPr>
            </w:pPr>
          </w:p>
          <w:p w14:paraId="470A78BD" w14:textId="77777777" w:rsidR="003800F8" w:rsidRPr="00E6597C" w:rsidRDefault="003800F8" w:rsidP="00DB75D5">
            <w:pPr>
              <w:jc w:val="center"/>
              <w:rPr>
                <w:rFonts w:ascii="GHEA Grapalat" w:hAnsi="GHEA Grapalat"/>
                <w:lang w:val="ru-RU"/>
              </w:rPr>
            </w:pPr>
            <w:r w:rsidRPr="00E6597C">
              <w:rPr>
                <w:rFonts w:ascii="GHEA Grapalat" w:hAnsi="GHEA Grapalat"/>
                <w:lang w:val="ru-RU"/>
              </w:rPr>
              <w:t>-------------------------------------</w:t>
            </w:r>
          </w:p>
          <w:p w14:paraId="77C6D3B5" w14:textId="77777777" w:rsidR="003800F8" w:rsidRPr="00E6597C" w:rsidRDefault="003800F8" w:rsidP="00DB75D5">
            <w:pPr>
              <w:jc w:val="center"/>
              <w:rPr>
                <w:rFonts w:ascii="GHEA Grapalat" w:hAnsi="GHEA Grapalat"/>
                <w:sz w:val="18"/>
                <w:szCs w:val="18"/>
              </w:rPr>
            </w:pPr>
            <w:r w:rsidRPr="00E6597C">
              <w:rPr>
                <w:rFonts w:ascii="GHEA Grapalat" w:hAnsi="GHEA Grapalat"/>
                <w:sz w:val="18"/>
                <w:szCs w:val="18"/>
              </w:rPr>
              <w:t xml:space="preserve">/ </w:t>
            </w:r>
            <w:r w:rsidRPr="00E6597C">
              <w:rPr>
                <w:rFonts w:ascii="GHEA Grapalat" w:hAnsi="GHEA Grapalat" w:cs="Sylfaen"/>
                <w:sz w:val="18"/>
                <w:szCs w:val="18"/>
                <w:lang w:val="ru-RU"/>
              </w:rPr>
              <w:t xml:space="preserve">подпись </w:t>
            </w:r>
            <w:r w:rsidRPr="00E6597C">
              <w:rPr>
                <w:rFonts w:ascii="GHEA Grapalat" w:hAnsi="GHEA Grapalat"/>
                <w:sz w:val="18"/>
                <w:szCs w:val="18"/>
              </w:rPr>
              <w:t>/</w:t>
            </w:r>
          </w:p>
          <w:p w14:paraId="21B4B9EC" w14:textId="77777777" w:rsidR="003800F8" w:rsidRPr="00E6597C" w:rsidRDefault="003800F8" w:rsidP="00DB75D5">
            <w:pPr>
              <w:jc w:val="center"/>
              <w:rPr>
                <w:rFonts w:ascii="GHEA Grapalat" w:hAnsi="GHEA Grapalat"/>
                <w:sz w:val="18"/>
                <w:szCs w:val="18"/>
                <w:lang w:val="ru-RU"/>
              </w:rPr>
            </w:pPr>
            <w:r w:rsidRPr="00E6597C">
              <w:rPr>
                <w:rFonts w:ascii="GHEA Grapalat" w:hAnsi="GHEA Grapalat" w:cs="Sylfaen"/>
                <w:sz w:val="18"/>
                <w:szCs w:val="18"/>
                <w:lang w:val="ru-RU"/>
              </w:rPr>
              <w:t>К. Т:</w:t>
            </w:r>
          </w:p>
        </w:tc>
        <w:tc>
          <w:tcPr>
            <w:tcW w:w="760" w:type="dxa"/>
          </w:tcPr>
          <w:p w14:paraId="2D4D4D41" w14:textId="77777777" w:rsidR="003800F8" w:rsidRPr="00E6597C" w:rsidRDefault="003800F8" w:rsidP="00DB75D5">
            <w:pPr>
              <w:spacing w:line="360" w:lineRule="auto"/>
              <w:jc w:val="center"/>
              <w:rPr>
                <w:rFonts w:ascii="GHEA Grapalat" w:hAnsi="GHEA Grapalat"/>
                <w:lang w:val="ru-RU"/>
              </w:rPr>
            </w:pPr>
          </w:p>
        </w:tc>
        <w:tc>
          <w:tcPr>
            <w:tcW w:w="4343" w:type="dxa"/>
          </w:tcPr>
          <w:p w14:paraId="09998B23" w14:textId="77777777" w:rsidR="003800F8" w:rsidRDefault="003800F8" w:rsidP="00DB75D5">
            <w:pPr>
              <w:jc w:val="center"/>
              <w:rPr>
                <w:rFonts w:ascii="GHEA Grapalat" w:hAnsi="GHEA Grapalat"/>
              </w:rPr>
            </w:pPr>
            <w:r w:rsidRPr="003A1C74">
              <w:rPr>
                <w:rFonts w:ascii="GHEA Grapalat" w:hAnsi="GHEA Grapalat" w:cs="Sylfaen"/>
                <w:b/>
                <w:bCs/>
                <w:sz w:val="22"/>
                <w:szCs w:val="22"/>
                <w:lang w:val="pt-BR"/>
              </w:rPr>
              <w:t>ПОДРЯДЧИК:</w:t>
            </w:r>
            <w:r w:rsidRPr="00E6597C">
              <w:rPr>
                <w:rFonts w:ascii="GHEA Grapalat" w:hAnsi="GHEA Grapalat"/>
                <w:lang w:val="ru-RU"/>
              </w:rPr>
              <w:t xml:space="preserve"> </w:t>
            </w:r>
          </w:p>
          <w:p w14:paraId="627B6CFE" w14:textId="77777777" w:rsidR="003800F8" w:rsidRPr="003800F8" w:rsidRDefault="003800F8" w:rsidP="00DB75D5">
            <w:pPr>
              <w:jc w:val="center"/>
              <w:rPr>
                <w:rFonts w:ascii="GHEA Grapalat" w:hAnsi="GHEA Grapalat"/>
              </w:rPr>
            </w:pPr>
          </w:p>
          <w:p w14:paraId="34113DB7" w14:textId="77777777" w:rsidR="003800F8" w:rsidRPr="00E6597C" w:rsidRDefault="003800F8" w:rsidP="00DB75D5">
            <w:pPr>
              <w:jc w:val="center"/>
              <w:rPr>
                <w:rFonts w:ascii="GHEA Grapalat" w:hAnsi="GHEA Grapalat"/>
                <w:lang w:val="ru-RU"/>
              </w:rPr>
            </w:pPr>
          </w:p>
          <w:p w14:paraId="14796F79" w14:textId="77777777" w:rsidR="003800F8" w:rsidRPr="00E6597C" w:rsidRDefault="003800F8" w:rsidP="00DB75D5">
            <w:pPr>
              <w:jc w:val="center"/>
              <w:rPr>
                <w:rFonts w:ascii="GHEA Grapalat" w:hAnsi="GHEA Grapalat"/>
                <w:lang w:val="ru-RU"/>
              </w:rPr>
            </w:pPr>
            <w:r w:rsidRPr="00E6597C">
              <w:rPr>
                <w:rFonts w:ascii="GHEA Grapalat" w:hAnsi="GHEA Grapalat"/>
                <w:lang w:val="ru-RU"/>
              </w:rPr>
              <w:t>-------------------------------------</w:t>
            </w:r>
          </w:p>
          <w:p w14:paraId="11B62E35" w14:textId="77777777" w:rsidR="003800F8" w:rsidRPr="00E6597C" w:rsidRDefault="003800F8" w:rsidP="00DB75D5">
            <w:pPr>
              <w:jc w:val="center"/>
              <w:rPr>
                <w:rFonts w:ascii="GHEA Grapalat" w:hAnsi="GHEA Grapalat"/>
                <w:sz w:val="18"/>
                <w:szCs w:val="18"/>
              </w:rPr>
            </w:pPr>
            <w:r w:rsidRPr="00E6597C">
              <w:rPr>
                <w:rFonts w:ascii="GHEA Grapalat" w:hAnsi="GHEA Grapalat"/>
                <w:sz w:val="18"/>
                <w:szCs w:val="18"/>
              </w:rPr>
              <w:t xml:space="preserve">/ </w:t>
            </w:r>
            <w:r w:rsidRPr="00E6597C">
              <w:rPr>
                <w:rFonts w:ascii="GHEA Grapalat" w:hAnsi="GHEA Grapalat" w:cs="Sylfaen"/>
                <w:sz w:val="18"/>
                <w:szCs w:val="18"/>
                <w:lang w:val="ru-RU"/>
              </w:rPr>
              <w:t xml:space="preserve">подпись </w:t>
            </w:r>
            <w:r w:rsidRPr="00E6597C">
              <w:rPr>
                <w:rFonts w:ascii="GHEA Grapalat" w:hAnsi="GHEA Grapalat"/>
                <w:sz w:val="18"/>
                <w:szCs w:val="18"/>
              </w:rPr>
              <w:t>/</w:t>
            </w:r>
          </w:p>
          <w:p w14:paraId="1517520A" w14:textId="77777777" w:rsidR="003800F8" w:rsidRPr="00E6597C" w:rsidRDefault="003800F8" w:rsidP="00DB75D5">
            <w:pPr>
              <w:jc w:val="center"/>
              <w:rPr>
                <w:rFonts w:ascii="GHEA Grapalat" w:hAnsi="GHEA Grapalat"/>
                <w:sz w:val="22"/>
                <w:szCs w:val="22"/>
                <w:lang w:val="ru-RU"/>
              </w:rPr>
            </w:pPr>
            <w:r w:rsidRPr="00E6597C">
              <w:rPr>
                <w:rFonts w:ascii="GHEA Grapalat" w:hAnsi="GHEA Grapalat" w:cs="Sylfaen"/>
                <w:sz w:val="18"/>
                <w:szCs w:val="18"/>
                <w:lang w:val="ru-RU"/>
              </w:rPr>
              <w:t>К. Т:</w:t>
            </w:r>
          </w:p>
        </w:tc>
      </w:tr>
    </w:tbl>
    <w:p w14:paraId="316E286C" w14:textId="77777777" w:rsidR="00F02279" w:rsidRPr="000117CC" w:rsidRDefault="00F02279" w:rsidP="00F02279">
      <w:pPr>
        <w:jc w:val="both"/>
        <w:rPr>
          <w:rFonts w:ascii="GHEA Grapalat" w:hAnsi="GHEA Grapalat"/>
          <w:sz w:val="20"/>
          <w:lang w:val="hy-AM"/>
        </w:rPr>
      </w:pPr>
    </w:p>
    <w:p w14:paraId="6A117ECA" w14:textId="77777777" w:rsidR="00F02279" w:rsidRPr="000117CC" w:rsidRDefault="00F02279" w:rsidP="00F02279">
      <w:pPr>
        <w:jc w:val="center"/>
        <w:rPr>
          <w:rFonts w:ascii="GHEA Grapalat" w:hAnsi="GHEA Grapalat"/>
          <w:sz w:val="20"/>
          <w:lang w:val="hy-AM"/>
        </w:rPr>
      </w:pPr>
    </w:p>
    <w:p w14:paraId="4FABA3A5" w14:textId="77777777" w:rsidR="00F02279" w:rsidRPr="00E6597C" w:rsidRDefault="00F02279" w:rsidP="00F02279">
      <w:pPr>
        <w:jc w:val="center"/>
        <w:rPr>
          <w:rFonts w:ascii="GHEA Grapalat" w:hAnsi="GHEA Grapalat"/>
          <w:sz w:val="20"/>
        </w:rPr>
      </w:pPr>
      <w:r w:rsidRPr="00E6597C">
        <w:rPr>
          <w:rFonts w:ascii="GHEA Grapalat" w:hAnsi="GHEA Grapalat"/>
          <w:sz w:val="20"/>
        </w:rPr>
        <w:br w:type="page"/>
      </w:r>
    </w:p>
    <w:p w14:paraId="06B1DF04" w14:textId="77777777" w:rsidR="00F02279" w:rsidRPr="00E6597C" w:rsidRDefault="00F02279" w:rsidP="00F02279">
      <w:pPr>
        <w:jc w:val="right"/>
        <w:rPr>
          <w:rFonts w:ascii="GHEA Grapalat" w:hAnsi="GHEA Grapalat"/>
          <w:sz w:val="20"/>
        </w:rPr>
      </w:pPr>
    </w:p>
    <w:p w14:paraId="4F6D8625" w14:textId="77777777" w:rsidR="003800F8" w:rsidRDefault="003800F8" w:rsidP="00F02279">
      <w:pPr>
        <w:jc w:val="right"/>
        <w:rPr>
          <w:rFonts w:ascii="GHEA Grapalat" w:hAnsi="GHEA Grapalat"/>
          <w:i/>
          <w:sz w:val="18"/>
        </w:rPr>
      </w:pPr>
    </w:p>
    <w:p w14:paraId="37C0209E" w14:textId="77777777" w:rsidR="003800F8" w:rsidRDefault="003800F8" w:rsidP="00F02279">
      <w:pPr>
        <w:jc w:val="right"/>
        <w:rPr>
          <w:rFonts w:ascii="GHEA Grapalat" w:hAnsi="GHEA Grapalat"/>
          <w:i/>
          <w:sz w:val="18"/>
        </w:rPr>
      </w:pPr>
    </w:p>
    <w:p w14:paraId="60B02BCE" w14:textId="77777777" w:rsidR="003800F8" w:rsidRDefault="003800F8" w:rsidP="00F02279">
      <w:pPr>
        <w:jc w:val="right"/>
        <w:rPr>
          <w:rFonts w:ascii="GHEA Grapalat" w:hAnsi="GHEA Grapalat"/>
          <w:i/>
          <w:sz w:val="18"/>
        </w:rPr>
      </w:pPr>
    </w:p>
    <w:p w14:paraId="618D78F1" w14:textId="77777777" w:rsidR="003800F8" w:rsidRDefault="003800F8" w:rsidP="00F02279">
      <w:pPr>
        <w:jc w:val="right"/>
        <w:rPr>
          <w:rFonts w:ascii="GHEA Grapalat" w:hAnsi="GHEA Grapalat"/>
          <w:i/>
          <w:sz w:val="18"/>
        </w:rPr>
      </w:pPr>
    </w:p>
    <w:p w14:paraId="0B65A01A" w14:textId="77777777" w:rsidR="003800F8" w:rsidRDefault="003800F8" w:rsidP="00F02279">
      <w:pPr>
        <w:jc w:val="right"/>
        <w:rPr>
          <w:rFonts w:ascii="GHEA Grapalat" w:hAnsi="GHEA Grapalat"/>
          <w:i/>
          <w:sz w:val="18"/>
        </w:rPr>
      </w:pPr>
    </w:p>
    <w:p w14:paraId="54BBC429" w14:textId="77777777" w:rsidR="003800F8" w:rsidRPr="003A1C74" w:rsidRDefault="003800F8" w:rsidP="003800F8">
      <w:pPr>
        <w:jc w:val="right"/>
        <w:rPr>
          <w:rFonts w:ascii="GHEA Grapalat" w:hAnsi="GHEA Grapalat" w:cs="Arial"/>
          <w:i/>
          <w:sz w:val="20"/>
          <w:szCs w:val="20"/>
          <w:lang w:val="pt-BR"/>
        </w:rPr>
      </w:pPr>
      <w:r w:rsidRPr="003A1C74">
        <w:rPr>
          <w:rFonts w:ascii="GHEA Grapalat" w:hAnsi="GHEA Grapalat" w:cs="Sylfaen"/>
          <w:i/>
          <w:sz w:val="20"/>
          <w:szCs w:val="20"/>
          <w:lang w:val="pt-BR"/>
        </w:rPr>
        <w:t>Приложение:</w:t>
      </w:r>
      <w:r w:rsidRPr="003A1C74">
        <w:rPr>
          <w:rFonts w:ascii="GHEA Grapalat" w:hAnsi="GHEA Grapalat" w:cs="Arial"/>
          <w:i/>
          <w:sz w:val="20"/>
          <w:szCs w:val="20"/>
          <w:lang w:val="pt-BR"/>
        </w:rPr>
        <w:t xml:space="preserve"> </w:t>
      </w:r>
      <w:r w:rsidRPr="003A1C74">
        <w:rPr>
          <w:rFonts w:ascii="GHEA Grapalat" w:hAnsi="GHEA Grapalat" w:cs="Sylfaen"/>
          <w:i/>
          <w:sz w:val="20"/>
          <w:szCs w:val="20"/>
          <w:lang w:val="pt-BR"/>
        </w:rPr>
        <w:t xml:space="preserve">номер </w:t>
      </w:r>
      <w:r w:rsidRPr="003A1C74">
        <w:rPr>
          <w:rFonts w:ascii="GHEA Grapalat" w:hAnsi="GHEA Grapalat" w:cs="Arial"/>
          <w:i/>
          <w:sz w:val="20"/>
          <w:szCs w:val="20"/>
          <w:lang w:val="pt-BR"/>
        </w:rPr>
        <w:t>2</w:t>
      </w:r>
    </w:p>
    <w:p w14:paraId="42613402" w14:textId="77777777" w:rsidR="003800F8" w:rsidRPr="003A1C74" w:rsidRDefault="003800F8" w:rsidP="003800F8">
      <w:pPr>
        <w:ind w:firstLine="567"/>
        <w:jc w:val="right"/>
        <w:rPr>
          <w:rFonts w:ascii="GHEA Grapalat" w:hAnsi="GHEA Grapalat" w:cs="Sylfaen"/>
          <w:i/>
          <w:sz w:val="20"/>
          <w:szCs w:val="20"/>
          <w:lang w:val="hy-AM"/>
        </w:rPr>
      </w:pPr>
      <w:r w:rsidRPr="003A1C74">
        <w:rPr>
          <w:rFonts w:ascii="GHEA Grapalat" w:hAnsi="GHEA Grapalat" w:cs="Sylfaen"/>
          <w:i/>
          <w:sz w:val="20"/>
          <w:szCs w:val="20"/>
          <w:lang w:val="hy-AM"/>
        </w:rPr>
        <w:t>" " _______________ 20 лет. запечатанный</w:t>
      </w:r>
    </w:p>
    <w:p w14:paraId="261505C6" w14:textId="3677321B" w:rsidR="003800F8" w:rsidRPr="003A1C74" w:rsidRDefault="003800F8" w:rsidP="003800F8">
      <w:pPr>
        <w:jc w:val="right"/>
        <w:rPr>
          <w:rFonts w:ascii="GHEA Grapalat" w:hAnsi="GHEA Grapalat" w:cs="Sylfaen"/>
          <w:i/>
          <w:sz w:val="20"/>
          <w:szCs w:val="20"/>
          <w:lang w:val="hy-AM"/>
        </w:rPr>
      </w:pPr>
      <w:r w:rsidRPr="003A1C74">
        <w:rPr>
          <w:rFonts w:ascii="GHEA Grapalat" w:hAnsi="GHEA Grapalat" w:cs="Sylfaen"/>
          <w:i/>
          <w:sz w:val="20"/>
          <w:szCs w:val="20"/>
          <w:lang w:val="hy-AM"/>
        </w:rPr>
        <w:t xml:space="preserve">кода договора </w:t>
      </w:r>
      <w:r w:rsidR="007A434E">
        <w:rPr>
          <w:rFonts w:ascii="GHEA Grapalat" w:hAnsi="GHEA Grapalat"/>
          <w:b/>
          <w:i/>
          <w:sz w:val="20"/>
          <w:lang w:val="hy-AM"/>
        </w:rPr>
        <w:t xml:space="preserve">« </w:t>
      </w:r>
      <w:r w:rsidR="00F97F13" w:rsidRPr="00F97F13">
        <w:rPr>
          <w:rFonts w:ascii="GHEA Grapalat" w:hAnsi="GHEA Grapalat"/>
          <w:b/>
          <w:sz w:val="22"/>
          <w:lang w:val="af-ZA"/>
        </w:rPr>
        <w:t xml:space="preserve">МСК-ГАШЗБ-24/06 </w:t>
      </w:r>
      <w:r w:rsidR="007A434E">
        <w:rPr>
          <w:rFonts w:ascii="GHEA Grapalat" w:hAnsi="GHEA Grapalat"/>
          <w:b/>
          <w:lang w:val="hy-AM"/>
        </w:rPr>
        <w:t>».</w:t>
      </w:r>
    </w:p>
    <w:p w14:paraId="0F8B36A1" w14:textId="77777777" w:rsidR="003800F8" w:rsidRPr="00F264EC" w:rsidRDefault="003800F8" w:rsidP="003800F8">
      <w:pPr>
        <w:jc w:val="right"/>
        <w:rPr>
          <w:rFonts w:ascii="GHEA Grapalat" w:hAnsi="GHEA Grapalat" w:cs="Arial"/>
          <w:sz w:val="20"/>
          <w:szCs w:val="20"/>
          <w:lang w:val="hy-AM"/>
        </w:rPr>
      </w:pPr>
    </w:p>
    <w:p w14:paraId="6ABB6CB7" w14:textId="77777777" w:rsidR="003800F8" w:rsidRPr="00F572CC" w:rsidRDefault="003800F8" w:rsidP="003800F8">
      <w:pPr>
        <w:jc w:val="center"/>
        <w:rPr>
          <w:rFonts w:ascii="GHEA Grapalat" w:hAnsi="GHEA Grapalat"/>
          <w:b/>
          <w:sz w:val="22"/>
          <w:szCs w:val="22"/>
          <w:lang w:val="hy-AM"/>
        </w:rPr>
      </w:pPr>
      <w:r w:rsidRPr="00F572CC">
        <w:rPr>
          <w:rFonts w:ascii="GHEA Grapalat" w:hAnsi="GHEA Grapalat"/>
          <w:b/>
          <w:sz w:val="22"/>
          <w:szCs w:val="22"/>
          <w:lang w:val="hy-AM"/>
        </w:rPr>
        <w:t>КАЛЕНДАРЬ РАСПИСАНИЕ</w:t>
      </w:r>
    </w:p>
    <w:p w14:paraId="392C6E76" w14:textId="1A6996BF" w:rsidR="003800F8" w:rsidRPr="00F572CC" w:rsidRDefault="003800F8" w:rsidP="003800F8">
      <w:pPr>
        <w:jc w:val="center"/>
        <w:rPr>
          <w:rFonts w:ascii="GHEA Grapalat" w:hAnsi="GHEA Grapalat" w:cs="Sylfaen"/>
          <w:b/>
          <w:sz w:val="22"/>
          <w:szCs w:val="22"/>
          <w:lang w:val="pt-BR"/>
        </w:rPr>
      </w:pPr>
      <w:r w:rsidRPr="00F572CC">
        <w:rPr>
          <w:rFonts w:ascii="GHEA Grapalat" w:hAnsi="GHEA Grapalat"/>
          <w:b/>
          <w:sz w:val="22"/>
          <w:szCs w:val="22"/>
          <w:lang w:val="hy-AM"/>
        </w:rPr>
        <w:t xml:space="preserve">РАБОТ </w:t>
      </w:r>
      <w:r w:rsidRPr="00F572CC">
        <w:rPr>
          <w:rFonts w:ascii="GHEA Grapalat" w:hAnsi="GHEA Grapalat" w:cs="Sylfaen"/>
          <w:b/>
          <w:sz w:val="22"/>
          <w:szCs w:val="22"/>
          <w:lang w:val="af-ZA"/>
        </w:rPr>
        <w:t xml:space="preserve">« </w:t>
      </w:r>
      <w:r w:rsidR="00F97F13" w:rsidRPr="00F97F13">
        <w:rPr>
          <w:rFonts w:ascii="GHEA Grapalat" w:hAnsi="GHEA Grapalat" w:cs="Sylfaen"/>
          <w:b/>
          <w:sz w:val="22"/>
          <w:szCs w:val="22"/>
          <w:lang w:val="hy-AM"/>
        </w:rPr>
        <w:t xml:space="preserve">Газовый монтаж и строительство систем отопления </w:t>
      </w:r>
      <w:r w:rsidRPr="00F572CC">
        <w:rPr>
          <w:rFonts w:ascii="GHEA Grapalat" w:hAnsi="GHEA Grapalat" w:cs="Sylfaen"/>
          <w:b/>
          <w:sz w:val="22"/>
          <w:szCs w:val="22"/>
          <w:lang w:val="af-ZA"/>
        </w:rPr>
        <w:t>»</w:t>
      </w:r>
    </w:p>
    <w:p w14:paraId="78967F3A" w14:textId="77777777" w:rsidR="003800F8" w:rsidRPr="00F572CC" w:rsidRDefault="003800F8" w:rsidP="003800F8">
      <w:pPr>
        <w:ind w:firstLine="567"/>
        <w:jc w:val="center"/>
        <w:rPr>
          <w:rFonts w:ascii="GHEA Grapalat" w:hAnsi="GHEA Grapalat" w:cs="Sylfaen"/>
          <w:b/>
          <w:lang w:val="pt-BR"/>
        </w:rPr>
      </w:pPr>
    </w:p>
    <w:tbl>
      <w:tblPr>
        <w:tblW w:w="107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809"/>
        <w:gridCol w:w="3415"/>
        <w:gridCol w:w="2989"/>
      </w:tblGrid>
      <w:tr w:rsidR="003800F8" w:rsidRPr="003A1C74" w14:paraId="65F8E0F0" w14:textId="77777777" w:rsidTr="00824AF1">
        <w:trPr>
          <w:cantSplit/>
          <w:jc w:val="center"/>
        </w:trPr>
        <w:tc>
          <w:tcPr>
            <w:tcW w:w="540" w:type="dxa"/>
            <w:vMerge w:val="restart"/>
            <w:vAlign w:val="center"/>
          </w:tcPr>
          <w:p w14:paraId="409BD685" w14:textId="77777777" w:rsidR="003800F8" w:rsidRPr="00795695" w:rsidRDefault="003800F8" w:rsidP="00DB75D5">
            <w:pPr>
              <w:jc w:val="center"/>
              <w:rPr>
                <w:rFonts w:ascii="GHEA Grapalat" w:hAnsi="GHEA Grapalat"/>
                <w:b/>
                <w:sz w:val="20"/>
                <w:szCs w:val="20"/>
                <w:lang w:val="pt-BR"/>
              </w:rPr>
            </w:pPr>
            <w:r w:rsidRPr="00795695">
              <w:rPr>
                <w:rFonts w:ascii="GHEA Grapalat" w:hAnsi="GHEA Grapalat"/>
                <w:b/>
                <w:sz w:val="20"/>
                <w:szCs w:val="20"/>
                <w:lang w:val="pt-BR"/>
              </w:rPr>
              <w:t xml:space="preserve">Н </w:t>
            </w:r>
            <w:r w:rsidRPr="00795695">
              <w:rPr>
                <w:rFonts w:ascii="GHEA Grapalat" w:hAnsi="GHEA Grapalat" w:cs="Sylfaen"/>
                <w:b/>
                <w:sz w:val="20"/>
                <w:szCs w:val="20"/>
                <w:lang w:val="pt-BR"/>
              </w:rPr>
              <w:t xml:space="preserve">- </w:t>
            </w:r>
            <w:r w:rsidRPr="00795695">
              <w:rPr>
                <w:rFonts w:ascii="GHEA Grapalat" w:hAnsi="GHEA Grapalat" w:cs="Arial"/>
                <w:b/>
                <w:sz w:val="20"/>
                <w:szCs w:val="20"/>
                <w:lang w:val="pt-BR"/>
              </w:rPr>
              <w:t xml:space="preserve">/ </w:t>
            </w:r>
            <w:r w:rsidRPr="00795695">
              <w:rPr>
                <w:rFonts w:ascii="GHEA Grapalat" w:hAnsi="GHEA Grapalat" w:cs="Sylfaen"/>
                <w:b/>
                <w:sz w:val="20"/>
                <w:szCs w:val="20"/>
                <w:lang w:val="pt-BR"/>
              </w:rPr>
              <w:t>к</w:t>
            </w:r>
          </w:p>
        </w:tc>
        <w:tc>
          <w:tcPr>
            <w:tcW w:w="3809" w:type="dxa"/>
            <w:vMerge w:val="restart"/>
            <w:vAlign w:val="center"/>
          </w:tcPr>
          <w:p w14:paraId="35818F4C" w14:textId="77777777" w:rsidR="003800F8" w:rsidRPr="00795695" w:rsidRDefault="003800F8" w:rsidP="00DB75D5">
            <w:pPr>
              <w:jc w:val="center"/>
              <w:rPr>
                <w:rFonts w:ascii="GHEA Grapalat" w:hAnsi="GHEA Grapalat"/>
                <w:b/>
                <w:sz w:val="20"/>
                <w:szCs w:val="20"/>
                <w:lang w:val="pt-BR"/>
              </w:rPr>
            </w:pPr>
            <w:r w:rsidRPr="00795695">
              <w:rPr>
                <w:rFonts w:ascii="GHEA Grapalat" w:hAnsi="GHEA Grapalat" w:cs="Sylfaen"/>
                <w:b/>
                <w:sz w:val="20"/>
                <w:szCs w:val="20"/>
                <w:lang w:val="pt-BR"/>
              </w:rPr>
              <w:t>подрядчика</w:t>
            </w:r>
            <w:r w:rsidRPr="00795695">
              <w:rPr>
                <w:rFonts w:ascii="GHEA Grapalat" w:hAnsi="GHEA Grapalat" w:cs="Times Armenian"/>
                <w:b/>
                <w:sz w:val="20"/>
                <w:szCs w:val="20"/>
                <w:lang w:val="pt-BR"/>
              </w:rPr>
              <w:t xml:space="preserve"> </w:t>
            </w:r>
            <w:r w:rsidRPr="00795695">
              <w:rPr>
                <w:rFonts w:ascii="GHEA Grapalat" w:hAnsi="GHEA Grapalat" w:cs="Sylfaen"/>
                <w:b/>
                <w:sz w:val="20"/>
                <w:szCs w:val="20"/>
                <w:lang w:val="pt-BR"/>
              </w:rPr>
              <w:t>к</w:t>
            </w:r>
            <w:r w:rsidRPr="00795695">
              <w:rPr>
                <w:rFonts w:ascii="GHEA Grapalat" w:hAnsi="GHEA Grapalat" w:cs="Times Armenian"/>
                <w:b/>
                <w:sz w:val="20"/>
                <w:szCs w:val="20"/>
                <w:lang w:val="pt-BR"/>
              </w:rPr>
              <w:t xml:space="preserve"> </w:t>
            </w:r>
            <w:r w:rsidRPr="00795695">
              <w:rPr>
                <w:rFonts w:ascii="GHEA Grapalat" w:hAnsi="GHEA Grapalat" w:cs="Sylfaen"/>
                <w:b/>
                <w:sz w:val="20"/>
                <w:szCs w:val="20"/>
                <w:lang w:val="pt-BR"/>
              </w:rPr>
              <w:t>нужно сделать</w:t>
            </w:r>
            <w:r w:rsidRPr="00795695">
              <w:rPr>
                <w:rFonts w:ascii="GHEA Grapalat" w:hAnsi="GHEA Grapalat" w:cs="Times Armenian"/>
                <w:b/>
                <w:sz w:val="20"/>
                <w:szCs w:val="20"/>
                <w:lang w:val="pt-BR"/>
              </w:rPr>
              <w:t xml:space="preserve"> </w:t>
            </w:r>
            <w:r w:rsidRPr="00795695">
              <w:rPr>
                <w:rFonts w:ascii="GHEA Grapalat" w:hAnsi="GHEA Grapalat" w:cs="Sylfaen"/>
                <w:b/>
                <w:sz w:val="20"/>
                <w:szCs w:val="20"/>
                <w:lang w:val="pt-BR"/>
              </w:rPr>
              <w:t>работ</w:t>
            </w:r>
            <w:r w:rsidRPr="00795695">
              <w:rPr>
                <w:rFonts w:ascii="GHEA Grapalat" w:hAnsi="GHEA Grapalat" w:cs="Times Armenian"/>
                <w:b/>
                <w:sz w:val="20"/>
                <w:szCs w:val="20"/>
                <w:lang w:val="pt-BR"/>
              </w:rPr>
              <w:t xml:space="preserve"> </w:t>
            </w:r>
            <w:r w:rsidRPr="00795695">
              <w:rPr>
                <w:rFonts w:ascii="GHEA Grapalat" w:hAnsi="GHEA Grapalat" w:cs="Sylfaen"/>
                <w:b/>
                <w:sz w:val="20"/>
                <w:szCs w:val="20"/>
                <w:lang w:val="pt-BR"/>
              </w:rPr>
              <w:t>отдельно</w:t>
            </w:r>
            <w:r w:rsidRPr="00795695">
              <w:rPr>
                <w:rFonts w:ascii="GHEA Grapalat" w:hAnsi="GHEA Grapalat" w:cs="Times Armenian"/>
                <w:b/>
                <w:sz w:val="20"/>
                <w:szCs w:val="20"/>
                <w:lang w:val="pt-BR"/>
              </w:rPr>
              <w:t xml:space="preserve"> </w:t>
            </w:r>
            <w:r w:rsidRPr="00795695">
              <w:rPr>
                <w:rFonts w:ascii="GHEA Grapalat" w:hAnsi="GHEA Grapalat" w:cs="Sylfaen"/>
                <w:b/>
                <w:sz w:val="20"/>
                <w:szCs w:val="20"/>
                <w:lang w:val="pt-BR"/>
              </w:rPr>
              <w:t>разновидность</w:t>
            </w:r>
            <w:r w:rsidRPr="00795695">
              <w:rPr>
                <w:rFonts w:ascii="GHEA Grapalat" w:hAnsi="GHEA Grapalat" w:cs="Sylfaen"/>
                <w:b/>
                <w:sz w:val="20"/>
                <w:szCs w:val="20"/>
                <w:lang w:val="hy-AM"/>
              </w:rPr>
              <w:t xml:space="preserve"> </w:t>
            </w:r>
            <w:r w:rsidRPr="00795695">
              <w:rPr>
                <w:rFonts w:ascii="GHEA Grapalat" w:hAnsi="GHEA Grapalat" w:cs="Sylfaen"/>
                <w:b/>
                <w:sz w:val="20"/>
                <w:szCs w:val="20"/>
                <w:lang w:val="pt-BR"/>
              </w:rPr>
              <w:t>имена</w:t>
            </w:r>
          </w:p>
        </w:tc>
        <w:tc>
          <w:tcPr>
            <w:tcW w:w="6404" w:type="dxa"/>
            <w:gridSpan w:val="2"/>
            <w:vAlign w:val="center"/>
          </w:tcPr>
          <w:p w14:paraId="46632E6D" w14:textId="77777777" w:rsidR="003800F8" w:rsidRPr="00795695" w:rsidRDefault="003800F8" w:rsidP="00DB75D5">
            <w:pPr>
              <w:jc w:val="center"/>
              <w:rPr>
                <w:rFonts w:ascii="GHEA Grapalat" w:hAnsi="GHEA Grapalat" w:cs="Sylfaen"/>
                <w:b/>
                <w:sz w:val="20"/>
                <w:szCs w:val="20"/>
                <w:lang w:val="pt-BR"/>
              </w:rPr>
            </w:pPr>
            <w:r w:rsidRPr="00795695">
              <w:rPr>
                <w:rFonts w:ascii="GHEA Grapalat" w:hAnsi="GHEA Grapalat" w:cs="Sylfaen"/>
                <w:b/>
                <w:sz w:val="20"/>
                <w:szCs w:val="20"/>
                <w:lang w:val="pt-BR"/>
              </w:rPr>
              <w:t>Срок выполнения работ</w:t>
            </w:r>
          </w:p>
        </w:tc>
      </w:tr>
      <w:tr w:rsidR="003800F8" w:rsidRPr="003A1C74" w14:paraId="776EEF4D" w14:textId="77777777" w:rsidTr="00824AF1">
        <w:trPr>
          <w:cantSplit/>
          <w:trHeight w:val="586"/>
          <w:jc w:val="center"/>
        </w:trPr>
        <w:tc>
          <w:tcPr>
            <w:tcW w:w="540" w:type="dxa"/>
            <w:vMerge/>
            <w:vAlign w:val="center"/>
          </w:tcPr>
          <w:p w14:paraId="17DA531F" w14:textId="77777777" w:rsidR="003800F8" w:rsidRPr="00795695" w:rsidRDefault="003800F8" w:rsidP="00DB75D5">
            <w:pPr>
              <w:jc w:val="both"/>
              <w:rPr>
                <w:rFonts w:ascii="GHEA Grapalat" w:hAnsi="GHEA Grapalat"/>
                <w:b/>
                <w:sz w:val="20"/>
                <w:szCs w:val="20"/>
                <w:lang w:val="pt-BR"/>
              </w:rPr>
            </w:pPr>
          </w:p>
        </w:tc>
        <w:tc>
          <w:tcPr>
            <w:tcW w:w="3809" w:type="dxa"/>
            <w:vMerge/>
          </w:tcPr>
          <w:p w14:paraId="2DB3905F" w14:textId="77777777" w:rsidR="003800F8" w:rsidRPr="00795695" w:rsidRDefault="003800F8" w:rsidP="00DB75D5">
            <w:pPr>
              <w:rPr>
                <w:rFonts w:ascii="GHEA Grapalat" w:hAnsi="GHEA Grapalat"/>
                <w:b/>
                <w:sz w:val="20"/>
                <w:szCs w:val="20"/>
                <w:lang w:val="pt-BR"/>
              </w:rPr>
            </w:pPr>
          </w:p>
        </w:tc>
        <w:tc>
          <w:tcPr>
            <w:tcW w:w="3415" w:type="dxa"/>
            <w:vAlign w:val="center"/>
          </w:tcPr>
          <w:p w14:paraId="5CB66A9F" w14:textId="77777777" w:rsidR="003800F8" w:rsidRPr="00795695" w:rsidRDefault="003800F8" w:rsidP="00DB75D5">
            <w:pPr>
              <w:jc w:val="center"/>
              <w:rPr>
                <w:rFonts w:ascii="GHEA Grapalat" w:hAnsi="GHEA Grapalat"/>
                <w:b/>
                <w:sz w:val="20"/>
                <w:szCs w:val="20"/>
                <w:lang w:val="pt-BR"/>
              </w:rPr>
            </w:pPr>
            <w:r w:rsidRPr="00795695">
              <w:rPr>
                <w:rFonts w:ascii="GHEA Grapalat" w:hAnsi="GHEA Grapalat" w:cs="Sylfaen"/>
                <w:b/>
                <w:sz w:val="20"/>
                <w:szCs w:val="20"/>
                <w:lang w:val="pt-BR"/>
              </w:rPr>
              <w:t>Начало</w:t>
            </w:r>
          </w:p>
        </w:tc>
        <w:tc>
          <w:tcPr>
            <w:tcW w:w="2989" w:type="dxa"/>
            <w:vAlign w:val="center"/>
          </w:tcPr>
          <w:p w14:paraId="5D2534FE" w14:textId="77777777" w:rsidR="003800F8" w:rsidRPr="00795695" w:rsidRDefault="003800F8" w:rsidP="00DB75D5">
            <w:pPr>
              <w:jc w:val="center"/>
              <w:rPr>
                <w:rFonts w:ascii="GHEA Grapalat" w:hAnsi="GHEA Grapalat"/>
                <w:b/>
                <w:sz w:val="20"/>
                <w:szCs w:val="20"/>
                <w:lang w:val="pt-BR"/>
              </w:rPr>
            </w:pPr>
            <w:r w:rsidRPr="00795695">
              <w:rPr>
                <w:rFonts w:ascii="GHEA Grapalat" w:hAnsi="GHEA Grapalat" w:cs="Sylfaen"/>
                <w:b/>
                <w:sz w:val="20"/>
                <w:szCs w:val="20"/>
                <w:lang w:val="pt-BR"/>
              </w:rPr>
              <w:t>Конец</w:t>
            </w:r>
          </w:p>
        </w:tc>
      </w:tr>
      <w:tr w:rsidR="003800F8" w:rsidRPr="00C02571" w14:paraId="7D8C937F" w14:textId="77777777" w:rsidTr="00824AF1">
        <w:trPr>
          <w:trHeight w:val="1302"/>
          <w:jc w:val="center"/>
        </w:trPr>
        <w:tc>
          <w:tcPr>
            <w:tcW w:w="540" w:type="dxa"/>
            <w:vAlign w:val="center"/>
          </w:tcPr>
          <w:p w14:paraId="75DF66EA" w14:textId="77777777" w:rsidR="003800F8" w:rsidRPr="00CC67C6" w:rsidRDefault="003800F8" w:rsidP="00DB75D5">
            <w:pPr>
              <w:jc w:val="both"/>
              <w:rPr>
                <w:rFonts w:ascii="GHEA Grapalat" w:hAnsi="GHEA Grapalat" w:cs="Sylfaen"/>
                <w:sz w:val="20"/>
                <w:szCs w:val="20"/>
                <w:lang w:val="hy-AM"/>
              </w:rPr>
            </w:pPr>
            <w:r w:rsidRPr="00CC67C6">
              <w:rPr>
                <w:rFonts w:ascii="GHEA Grapalat" w:hAnsi="GHEA Grapalat" w:cs="Sylfaen"/>
                <w:sz w:val="20"/>
                <w:szCs w:val="20"/>
                <w:lang w:val="hy-AM"/>
              </w:rPr>
              <w:t>1:</w:t>
            </w:r>
          </w:p>
        </w:tc>
        <w:tc>
          <w:tcPr>
            <w:tcW w:w="3809" w:type="dxa"/>
            <w:vAlign w:val="center"/>
          </w:tcPr>
          <w:p w14:paraId="167C0849" w14:textId="35914842" w:rsidR="003800F8" w:rsidRPr="00CC67C6" w:rsidRDefault="00F572CC" w:rsidP="00F97F13">
            <w:pPr>
              <w:jc w:val="both"/>
              <w:rPr>
                <w:rFonts w:ascii="GHEA Grapalat" w:hAnsi="GHEA Grapalat" w:cs="Sylfaen"/>
                <w:b/>
                <w:sz w:val="20"/>
                <w:szCs w:val="20"/>
                <w:lang w:val="pt-BR"/>
              </w:rPr>
            </w:pPr>
            <w:r w:rsidRPr="00CC67C6">
              <w:rPr>
                <w:rFonts w:ascii="GHEA Grapalat" w:hAnsi="GHEA Grapalat"/>
                <w:b/>
                <w:sz w:val="20"/>
                <w:szCs w:val="20"/>
                <w:lang w:val="hy-AM"/>
              </w:rPr>
              <w:t xml:space="preserve">« </w:t>
            </w:r>
            <w:r w:rsidR="00F97F13" w:rsidRPr="00F97F13">
              <w:rPr>
                <w:rFonts w:ascii="Sylfaen" w:hAnsi="Sylfaen" w:cs="Tahoma"/>
                <w:b/>
                <w:color w:val="000000"/>
                <w:sz w:val="22"/>
                <w:lang w:val="hy-AM"/>
              </w:rPr>
              <w:t xml:space="preserve">Разданский детский </w:t>
            </w:r>
            <w:r w:rsidR="00F97F13" w:rsidRPr="00F97F13">
              <w:rPr>
                <w:rFonts w:ascii="GHEA Grapalat" w:hAnsi="GHEA Grapalat" w:cs="Tahoma"/>
                <w:b/>
                <w:color w:val="000000"/>
                <w:sz w:val="22"/>
                <w:lang w:val="hy-AM"/>
              </w:rPr>
              <w:t xml:space="preserve">творческий центр </w:t>
            </w:r>
            <w:r w:rsidRPr="00CC67C6">
              <w:rPr>
                <w:rFonts w:ascii="GHEA Grapalat" w:hAnsi="GHEA Grapalat"/>
                <w:b/>
                <w:sz w:val="20"/>
                <w:szCs w:val="20"/>
                <w:lang w:val="hy-AM"/>
              </w:rPr>
              <w:t>» АНК</w:t>
            </w:r>
            <w:r w:rsidR="00F97F13">
              <w:rPr>
                <w:rFonts w:ascii="GHEA Grapalat" w:hAnsi="GHEA Grapalat"/>
                <w:b/>
                <w:sz w:val="20"/>
                <w:szCs w:val="20"/>
              </w:rPr>
              <w:t xml:space="preserve"> </w:t>
            </w:r>
            <w:r w:rsidR="00F97F13" w:rsidRPr="00F97F13">
              <w:rPr>
                <w:rFonts w:ascii="GHEA Grapalat" w:hAnsi="GHEA Grapalat"/>
                <w:b/>
                <w:sz w:val="20"/>
                <w:szCs w:val="20"/>
                <w:lang w:val="hy-AM"/>
              </w:rPr>
              <w:t>строительные работы по газоснабжению и системе отопления</w:t>
            </w:r>
          </w:p>
        </w:tc>
        <w:tc>
          <w:tcPr>
            <w:tcW w:w="3415" w:type="dxa"/>
            <w:vAlign w:val="center"/>
          </w:tcPr>
          <w:p w14:paraId="2F5693F0" w14:textId="7576F9E4" w:rsidR="003800F8" w:rsidRPr="00CC67C6" w:rsidRDefault="003800F8" w:rsidP="003800F8">
            <w:pPr>
              <w:jc w:val="both"/>
              <w:rPr>
                <w:rFonts w:ascii="GHEA Grapalat" w:hAnsi="GHEA Grapalat" w:cs="Sylfaen"/>
                <w:sz w:val="20"/>
                <w:szCs w:val="20"/>
                <w:lang w:val="pt-BR"/>
              </w:rPr>
            </w:pPr>
            <w:r w:rsidRPr="00CC67C6">
              <w:rPr>
                <w:rFonts w:ascii="GHEA Grapalat" w:hAnsi="GHEA Grapalat" w:cs="Calibri"/>
                <w:bCs/>
                <w:iCs/>
                <w:sz w:val="20"/>
                <w:szCs w:val="20"/>
              </w:rPr>
              <w:t xml:space="preserve">Со </w:t>
            </w:r>
            <w:r w:rsidRPr="00CC67C6">
              <w:rPr>
                <w:rFonts w:ascii="GHEA Grapalat" w:hAnsi="GHEA Grapalat" w:cs="Calibri"/>
                <w:bCs/>
                <w:iCs/>
                <w:sz w:val="20"/>
                <w:szCs w:val="20"/>
                <w:lang w:val="hy-AM"/>
              </w:rPr>
              <w:t>следующего рабочего дня после вступления договора в силу</w:t>
            </w:r>
          </w:p>
        </w:tc>
        <w:tc>
          <w:tcPr>
            <w:tcW w:w="2989" w:type="dxa"/>
            <w:vAlign w:val="center"/>
          </w:tcPr>
          <w:p w14:paraId="2776399A" w14:textId="19F6C4D9" w:rsidR="003800F8" w:rsidRPr="00CC67C6" w:rsidRDefault="00F97F13" w:rsidP="00F97F13">
            <w:pPr>
              <w:jc w:val="center"/>
              <w:rPr>
                <w:rFonts w:ascii="GHEA Grapalat" w:hAnsi="GHEA Grapalat"/>
                <w:color w:val="0000FF"/>
                <w:sz w:val="20"/>
                <w:szCs w:val="20"/>
                <w:lang w:val="hy-AM"/>
              </w:rPr>
            </w:pPr>
            <w:r>
              <w:rPr>
                <w:rFonts w:ascii="GHEA Grapalat" w:hAnsi="GHEA Grapalat"/>
                <w:sz w:val="20"/>
                <w:szCs w:val="20"/>
              </w:rPr>
              <w:t xml:space="preserve">60 календарных дней </w:t>
            </w:r>
            <w:r w:rsidR="0044072F" w:rsidRPr="00CC67C6">
              <w:rPr>
                <w:rFonts w:ascii="GHEA Grapalat" w:hAnsi="GHEA Grapalat"/>
                <w:sz w:val="20"/>
                <w:szCs w:val="20"/>
                <w:lang w:val="pt-BR"/>
              </w:rPr>
              <w:t>.</w:t>
            </w:r>
          </w:p>
        </w:tc>
      </w:tr>
      <w:tr w:rsidR="003800F8" w:rsidRPr="003A1C74" w14:paraId="5FA5484D" w14:textId="77777777" w:rsidTr="00824AF1">
        <w:trPr>
          <w:cantSplit/>
          <w:trHeight w:val="586"/>
          <w:jc w:val="center"/>
        </w:trPr>
        <w:tc>
          <w:tcPr>
            <w:tcW w:w="4349" w:type="dxa"/>
            <w:gridSpan w:val="2"/>
            <w:vAlign w:val="center"/>
          </w:tcPr>
          <w:p w14:paraId="15036514" w14:textId="77777777" w:rsidR="003800F8" w:rsidRPr="003A1C74" w:rsidRDefault="003800F8" w:rsidP="00DB75D5">
            <w:pPr>
              <w:rPr>
                <w:rFonts w:ascii="GHEA Grapalat" w:hAnsi="GHEA Grapalat"/>
                <w:b/>
                <w:sz w:val="20"/>
                <w:szCs w:val="20"/>
                <w:lang w:val="pt-BR"/>
              </w:rPr>
            </w:pPr>
            <w:r w:rsidRPr="003A1C74">
              <w:rPr>
                <w:rFonts w:ascii="GHEA Grapalat" w:hAnsi="GHEA Grapalat" w:cs="Sylfaen"/>
                <w:b/>
                <w:sz w:val="20"/>
                <w:szCs w:val="20"/>
                <w:lang w:val="pt-BR"/>
              </w:rPr>
              <w:t>ПОЛНОСТЬЮ</w:t>
            </w:r>
          </w:p>
        </w:tc>
        <w:tc>
          <w:tcPr>
            <w:tcW w:w="3415" w:type="dxa"/>
            <w:vAlign w:val="center"/>
          </w:tcPr>
          <w:p w14:paraId="3E496025" w14:textId="77777777" w:rsidR="003800F8" w:rsidRPr="003A1C74" w:rsidRDefault="003800F8" w:rsidP="00DB75D5">
            <w:pPr>
              <w:jc w:val="center"/>
              <w:rPr>
                <w:rFonts w:ascii="GHEA Grapalat" w:hAnsi="GHEA Grapalat"/>
                <w:b/>
                <w:sz w:val="20"/>
                <w:szCs w:val="20"/>
                <w:lang w:val="pt-BR"/>
              </w:rPr>
            </w:pPr>
          </w:p>
        </w:tc>
        <w:tc>
          <w:tcPr>
            <w:tcW w:w="2989" w:type="dxa"/>
            <w:vAlign w:val="center"/>
          </w:tcPr>
          <w:p w14:paraId="1FFA47E8" w14:textId="77777777" w:rsidR="003800F8" w:rsidRPr="003A1C74" w:rsidRDefault="003800F8" w:rsidP="00DB75D5">
            <w:pPr>
              <w:jc w:val="center"/>
              <w:rPr>
                <w:rFonts w:ascii="GHEA Grapalat" w:hAnsi="GHEA Grapalat"/>
                <w:b/>
                <w:sz w:val="20"/>
                <w:szCs w:val="20"/>
                <w:lang w:val="pt-BR"/>
              </w:rPr>
            </w:pPr>
          </w:p>
        </w:tc>
      </w:tr>
    </w:tbl>
    <w:p w14:paraId="64BB6192" w14:textId="77777777" w:rsidR="003800F8" w:rsidRDefault="003800F8" w:rsidP="00F02279">
      <w:pPr>
        <w:jc w:val="right"/>
        <w:rPr>
          <w:rFonts w:ascii="GHEA Grapalat" w:hAnsi="GHEA Grapalat"/>
          <w:i/>
          <w:sz w:val="18"/>
        </w:rPr>
      </w:pPr>
    </w:p>
    <w:p w14:paraId="039B13D5" w14:textId="77777777" w:rsidR="003800F8" w:rsidRDefault="003800F8" w:rsidP="00F02279">
      <w:pPr>
        <w:jc w:val="right"/>
        <w:rPr>
          <w:rFonts w:ascii="GHEA Grapalat" w:hAnsi="GHEA Grapalat"/>
          <w:i/>
          <w:sz w:val="18"/>
        </w:rPr>
      </w:pPr>
    </w:p>
    <w:p w14:paraId="6F54742B" w14:textId="77777777" w:rsidR="003800F8" w:rsidRDefault="003800F8" w:rsidP="00F02279">
      <w:pPr>
        <w:jc w:val="right"/>
        <w:rPr>
          <w:rFonts w:ascii="GHEA Grapalat" w:hAnsi="GHEA Grapalat"/>
          <w:i/>
          <w:sz w:val="18"/>
        </w:rPr>
      </w:pPr>
    </w:p>
    <w:tbl>
      <w:tblPr>
        <w:tblW w:w="9639" w:type="dxa"/>
        <w:jc w:val="center"/>
        <w:tblLayout w:type="fixed"/>
        <w:tblLook w:val="0000" w:firstRow="0" w:lastRow="0" w:firstColumn="0" w:lastColumn="0" w:noHBand="0" w:noVBand="0"/>
      </w:tblPr>
      <w:tblGrid>
        <w:gridCol w:w="4536"/>
        <w:gridCol w:w="760"/>
        <w:gridCol w:w="4343"/>
      </w:tblGrid>
      <w:tr w:rsidR="003800F8" w:rsidRPr="00E6597C" w14:paraId="59FB788B" w14:textId="77777777" w:rsidTr="00DB75D5">
        <w:trPr>
          <w:jc w:val="center"/>
        </w:trPr>
        <w:tc>
          <w:tcPr>
            <w:tcW w:w="4536" w:type="dxa"/>
          </w:tcPr>
          <w:p w14:paraId="3AB4CF01" w14:textId="77777777" w:rsidR="003800F8" w:rsidRPr="00E6597C" w:rsidRDefault="003800F8" w:rsidP="00DB75D5">
            <w:pPr>
              <w:spacing w:line="360" w:lineRule="auto"/>
              <w:jc w:val="center"/>
              <w:rPr>
                <w:rFonts w:ascii="GHEA Grapalat" w:hAnsi="GHEA Grapalat" w:cs="Sylfaen"/>
                <w:b/>
                <w:bCs/>
                <w:lang w:val="nb-NO"/>
              </w:rPr>
            </w:pPr>
            <w:r w:rsidRPr="00E6597C">
              <w:rPr>
                <w:rFonts w:ascii="GHEA Grapalat" w:hAnsi="GHEA Grapalat" w:cs="Sylfaen"/>
                <w:b/>
                <w:bCs/>
                <w:lang w:val="nb-NO"/>
              </w:rPr>
              <w:t>КОМИССАР:</w:t>
            </w:r>
          </w:p>
          <w:p w14:paraId="45761C46" w14:textId="77777777" w:rsidR="003800F8" w:rsidRPr="00E6597C" w:rsidRDefault="003800F8" w:rsidP="00DB75D5">
            <w:pPr>
              <w:rPr>
                <w:rFonts w:ascii="GHEA Grapalat" w:hAnsi="GHEA Grapalat"/>
                <w:sz w:val="22"/>
                <w:szCs w:val="22"/>
                <w:lang w:val="ru-RU"/>
              </w:rPr>
            </w:pPr>
          </w:p>
          <w:p w14:paraId="5F278B22" w14:textId="77777777" w:rsidR="003800F8" w:rsidRPr="00E6597C" w:rsidRDefault="003800F8" w:rsidP="00DB75D5">
            <w:pPr>
              <w:rPr>
                <w:rFonts w:ascii="GHEA Grapalat" w:hAnsi="GHEA Grapalat"/>
                <w:lang w:val="ru-RU"/>
              </w:rPr>
            </w:pPr>
          </w:p>
          <w:p w14:paraId="0B11922A" w14:textId="77777777" w:rsidR="003800F8" w:rsidRPr="00E6597C" w:rsidRDefault="003800F8" w:rsidP="00DB75D5">
            <w:pPr>
              <w:jc w:val="center"/>
              <w:rPr>
                <w:rFonts w:ascii="GHEA Grapalat" w:hAnsi="GHEA Grapalat"/>
                <w:lang w:val="ru-RU"/>
              </w:rPr>
            </w:pPr>
            <w:r w:rsidRPr="00E6597C">
              <w:rPr>
                <w:rFonts w:ascii="GHEA Grapalat" w:hAnsi="GHEA Grapalat"/>
                <w:lang w:val="ru-RU"/>
              </w:rPr>
              <w:t>-------------------------------------</w:t>
            </w:r>
          </w:p>
          <w:p w14:paraId="3C20FD92" w14:textId="77777777" w:rsidR="003800F8" w:rsidRPr="00E6597C" w:rsidRDefault="003800F8" w:rsidP="00DB75D5">
            <w:pPr>
              <w:jc w:val="center"/>
              <w:rPr>
                <w:rFonts w:ascii="GHEA Grapalat" w:hAnsi="GHEA Grapalat"/>
                <w:sz w:val="18"/>
                <w:szCs w:val="18"/>
              </w:rPr>
            </w:pPr>
            <w:r w:rsidRPr="00E6597C">
              <w:rPr>
                <w:rFonts w:ascii="GHEA Grapalat" w:hAnsi="GHEA Grapalat"/>
                <w:sz w:val="18"/>
                <w:szCs w:val="18"/>
              </w:rPr>
              <w:t xml:space="preserve">/ </w:t>
            </w:r>
            <w:r w:rsidRPr="00E6597C">
              <w:rPr>
                <w:rFonts w:ascii="GHEA Grapalat" w:hAnsi="GHEA Grapalat" w:cs="Sylfaen"/>
                <w:sz w:val="18"/>
                <w:szCs w:val="18"/>
                <w:lang w:val="ru-RU"/>
              </w:rPr>
              <w:t xml:space="preserve">подпись </w:t>
            </w:r>
            <w:r w:rsidRPr="00E6597C">
              <w:rPr>
                <w:rFonts w:ascii="GHEA Grapalat" w:hAnsi="GHEA Grapalat"/>
                <w:sz w:val="18"/>
                <w:szCs w:val="18"/>
              </w:rPr>
              <w:t>/</w:t>
            </w:r>
          </w:p>
          <w:p w14:paraId="58AC993D" w14:textId="77777777" w:rsidR="003800F8" w:rsidRPr="00E6597C" w:rsidRDefault="003800F8" w:rsidP="00DB75D5">
            <w:pPr>
              <w:jc w:val="center"/>
              <w:rPr>
                <w:rFonts w:ascii="GHEA Grapalat" w:hAnsi="GHEA Grapalat"/>
                <w:sz w:val="18"/>
                <w:szCs w:val="18"/>
                <w:lang w:val="ru-RU"/>
              </w:rPr>
            </w:pPr>
            <w:r w:rsidRPr="00E6597C">
              <w:rPr>
                <w:rFonts w:ascii="GHEA Grapalat" w:hAnsi="GHEA Grapalat" w:cs="Sylfaen"/>
                <w:sz w:val="18"/>
                <w:szCs w:val="18"/>
                <w:lang w:val="ru-RU"/>
              </w:rPr>
              <w:t>К. Т:</w:t>
            </w:r>
          </w:p>
        </w:tc>
        <w:tc>
          <w:tcPr>
            <w:tcW w:w="760" w:type="dxa"/>
          </w:tcPr>
          <w:p w14:paraId="707F92C6" w14:textId="77777777" w:rsidR="003800F8" w:rsidRPr="00E6597C" w:rsidRDefault="003800F8" w:rsidP="00DB75D5">
            <w:pPr>
              <w:spacing w:line="360" w:lineRule="auto"/>
              <w:jc w:val="center"/>
              <w:rPr>
                <w:rFonts w:ascii="GHEA Grapalat" w:hAnsi="GHEA Grapalat"/>
                <w:lang w:val="ru-RU"/>
              </w:rPr>
            </w:pPr>
          </w:p>
        </w:tc>
        <w:tc>
          <w:tcPr>
            <w:tcW w:w="4343" w:type="dxa"/>
          </w:tcPr>
          <w:p w14:paraId="692E990F" w14:textId="77777777" w:rsidR="003800F8" w:rsidRDefault="003800F8" w:rsidP="00DB75D5">
            <w:pPr>
              <w:jc w:val="center"/>
              <w:rPr>
                <w:rFonts w:ascii="GHEA Grapalat" w:hAnsi="GHEA Grapalat"/>
              </w:rPr>
            </w:pPr>
            <w:r w:rsidRPr="003A1C74">
              <w:rPr>
                <w:rFonts w:ascii="GHEA Grapalat" w:hAnsi="GHEA Grapalat" w:cs="Sylfaen"/>
                <w:b/>
                <w:bCs/>
                <w:sz w:val="22"/>
                <w:szCs w:val="22"/>
                <w:lang w:val="pt-BR"/>
              </w:rPr>
              <w:t>ПОДРЯДЧИК:</w:t>
            </w:r>
            <w:r w:rsidRPr="00E6597C">
              <w:rPr>
                <w:rFonts w:ascii="GHEA Grapalat" w:hAnsi="GHEA Grapalat"/>
                <w:lang w:val="ru-RU"/>
              </w:rPr>
              <w:t xml:space="preserve"> </w:t>
            </w:r>
          </w:p>
          <w:p w14:paraId="3BB2BA47" w14:textId="77777777" w:rsidR="003800F8" w:rsidRPr="003800F8" w:rsidRDefault="003800F8" w:rsidP="00DB75D5">
            <w:pPr>
              <w:jc w:val="center"/>
              <w:rPr>
                <w:rFonts w:ascii="GHEA Grapalat" w:hAnsi="GHEA Grapalat"/>
              </w:rPr>
            </w:pPr>
          </w:p>
          <w:p w14:paraId="52A109DD" w14:textId="77777777" w:rsidR="003800F8" w:rsidRPr="00E6597C" w:rsidRDefault="003800F8" w:rsidP="00DB75D5">
            <w:pPr>
              <w:jc w:val="center"/>
              <w:rPr>
                <w:rFonts w:ascii="GHEA Grapalat" w:hAnsi="GHEA Grapalat"/>
                <w:lang w:val="ru-RU"/>
              </w:rPr>
            </w:pPr>
          </w:p>
          <w:p w14:paraId="0704357C" w14:textId="77777777" w:rsidR="003800F8" w:rsidRPr="00E6597C" w:rsidRDefault="003800F8" w:rsidP="00DB75D5">
            <w:pPr>
              <w:jc w:val="center"/>
              <w:rPr>
                <w:rFonts w:ascii="GHEA Grapalat" w:hAnsi="GHEA Grapalat"/>
                <w:lang w:val="ru-RU"/>
              </w:rPr>
            </w:pPr>
            <w:r w:rsidRPr="00E6597C">
              <w:rPr>
                <w:rFonts w:ascii="GHEA Grapalat" w:hAnsi="GHEA Grapalat"/>
                <w:lang w:val="ru-RU"/>
              </w:rPr>
              <w:t>-------------------------------------</w:t>
            </w:r>
          </w:p>
          <w:p w14:paraId="4784937D" w14:textId="77777777" w:rsidR="003800F8" w:rsidRPr="00E6597C" w:rsidRDefault="003800F8" w:rsidP="00DB75D5">
            <w:pPr>
              <w:jc w:val="center"/>
              <w:rPr>
                <w:rFonts w:ascii="GHEA Grapalat" w:hAnsi="GHEA Grapalat"/>
                <w:sz w:val="18"/>
                <w:szCs w:val="18"/>
              </w:rPr>
            </w:pPr>
            <w:r w:rsidRPr="00E6597C">
              <w:rPr>
                <w:rFonts w:ascii="GHEA Grapalat" w:hAnsi="GHEA Grapalat"/>
                <w:sz w:val="18"/>
                <w:szCs w:val="18"/>
              </w:rPr>
              <w:t xml:space="preserve">/ </w:t>
            </w:r>
            <w:r w:rsidRPr="00E6597C">
              <w:rPr>
                <w:rFonts w:ascii="GHEA Grapalat" w:hAnsi="GHEA Grapalat" w:cs="Sylfaen"/>
                <w:sz w:val="18"/>
                <w:szCs w:val="18"/>
                <w:lang w:val="ru-RU"/>
              </w:rPr>
              <w:t xml:space="preserve">подпись </w:t>
            </w:r>
            <w:r w:rsidRPr="00E6597C">
              <w:rPr>
                <w:rFonts w:ascii="GHEA Grapalat" w:hAnsi="GHEA Grapalat"/>
                <w:sz w:val="18"/>
                <w:szCs w:val="18"/>
              </w:rPr>
              <w:t>/</w:t>
            </w:r>
          </w:p>
          <w:p w14:paraId="441AFA27" w14:textId="77777777" w:rsidR="003800F8" w:rsidRPr="00E6597C" w:rsidRDefault="003800F8" w:rsidP="00DB75D5">
            <w:pPr>
              <w:jc w:val="center"/>
              <w:rPr>
                <w:rFonts w:ascii="GHEA Grapalat" w:hAnsi="GHEA Grapalat"/>
                <w:sz w:val="22"/>
                <w:szCs w:val="22"/>
                <w:lang w:val="ru-RU"/>
              </w:rPr>
            </w:pPr>
            <w:r w:rsidRPr="00E6597C">
              <w:rPr>
                <w:rFonts w:ascii="GHEA Grapalat" w:hAnsi="GHEA Grapalat" w:cs="Sylfaen"/>
                <w:sz w:val="18"/>
                <w:szCs w:val="18"/>
                <w:lang w:val="ru-RU"/>
              </w:rPr>
              <w:t>К. Т:</w:t>
            </w:r>
          </w:p>
        </w:tc>
      </w:tr>
    </w:tbl>
    <w:p w14:paraId="15F992C1" w14:textId="77777777" w:rsidR="003800F8" w:rsidRDefault="003800F8" w:rsidP="00F02279">
      <w:pPr>
        <w:jc w:val="right"/>
        <w:rPr>
          <w:rFonts w:ascii="GHEA Grapalat" w:hAnsi="GHEA Grapalat"/>
          <w:i/>
          <w:sz w:val="18"/>
        </w:rPr>
      </w:pPr>
    </w:p>
    <w:p w14:paraId="227FB6C7" w14:textId="77777777" w:rsidR="003800F8" w:rsidRDefault="003800F8" w:rsidP="00F02279">
      <w:pPr>
        <w:jc w:val="right"/>
        <w:rPr>
          <w:rFonts w:ascii="GHEA Grapalat" w:hAnsi="GHEA Grapalat"/>
          <w:i/>
          <w:sz w:val="18"/>
        </w:rPr>
      </w:pPr>
    </w:p>
    <w:p w14:paraId="1893C0C5" w14:textId="77777777" w:rsidR="003800F8" w:rsidRDefault="003800F8" w:rsidP="00F02279">
      <w:pPr>
        <w:jc w:val="right"/>
        <w:rPr>
          <w:rFonts w:ascii="GHEA Grapalat" w:hAnsi="GHEA Grapalat"/>
          <w:i/>
          <w:sz w:val="18"/>
        </w:rPr>
      </w:pPr>
    </w:p>
    <w:p w14:paraId="7756FC30" w14:textId="77777777" w:rsidR="003800F8" w:rsidRDefault="003800F8" w:rsidP="00F02279">
      <w:pPr>
        <w:jc w:val="right"/>
        <w:rPr>
          <w:rFonts w:ascii="GHEA Grapalat" w:hAnsi="GHEA Grapalat"/>
          <w:i/>
          <w:sz w:val="18"/>
        </w:rPr>
      </w:pPr>
    </w:p>
    <w:p w14:paraId="5F15A73C" w14:textId="77777777" w:rsidR="003800F8" w:rsidRDefault="003800F8" w:rsidP="00F02279">
      <w:pPr>
        <w:jc w:val="right"/>
        <w:rPr>
          <w:rFonts w:ascii="GHEA Grapalat" w:hAnsi="GHEA Grapalat"/>
          <w:i/>
          <w:sz w:val="18"/>
        </w:rPr>
      </w:pPr>
    </w:p>
    <w:p w14:paraId="5CBD94EB" w14:textId="77777777" w:rsidR="003800F8" w:rsidRDefault="003800F8" w:rsidP="00F02279">
      <w:pPr>
        <w:jc w:val="right"/>
        <w:rPr>
          <w:rFonts w:ascii="GHEA Grapalat" w:hAnsi="GHEA Grapalat"/>
          <w:i/>
          <w:sz w:val="18"/>
        </w:rPr>
      </w:pPr>
    </w:p>
    <w:p w14:paraId="7006D954" w14:textId="77777777" w:rsidR="003800F8" w:rsidRDefault="003800F8" w:rsidP="00F02279">
      <w:pPr>
        <w:jc w:val="right"/>
        <w:rPr>
          <w:rFonts w:ascii="GHEA Grapalat" w:hAnsi="GHEA Grapalat"/>
          <w:i/>
          <w:sz w:val="18"/>
        </w:rPr>
      </w:pPr>
    </w:p>
    <w:p w14:paraId="51CC632D" w14:textId="77777777" w:rsidR="003800F8" w:rsidRDefault="003800F8" w:rsidP="00F02279">
      <w:pPr>
        <w:jc w:val="right"/>
        <w:rPr>
          <w:rFonts w:ascii="GHEA Grapalat" w:hAnsi="GHEA Grapalat"/>
          <w:i/>
          <w:sz w:val="18"/>
        </w:rPr>
      </w:pPr>
    </w:p>
    <w:p w14:paraId="29059256" w14:textId="77777777" w:rsidR="003800F8" w:rsidRDefault="003800F8" w:rsidP="00F02279">
      <w:pPr>
        <w:jc w:val="right"/>
        <w:rPr>
          <w:rFonts w:ascii="GHEA Grapalat" w:hAnsi="GHEA Grapalat"/>
          <w:i/>
          <w:sz w:val="18"/>
        </w:rPr>
      </w:pPr>
    </w:p>
    <w:p w14:paraId="55CBB0AD" w14:textId="77777777" w:rsidR="003800F8" w:rsidRDefault="003800F8" w:rsidP="00F02279">
      <w:pPr>
        <w:jc w:val="right"/>
        <w:rPr>
          <w:rFonts w:ascii="GHEA Grapalat" w:hAnsi="GHEA Grapalat"/>
          <w:i/>
          <w:sz w:val="18"/>
        </w:rPr>
      </w:pPr>
    </w:p>
    <w:p w14:paraId="0245C8F9" w14:textId="77777777" w:rsidR="003800F8" w:rsidRDefault="003800F8" w:rsidP="00F02279">
      <w:pPr>
        <w:jc w:val="right"/>
        <w:rPr>
          <w:rFonts w:ascii="GHEA Grapalat" w:hAnsi="GHEA Grapalat"/>
          <w:i/>
          <w:sz w:val="18"/>
        </w:rPr>
      </w:pPr>
    </w:p>
    <w:p w14:paraId="4A3BB00E" w14:textId="77777777" w:rsidR="003800F8" w:rsidRDefault="003800F8" w:rsidP="00F02279">
      <w:pPr>
        <w:jc w:val="right"/>
        <w:rPr>
          <w:rFonts w:ascii="GHEA Grapalat" w:hAnsi="GHEA Grapalat"/>
          <w:i/>
          <w:sz w:val="18"/>
        </w:rPr>
      </w:pPr>
    </w:p>
    <w:p w14:paraId="6EDDDA62" w14:textId="77777777" w:rsidR="003800F8" w:rsidRDefault="003800F8" w:rsidP="00F02279">
      <w:pPr>
        <w:jc w:val="right"/>
        <w:rPr>
          <w:rFonts w:ascii="GHEA Grapalat" w:hAnsi="GHEA Grapalat"/>
          <w:i/>
          <w:sz w:val="18"/>
        </w:rPr>
      </w:pPr>
    </w:p>
    <w:p w14:paraId="500FD584" w14:textId="77777777" w:rsidR="003800F8" w:rsidRDefault="003800F8" w:rsidP="00F02279">
      <w:pPr>
        <w:jc w:val="right"/>
        <w:rPr>
          <w:rFonts w:ascii="GHEA Grapalat" w:hAnsi="GHEA Grapalat"/>
          <w:i/>
          <w:sz w:val="18"/>
        </w:rPr>
      </w:pPr>
    </w:p>
    <w:p w14:paraId="0A7F02CC" w14:textId="77777777" w:rsidR="003800F8" w:rsidRDefault="003800F8" w:rsidP="00F02279">
      <w:pPr>
        <w:jc w:val="right"/>
        <w:rPr>
          <w:rFonts w:ascii="GHEA Grapalat" w:hAnsi="GHEA Grapalat"/>
          <w:i/>
          <w:sz w:val="18"/>
        </w:rPr>
      </w:pPr>
    </w:p>
    <w:p w14:paraId="459AF76B" w14:textId="77777777" w:rsidR="003800F8" w:rsidRDefault="003800F8" w:rsidP="00F02279">
      <w:pPr>
        <w:jc w:val="right"/>
        <w:rPr>
          <w:rFonts w:ascii="GHEA Grapalat" w:hAnsi="GHEA Grapalat"/>
          <w:i/>
          <w:sz w:val="18"/>
        </w:rPr>
      </w:pPr>
    </w:p>
    <w:p w14:paraId="65129D42" w14:textId="77777777" w:rsidR="003800F8" w:rsidRDefault="003800F8" w:rsidP="00F02279">
      <w:pPr>
        <w:jc w:val="right"/>
        <w:rPr>
          <w:rFonts w:ascii="GHEA Grapalat" w:hAnsi="GHEA Grapalat"/>
          <w:i/>
          <w:sz w:val="18"/>
        </w:rPr>
      </w:pPr>
    </w:p>
    <w:p w14:paraId="1627E191" w14:textId="77777777" w:rsidR="003800F8" w:rsidRDefault="003800F8" w:rsidP="00F02279">
      <w:pPr>
        <w:jc w:val="right"/>
        <w:rPr>
          <w:rFonts w:ascii="GHEA Grapalat" w:hAnsi="GHEA Grapalat"/>
          <w:i/>
          <w:sz w:val="18"/>
        </w:rPr>
      </w:pPr>
    </w:p>
    <w:p w14:paraId="1305436E" w14:textId="77777777" w:rsidR="003800F8" w:rsidRDefault="003800F8" w:rsidP="00F02279">
      <w:pPr>
        <w:jc w:val="right"/>
        <w:rPr>
          <w:rFonts w:ascii="GHEA Grapalat" w:hAnsi="GHEA Grapalat"/>
          <w:i/>
          <w:sz w:val="18"/>
        </w:rPr>
      </w:pPr>
    </w:p>
    <w:p w14:paraId="4BF89EF0" w14:textId="77777777" w:rsidR="003800F8" w:rsidRDefault="003800F8" w:rsidP="00F02279">
      <w:pPr>
        <w:jc w:val="right"/>
        <w:rPr>
          <w:rFonts w:ascii="GHEA Grapalat" w:hAnsi="GHEA Grapalat"/>
          <w:i/>
          <w:sz w:val="18"/>
        </w:rPr>
      </w:pPr>
    </w:p>
    <w:p w14:paraId="1BF63E13" w14:textId="77777777" w:rsidR="003800F8" w:rsidRDefault="003800F8" w:rsidP="00F02279">
      <w:pPr>
        <w:jc w:val="right"/>
        <w:rPr>
          <w:rFonts w:ascii="GHEA Grapalat" w:hAnsi="GHEA Grapalat"/>
          <w:i/>
          <w:sz w:val="18"/>
        </w:rPr>
      </w:pPr>
    </w:p>
    <w:p w14:paraId="50B80D0F" w14:textId="77777777" w:rsidR="003800F8" w:rsidRDefault="003800F8" w:rsidP="00F02279">
      <w:pPr>
        <w:jc w:val="right"/>
        <w:rPr>
          <w:rFonts w:ascii="GHEA Grapalat" w:hAnsi="GHEA Grapalat"/>
          <w:i/>
          <w:sz w:val="18"/>
        </w:rPr>
      </w:pPr>
    </w:p>
    <w:p w14:paraId="3FD9CE18" w14:textId="77777777" w:rsidR="003800F8" w:rsidRDefault="003800F8" w:rsidP="00F02279">
      <w:pPr>
        <w:jc w:val="right"/>
        <w:rPr>
          <w:rFonts w:ascii="GHEA Grapalat" w:hAnsi="GHEA Grapalat"/>
          <w:i/>
          <w:sz w:val="18"/>
        </w:rPr>
      </w:pPr>
    </w:p>
    <w:p w14:paraId="21C439CD" w14:textId="77777777" w:rsidR="003800F8" w:rsidRDefault="003800F8" w:rsidP="00F02279">
      <w:pPr>
        <w:jc w:val="right"/>
        <w:rPr>
          <w:rFonts w:ascii="GHEA Grapalat" w:hAnsi="GHEA Grapalat"/>
          <w:i/>
          <w:sz w:val="18"/>
        </w:rPr>
      </w:pPr>
    </w:p>
    <w:p w14:paraId="7FEA2118" w14:textId="77777777" w:rsidR="003800F8" w:rsidRDefault="003800F8" w:rsidP="00F02279">
      <w:pPr>
        <w:jc w:val="right"/>
        <w:rPr>
          <w:rFonts w:ascii="GHEA Grapalat" w:hAnsi="GHEA Grapalat"/>
          <w:i/>
          <w:sz w:val="18"/>
        </w:rPr>
      </w:pPr>
    </w:p>
    <w:p w14:paraId="54049BB1" w14:textId="77777777" w:rsidR="003800F8" w:rsidRDefault="003800F8" w:rsidP="00F02279">
      <w:pPr>
        <w:jc w:val="right"/>
        <w:rPr>
          <w:rFonts w:ascii="GHEA Grapalat" w:hAnsi="GHEA Grapalat"/>
          <w:i/>
          <w:sz w:val="18"/>
        </w:rPr>
      </w:pPr>
    </w:p>
    <w:p w14:paraId="70C54968"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Приложение N 2</w:t>
      </w:r>
    </w:p>
    <w:p w14:paraId="5B9E1A62"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lastRenderedPageBreak/>
        <w:t>«» 20 лет запечатанный</w:t>
      </w:r>
    </w:p>
    <w:p w14:paraId="5B670854" w14:textId="14C02238"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w:t>
      </w:r>
      <w:r w:rsidR="00F97F13" w:rsidRPr="00F97F13">
        <w:rPr>
          <w:rFonts w:ascii="GHEA Grapalat" w:hAnsi="GHEA Grapalat"/>
          <w:b/>
          <w:i/>
          <w:sz w:val="20"/>
          <w:lang w:val="hy-AM"/>
        </w:rPr>
        <w:t xml:space="preserve">МСК-ГАШЗБ-24/06 </w:t>
      </w:r>
      <w:r w:rsidR="00B72F44" w:rsidRPr="00E6597C">
        <w:rPr>
          <w:rFonts w:ascii="GHEA Grapalat" w:hAnsi="GHEA Grapalat"/>
          <w:i/>
          <w:sz w:val="18"/>
          <w:lang w:val="hy-AM"/>
        </w:rPr>
        <w:t>».</w:t>
      </w:r>
    </w:p>
    <w:p w14:paraId="1AB7597B" w14:textId="77777777" w:rsidR="00F02279" w:rsidRPr="000925E0" w:rsidRDefault="00F02279" w:rsidP="00F02279">
      <w:pPr>
        <w:tabs>
          <w:tab w:val="left" w:pos="9540"/>
        </w:tabs>
        <w:rPr>
          <w:rFonts w:ascii="GHEA Grapalat" w:hAnsi="GHEA Grapalat"/>
          <w:sz w:val="20"/>
          <w:lang w:val="hy-AM"/>
        </w:rPr>
      </w:pPr>
    </w:p>
    <w:p w14:paraId="06F08ACB" w14:textId="77777777" w:rsidR="00F02279" w:rsidRPr="000925E0" w:rsidRDefault="00F02279" w:rsidP="00F02279">
      <w:pPr>
        <w:tabs>
          <w:tab w:val="left" w:pos="9540"/>
        </w:tabs>
        <w:rPr>
          <w:rFonts w:ascii="GHEA Grapalat" w:hAnsi="GHEA Grapalat"/>
          <w:sz w:val="20"/>
          <w:lang w:val="hy-AM"/>
        </w:rPr>
      </w:pPr>
    </w:p>
    <w:p w14:paraId="55094FAF" w14:textId="4ED58677" w:rsidR="00F02279" w:rsidRPr="000925E0" w:rsidRDefault="00F02279" w:rsidP="00F02279">
      <w:pPr>
        <w:jc w:val="center"/>
        <w:rPr>
          <w:rFonts w:ascii="GHEA Grapalat" w:hAnsi="GHEA Grapalat"/>
          <w:sz w:val="20"/>
          <w:lang w:val="hy-AM"/>
        </w:rPr>
      </w:pPr>
      <w:r w:rsidRPr="000925E0">
        <w:rPr>
          <w:rFonts w:ascii="GHEA Grapalat" w:hAnsi="GHEA Grapalat" w:cs="Sylfaen"/>
          <w:b/>
          <w:sz w:val="22"/>
          <w:szCs w:val="22"/>
          <w:lang w:val="hy-AM"/>
        </w:rPr>
        <w:softHyphen/>
      </w:r>
      <w:r w:rsidRPr="000925E0">
        <w:rPr>
          <w:rFonts w:ascii="GHEA Grapalat" w:hAnsi="GHEA Grapalat" w:cs="Sylfaen"/>
          <w:b/>
          <w:sz w:val="22"/>
          <w:szCs w:val="22"/>
          <w:lang w:val="hy-AM"/>
        </w:rPr>
        <w:softHyphen/>
      </w:r>
      <w:r w:rsidRPr="000925E0">
        <w:rPr>
          <w:rFonts w:ascii="GHEA Grapalat" w:hAnsi="GHEA Grapalat" w:cs="Sylfaen"/>
          <w:b/>
          <w:sz w:val="22"/>
          <w:szCs w:val="22"/>
          <w:lang w:val="hy-AM"/>
        </w:rPr>
        <w:softHyphen/>
      </w:r>
      <w:r w:rsidRPr="000925E0">
        <w:rPr>
          <w:rFonts w:ascii="GHEA Grapalat" w:hAnsi="GHEA Grapalat" w:cs="Sylfaen"/>
          <w:b/>
          <w:sz w:val="22"/>
          <w:szCs w:val="22"/>
          <w:lang w:val="hy-AM"/>
        </w:rPr>
        <w:softHyphen/>
      </w:r>
      <w:r w:rsidRPr="000925E0">
        <w:rPr>
          <w:rFonts w:ascii="GHEA Grapalat" w:hAnsi="GHEA Grapalat" w:cs="Sylfaen"/>
          <w:b/>
          <w:sz w:val="22"/>
          <w:szCs w:val="22"/>
          <w:lang w:val="hy-AM"/>
        </w:rPr>
        <w:softHyphen/>
      </w:r>
      <w:r w:rsidRPr="000925E0">
        <w:rPr>
          <w:rFonts w:ascii="GHEA Grapalat" w:hAnsi="GHEA Grapalat" w:cs="Sylfaen"/>
          <w:b/>
          <w:sz w:val="22"/>
          <w:szCs w:val="22"/>
          <w:lang w:val="hy-AM"/>
        </w:rPr>
        <w:softHyphen/>
      </w:r>
      <w:r w:rsidRPr="000925E0">
        <w:rPr>
          <w:rFonts w:ascii="GHEA Grapalat" w:hAnsi="GHEA Grapalat" w:cs="Sylfaen"/>
          <w:b/>
          <w:sz w:val="22"/>
          <w:szCs w:val="22"/>
          <w:lang w:val="hy-AM"/>
        </w:rPr>
        <w:softHyphen/>
      </w:r>
      <w:r w:rsidRPr="000925E0">
        <w:rPr>
          <w:rFonts w:ascii="GHEA Grapalat" w:hAnsi="GHEA Grapalat" w:cs="Sylfaen"/>
          <w:b/>
          <w:sz w:val="22"/>
          <w:szCs w:val="22"/>
          <w:lang w:val="hy-AM"/>
        </w:rPr>
        <w:softHyphen/>
      </w:r>
      <w:r w:rsidRPr="000925E0">
        <w:rPr>
          <w:rFonts w:ascii="GHEA Grapalat" w:hAnsi="GHEA Grapalat" w:cs="Sylfaen"/>
          <w:b/>
          <w:sz w:val="22"/>
          <w:szCs w:val="22"/>
          <w:lang w:val="hy-AM"/>
        </w:rPr>
        <w:softHyphen/>
      </w:r>
      <w:r w:rsidRPr="000925E0">
        <w:rPr>
          <w:rFonts w:ascii="GHEA Grapalat" w:hAnsi="GHEA Grapalat" w:cs="Sylfaen"/>
          <w:b/>
          <w:sz w:val="22"/>
          <w:szCs w:val="22"/>
          <w:lang w:val="hy-AM"/>
        </w:rPr>
        <w:softHyphen/>
      </w:r>
      <w:r w:rsidRPr="000925E0">
        <w:rPr>
          <w:rFonts w:ascii="GHEA Grapalat" w:hAnsi="GHEA Grapalat" w:cs="Sylfaen"/>
          <w:b/>
          <w:sz w:val="22"/>
          <w:szCs w:val="22"/>
          <w:lang w:val="hy-AM"/>
        </w:rPr>
        <w:softHyphen/>
      </w:r>
      <w:r w:rsidRPr="000925E0">
        <w:rPr>
          <w:rFonts w:ascii="GHEA Grapalat" w:hAnsi="GHEA Grapalat" w:cs="Sylfaen"/>
          <w:b/>
          <w:sz w:val="22"/>
          <w:szCs w:val="22"/>
          <w:lang w:val="hy-AM"/>
        </w:rPr>
        <w:softHyphen/>
      </w:r>
      <w:r w:rsidRPr="000925E0">
        <w:rPr>
          <w:rFonts w:ascii="GHEA Grapalat" w:hAnsi="GHEA Grapalat" w:cs="Sylfaen"/>
          <w:b/>
          <w:sz w:val="22"/>
          <w:szCs w:val="22"/>
          <w:lang w:val="hy-AM"/>
        </w:rPr>
        <w:softHyphen/>
      </w:r>
      <w:r w:rsidRPr="000925E0">
        <w:rPr>
          <w:rFonts w:ascii="GHEA Grapalat" w:hAnsi="GHEA Grapalat" w:cs="Sylfaen"/>
          <w:b/>
          <w:sz w:val="22"/>
          <w:szCs w:val="22"/>
          <w:lang w:val="hy-AM"/>
        </w:rPr>
        <w:softHyphen/>
      </w:r>
      <w:r w:rsidRPr="000925E0">
        <w:rPr>
          <w:rFonts w:ascii="GHEA Grapalat" w:hAnsi="GHEA Grapalat"/>
          <w:b/>
          <w:sz w:val="20"/>
          <w:lang w:val="hy-AM"/>
        </w:rPr>
        <w:t>ГРАФИК ОПЛАТЫ</w:t>
      </w:r>
    </w:p>
    <w:p w14:paraId="6142C06B" w14:textId="77777777" w:rsidR="00F02279" w:rsidRPr="00E6597C" w:rsidRDefault="00F02279" w:rsidP="00F02279">
      <w:pPr>
        <w:jc w:val="right"/>
        <w:rPr>
          <w:rFonts w:ascii="GHEA Grapalat" w:hAnsi="GHEA Grapalat"/>
          <w:sz w:val="20"/>
        </w:rPr>
      </w:pPr>
      <w:r w:rsidRPr="000925E0">
        <w:rPr>
          <w:rFonts w:ascii="GHEA Grapalat" w:hAnsi="GHEA Grapalat"/>
          <w:sz w:val="20"/>
          <w:lang w:val="hy-AM"/>
        </w:rPr>
        <w:t xml:space="preserve">                                                                                                                                                                                                            </w:t>
      </w:r>
      <w:r w:rsidRPr="00E6597C">
        <w:rPr>
          <w:rFonts w:ascii="GHEA Grapalat" w:hAnsi="GHEA Grapalat" w:cs="Sylfaen"/>
          <w:sz w:val="18"/>
        </w:rPr>
        <w:t>РА:</w:t>
      </w:r>
      <w:r w:rsidRPr="00E6597C">
        <w:rPr>
          <w:rFonts w:ascii="GHEA Grapalat" w:hAnsi="GHEA Grapalat" w:cs="Sylfaen"/>
          <w:sz w:val="18"/>
          <w:lang w:val="es-ES"/>
        </w:rPr>
        <w:t xml:space="preserve"> </w:t>
      </w:r>
      <w:r w:rsidRPr="00E6597C">
        <w:rPr>
          <w:rFonts w:ascii="GHEA Grapalat" w:hAnsi="GHEA Grapalat" w:cs="Sylfaen"/>
          <w:sz w:val="18"/>
        </w:rPr>
        <w:t>АМД</w:t>
      </w:r>
    </w:p>
    <w:tbl>
      <w:tblPr>
        <w:tblW w:w="1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1465"/>
        <w:gridCol w:w="1633"/>
        <w:gridCol w:w="464"/>
        <w:gridCol w:w="464"/>
        <w:gridCol w:w="464"/>
        <w:gridCol w:w="464"/>
        <w:gridCol w:w="464"/>
        <w:gridCol w:w="464"/>
        <w:gridCol w:w="464"/>
        <w:gridCol w:w="464"/>
        <w:gridCol w:w="464"/>
        <w:gridCol w:w="464"/>
        <w:gridCol w:w="464"/>
        <w:gridCol w:w="464"/>
        <w:gridCol w:w="673"/>
      </w:tblGrid>
      <w:tr w:rsidR="00F02279" w:rsidRPr="00E6597C" w14:paraId="24D380D9" w14:textId="77777777" w:rsidTr="00B72F44">
        <w:tc>
          <w:tcPr>
            <w:tcW w:w="10644" w:type="dxa"/>
            <w:gridSpan w:val="16"/>
          </w:tcPr>
          <w:p w14:paraId="58DCAC86" w14:textId="77777777" w:rsidR="00F02279" w:rsidRPr="00B72F44" w:rsidRDefault="00F02279" w:rsidP="00545BDE">
            <w:pPr>
              <w:jc w:val="center"/>
              <w:rPr>
                <w:rFonts w:ascii="GHEA Grapalat" w:hAnsi="GHEA Grapalat"/>
                <w:b/>
                <w:sz w:val="18"/>
                <w:lang w:val="es-ES"/>
              </w:rPr>
            </w:pPr>
            <w:r w:rsidRPr="00B72F44">
              <w:rPr>
                <w:rFonts w:ascii="GHEA Grapalat" w:hAnsi="GHEA Grapalat"/>
                <w:b/>
                <w:sz w:val="18"/>
                <w:lang w:val="es-ES"/>
              </w:rPr>
              <w:t>Работа:</w:t>
            </w:r>
          </w:p>
        </w:tc>
      </w:tr>
      <w:tr w:rsidR="00F02279" w:rsidRPr="00C02571" w14:paraId="29BF2041" w14:textId="77777777" w:rsidTr="00F97F13">
        <w:tc>
          <w:tcPr>
            <w:tcW w:w="1250" w:type="dxa"/>
            <w:vAlign w:val="center"/>
          </w:tcPr>
          <w:p w14:paraId="6102DB73"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номер дозы в приглашении</w:t>
            </w:r>
          </w:p>
        </w:tc>
        <w:tc>
          <w:tcPr>
            <w:tcW w:w="1316" w:type="dxa"/>
            <w:vAlign w:val="center"/>
          </w:tcPr>
          <w:p w14:paraId="45A9A3B8"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шоппинг</w:t>
            </w:r>
            <w:r w:rsidRPr="00E6597C">
              <w:rPr>
                <w:rFonts w:ascii="GHEA Grapalat" w:hAnsi="GHEA Grapalat"/>
                <w:sz w:val="18"/>
                <w:lang w:val="es-ES"/>
              </w:rPr>
              <w:t xml:space="preserve"> </w:t>
            </w:r>
            <w:r w:rsidRPr="00E6597C">
              <w:rPr>
                <w:rFonts w:ascii="GHEA Grapalat" w:hAnsi="GHEA Grapalat"/>
                <w:sz w:val="18"/>
              </w:rPr>
              <w:t>с планом</w:t>
            </w:r>
            <w:r w:rsidRPr="00E6597C">
              <w:rPr>
                <w:rFonts w:ascii="GHEA Grapalat" w:hAnsi="GHEA Grapalat"/>
                <w:sz w:val="18"/>
                <w:lang w:val="es-ES"/>
              </w:rPr>
              <w:t xml:space="preserve"> </w:t>
            </w:r>
            <w:r w:rsidRPr="00E6597C">
              <w:rPr>
                <w:rFonts w:ascii="GHEA Grapalat" w:hAnsi="GHEA Grapalat"/>
                <w:sz w:val="18"/>
              </w:rPr>
              <w:t>запланировано</w:t>
            </w:r>
            <w:r w:rsidRPr="00E6597C">
              <w:rPr>
                <w:rFonts w:ascii="GHEA Grapalat" w:hAnsi="GHEA Grapalat"/>
                <w:sz w:val="18"/>
                <w:lang w:val="es-ES"/>
              </w:rPr>
              <w:t xml:space="preserve"> </w:t>
            </w:r>
            <w:r w:rsidRPr="00E6597C">
              <w:rPr>
                <w:rFonts w:ascii="GHEA Grapalat" w:hAnsi="GHEA Grapalat"/>
                <w:sz w:val="18"/>
              </w:rPr>
              <w:t>через</w:t>
            </w:r>
            <w:r w:rsidRPr="00E6597C">
              <w:rPr>
                <w:rFonts w:ascii="GHEA Grapalat" w:hAnsi="GHEA Grapalat"/>
                <w:sz w:val="18"/>
                <w:lang w:val="es-ES"/>
              </w:rPr>
              <w:t xml:space="preserve"> </w:t>
            </w:r>
            <w:r w:rsidRPr="00E6597C">
              <w:rPr>
                <w:rFonts w:ascii="GHEA Grapalat" w:hAnsi="GHEA Grapalat"/>
                <w:sz w:val="18"/>
              </w:rPr>
              <w:t xml:space="preserve">код </w:t>
            </w:r>
            <w:r w:rsidRPr="00E6597C">
              <w:rPr>
                <w:rFonts w:ascii="GHEA Grapalat" w:hAnsi="GHEA Grapalat"/>
                <w:sz w:val="18"/>
                <w:lang w:val="es-ES"/>
              </w:rPr>
              <w:t xml:space="preserve">: </w:t>
            </w:r>
            <w:r w:rsidRPr="00E6597C">
              <w:rPr>
                <w:rFonts w:ascii="GHEA Grapalat" w:hAnsi="GHEA Grapalat"/>
                <w:sz w:val="18"/>
              </w:rPr>
              <w:t>согласно</w:t>
            </w:r>
            <w:r w:rsidRPr="00E6597C">
              <w:rPr>
                <w:rFonts w:ascii="GHEA Grapalat" w:hAnsi="GHEA Grapalat"/>
                <w:sz w:val="18"/>
                <w:lang w:val="es-ES"/>
              </w:rPr>
              <w:t xml:space="preserve"> </w:t>
            </w:r>
            <w:r w:rsidRPr="00E6597C">
              <w:rPr>
                <w:rFonts w:ascii="GHEA Grapalat" w:hAnsi="GHEA Grapalat"/>
                <w:sz w:val="18"/>
              </w:rPr>
              <w:t>ГМА:</w:t>
            </w:r>
            <w:r w:rsidRPr="00E6597C">
              <w:rPr>
                <w:rFonts w:ascii="GHEA Grapalat" w:hAnsi="GHEA Grapalat"/>
                <w:sz w:val="18"/>
                <w:lang w:val="es-ES"/>
              </w:rPr>
              <w:t xml:space="preserve"> </w:t>
            </w:r>
            <w:r w:rsidRPr="00E6597C">
              <w:rPr>
                <w:rFonts w:ascii="GHEA Grapalat" w:hAnsi="GHEA Grapalat"/>
                <w:sz w:val="18"/>
              </w:rPr>
              <w:t xml:space="preserve">классификация </w:t>
            </w:r>
            <w:r w:rsidRPr="00E6597C">
              <w:rPr>
                <w:rFonts w:ascii="GHEA Grapalat" w:hAnsi="GHEA Grapalat"/>
                <w:sz w:val="18"/>
                <w:lang w:val="es-ES"/>
              </w:rPr>
              <w:t>(CPV)</w:t>
            </w:r>
          </w:p>
        </w:tc>
        <w:tc>
          <w:tcPr>
            <w:tcW w:w="2038" w:type="dxa"/>
            <w:vAlign w:val="center"/>
          </w:tcPr>
          <w:p w14:paraId="17FA94A0"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имя:</w:t>
            </w:r>
          </w:p>
        </w:tc>
        <w:tc>
          <w:tcPr>
            <w:tcW w:w="6040" w:type="dxa"/>
            <w:gridSpan w:val="13"/>
            <w:vAlign w:val="center"/>
          </w:tcPr>
          <w:p w14:paraId="03247C3F" w14:textId="27DC7086" w:rsidR="00F02279" w:rsidRPr="00E6597C" w:rsidRDefault="00F02279" w:rsidP="00B72F44">
            <w:pPr>
              <w:jc w:val="both"/>
              <w:rPr>
                <w:rFonts w:ascii="GHEA Grapalat" w:hAnsi="GHEA Grapalat"/>
                <w:sz w:val="18"/>
                <w:lang w:val="es-ES"/>
              </w:rPr>
            </w:pPr>
            <w:r w:rsidRPr="00E6597C">
              <w:rPr>
                <w:rFonts w:ascii="GHEA Grapalat" w:hAnsi="GHEA Grapalat"/>
                <w:sz w:val="18"/>
                <w:lang w:val="es-ES"/>
              </w:rPr>
              <w:t xml:space="preserve">выплаты планируется произвести в </w:t>
            </w:r>
            <w:r w:rsidR="00B72F44">
              <w:rPr>
                <w:rFonts w:ascii="GHEA Grapalat" w:hAnsi="GHEA Grapalat"/>
                <w:sz w:val="18"/>
                <w:lang w:val="hy-AM"/>
              </w:rPr>
              <w:t xml:space="preserve">2024 году </w:t>
            </w:r>
            <w:r w:rsidRPr="00E6597C">
              <w:rPr>
                <w:rFonts w:ascii="GHEA Grapalat" w:hAnsi="GHEA Grapalat"/>
                <w:sz w:val="18"/>
                <w:lang w:val="es-ES"/>
              </w:rPr>
              <w:t>по месяцам, в том числе**</w:t>
            </w:r>
          </w:p>
        </w:tc>
      </w:tr>
      <w:tr w:rsidR="00F97F13" w:rsidRPr="00E6597C" w14:paraId="37CA813B" w14:textId="77777777" w:rsidTr="0064322D">
        <w:trPr>
          <w:trHeight w:val="1538"/>
        </w:trPr>
        <w:tc>
          <w:tcPr>
            <w:tcW w:w="1250" w:type="dxa"/>
          </w:tcPr>
          <w:p w14:paraId="24452D44" w14:textId="77777777" w:rsidR="00F97F13" w:rsidRPr="00E6597C" w:rsidRDefault="00F97F13" w:rsidP="00545BDE">
            <w:pPr>
              <w:jc w:val="center"/>
              <w:rPr>
                <w:rFonts w:ascii="GHEA Grapalat" w:hAnsi="GHEA Grapalat"/>
                <w:sz w:val="20"/>
                <w:lang w:val="es-ES"/>
              </w:rPr>
            </w:pPr>
          </w:p>
        </w:tc>
        <w:tc>
          <w:tcPr>
            <w:tcW w:w="1316" w:type="dxa"/>
          </w:tcPr>
          <w:p w14:paraId="0CE65768" w14:textId="77777777" w:rsidR="00F97F13" w:rsidRPr="00E6597C" w:rsidRDefault="00F97F13" w:rsidP="00545BDE">
            <w:pPr>
              <w:jc w:val="center"/>
              <w:rPr>
                <w:rFonts w:ascii="GHEA Grapalat" w:hAnsi="GHEA Grapalat"/>
                <w:sz w:val="20"/>
                <w:lang w:val="es-ES"/>
              </w:rPr>
            </w:pPr>
          </w:p>
        </w:tc>
        <w:tc>
          <w:tcPr>
            <w:tcW w:w="2038" w:type="dxa"/>
            <w:vAlign w:val="center"/>
          </w:tcPr>
          <w:p w14:paraId="7BB3F21E" w14:textId="057F464E" w:rsidR="00F97F13" w:rsidRPr="00E6597C" w:rsidRDefault="00F97F13" w:rsidP="00545BDE">
            <w:pPr>
              <w:jc w:val="center"/>
              <w:rPr>
                <w:rFonts w:ascii="GHEA Grapalat" w:hAnsi="GHEA Grapalat"/>
                <w:sz w:val="20"/>
                <w:lang w:val="es-ES"/>
              </w:rPr>
            </w:pPr>
          </w:p>
        </w:tc>
        <w:tc>
          <w:tcPr>
            <w:tcW w:w="423" w:type="dxa"/>
            <w:textDirection w:val="btLr"/>
            <w:vAlign w:val="center"/>
          </w:tcPr>
          <w:p w14:paraId="415C51B9" w14:textId="77777777" w:rsidR="00F97F13" w:rsidRPr="00E6597C" w:rsidRDefault="00F97F13"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январь</w:t>
            </w:r>
          </w:p>
        </w:tc>
        <w:tc>
          <w:tcPr>
            <w:tcW w:w="424" w:type="dxa"/>
            <w:textDirection w:val="btLr"/>
            <w:vAlign w:val="center"/>
          </w:tcPr>
          <w:p w14:paraId="0DB8048C" w14:textId="77777777" w:rsidR="00F97F13" w:rsidRPr="00E6597C" w:rsidRDefault="00F97F13"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февраль</w:t>
            </w:r>
          </w:p>
        </w:tc>
        <w:tc>
          <w:tcPr>
            <w:tcW w:w="424" w:type="dxa"/>
            <w:textDirection w:val="btLr"/>
            <w:vAlign w:val="center"/>
          </w:tcPr>
          <w:p w14:paraId="67931645" w14:textId="77777777" w:rsidR="00F97F13" w:rsidRPr="00E6597C" w:rsidRDefault="00F97F13"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маршировать</w:t>
            </w:r>
          </w:p>
        </w:tc>
        <w:tc>
          <w:tcPr>
            <w:tcW w:w="424" w:type="dxa"/>
            <w:textDirection w:val="btLr"/>
            <w:vAlign w:val="center"/>
          </w:tcPr>
          <w:p w14:paraId="10CA43BD" w14:textId="77777777" w:rsidR="00F97F13" w:rsidRPr="00E6597C" w:rsidRDefault="00F97F13"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апрель</w:t>
            </w:r>
          </w:p>
        </w:tc>
        <w:tc>
          <w:tcPr>
            <w:tcW w:w="424" w:type="dxa"/>
            <w:textDirection w:val="btLr"/>
            <w:vAlign w:val="center"/>
          </w:tcPr>
          <w:p w14:paraId="3A956800" w14:textId="77777777" w:rsidR="00F97F13" w:rsidRPr="00E6597C" w:rsidRDefault="00F97F13"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может</w:t>
            </w:r>
          </w:p>
        </w:tc>
        <w:tc>
          <w:tcPr>
            <w:tcW w:w="424" w:type="dxa"/>
            <w:textDirection w:val="btLr"/>
            <w:vAlign w:val="center"/>
          </w:tcPr>
          <w:p w14:paraId="10C3A6A3" w14:textId="77777777" w:rsidR="00F97F13" w:rsidRPr="00E6597C" w:rsidRDefault="00F97F13"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июнь</w:t>
            </w:r>
          </w:p>
        </w:tc>
        <w:tc>
          <w:tcPr>
            <w:tcW w:w="424" w:type="dxa"/>
            <w:textDirection w:val="btLr"/>
            <w:vAlign w:val="center"/>
          </w:tcPr>
          <w:p w14:paraId="3CDC7E80" w14:textId="77777777" w:rsidR="00F97F13" w:rsidRPr="00E6597C" w:rsidRDefault="00F97F13"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Июль</w:t>
            </w:r>
            <w:r w:rsidRPr="00E6597C">
              <w:rPr>
                <w:rFonts w:ascii="GHEA Grapalat" w:hAnsi="GHEA Grapalat" w:cs="Times Armenian"/>
                <w:sz w:val="18"/>
                <w:szCs w:val="22"/>
                <w:lang w:val="pt-BR"/>
              </w:rPr>
              <w:t xml:space="preserve"> </w:t>
            </w:r>
          </w:p>
        </w:tc>
        <w:tc>
          <w:tcPr>
            <w:tcW w:w="424" w:type="dxa"/>
            <w:textDirection w:val="btLr"/>
            <w:vAlign w:val="center"/>
          </w:tcPr>
          <w:p w14:paraId="71EDD2AF" w14:textId="77777777" w:rsidR="00F97F13" w:rsidRPr="00E6597C" w:rsidRDefault="00F97F13"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август</w:t>
            </w:r>
          </w:p>
        </w:tc>
        <w:tc>
          <w:tcPr>
            <w:tcW w:w="424" w:type="dxa"/>
            <w:textDirection w:val="btLr"/>
            <w:vAlign w:val="center"/>
          </w:tcPr>
          <w:p w14:paraId="4BB869C7" w14:textId="77777777" w:rsidR="00F97F13" w:rsidRPr="00E6597C" w:rsidRDefault="00F97F13"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Сентябрь</w:t>
            </w:r>
            <w:r w:rsidRPr="00E6597C">
              <w:rPr>
                <w:rFonts w:ascii="GHEA Grapalat" w:hAnsi="GHEA Grapalat" w:cs="Times Armenian"/>
                <w:sz w:val="18"/>
                <w:szCs w:val="22"/>
                <w:lang w:val="pt-BR"/>
              </w:rPr>
              <w:t xml:space="preserve"> </w:t>
            </w:r>
          </w:p>
        </w:tc>
        <w:tc>
          <w:tcPr>
            <w:tcW w:w="424" w:type="dxa"/>
            <w:textDirection w:val="btLr"/>
            <w:vAlign w:val="center"/>
          </w:tcPr>
          <w:p w14:paraId="7CBEC7D6" w14:textId="77777777" w:rsidR="00F97F13" w:rsidRPr="00E6597C" w:rsidRDefault="00F97F13"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Октябрь</w:t>
            </w:r>
          </w:p>
        </w:tc>
        <w:tc>
          <w:tcPr>
            <w:tcW w:w="424" w:type="dxa"/>
            <w:textDirection w:val="btLr"/>
            <w:vAlign w:val="center"/>
          </w:tcPr>
          <w:p w14:paraId="3E05670F" w14:textId="77777777" w:rsidR="00F97F13" w:rsidRPr="00E6597C" w:rsidRDefault="00F97F13"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ноябрь</w:t>
            </w:r>
          </w:p>
        </w:tc>
        <w:tc>
          <w:tcPr>
            <w:tcW w:w="424" w:type="dxa"/>
            <w:textDirection w:val="btLr"/>
            <w:vAlign w:val="center"/>
          </w:tcPr>
          <w:p w14:paraId="704F9046" w14:textId="77777777" w:rsidR="00F97F13" w:rsidRPr="00E6597C" w:rsidRDefault="00F97F13"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декабрь</w:t>
            </w:r>
          </w:p>
        </w:tc>
        <w:tc>
          <w:tcPr>
            <w:tcW w:w="953" w:type="dxa"/>
            <w:vAlign w:val="center"/>
          </w:tcPr>
          <w:p w14:paraId="375EC7DD" w14:textId="77777777" w:rsidR="00F97F13" w:rsidRPr="00E6597C" w:rsidRDefault="00F97F13"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Вот и все</w:t>
            </w:r>
          </w:p>
          <w:p w14:paraId="4A263BA2" w14:textId="77777777" w:rsidR="00F97F13" w:rsidRPr="00E6597C" w:rsidRDefault="00F97F13" w:rsidP="00545BDE">
            <w:pPr>
              <w:jc w:val="center"/>
              <w:rPr>
                <w:rFonts w:ascii="GHEA Grapalat" w:hAnsi="GHEA Grapalat"/>
                <w:sz w:val="18"/>
                <w:lang w:val="es-ES"/>
              </w:rPr>
            </w:pPr>
          </w:p>
        </w:tc>
      </w:tr>
      <w:tr w:rsidR="00F97F13" w:rsidRPr="00E6597C" w14:paraId="64F578D0" w14:textId="77777777" w:rsidTr="0064322D">
        <w:trPr>
          <w:cantSplit/>
          <w:trHeight w:val="1538"/>
        </w:trPr>
        <w:tc>
          <w:tcPr>
            <w:tcW w:w="1250" w:type="dxa"/>
          </w:tcPr>
          <w:p w14:paraId="70D6F1B7" w14:textId="77777777" w:rsidR="00F97F13" w:rsidRDefault="00F97F13" w:rsidP="00545BDE">
            <w:pPr>
              <w:jc w:val="center"/>
              <w:rPr>
                <w:rFonts w:ascii="GHEA Grapalat" w:hAnsi="GHEA Grapalat"/>
                <w:sz w:val="20"/>
              </w:rPr>
            </w:pPr>
          </w:p>
          <w:p w14:paraId="0103F14C" w14:textId="77777777" w:rsidR="00F97F13" w:rsidRDefault="00F97F13" w:rsidP="00545BDE">
            <w:pPr>
              <w:jc w:val="center"/>
              <w:rPr>
                <w:rFonts w:ascii="GHEA Grapalat" w:hAnsi="GHEA Grapalat"/>
                <w:sz w:val="20"/>
              </w:rPr>
            </w:pPr>
          </w:p>
          <w:p w14:paraId="0F4C8ECF" w14:textId="77777777" w:rsidR="00F97F13" w:rsidRDefault="00F97F13" w:rsidP="00545BDE">
            <w:pPr>
              <w:jc w:val="center"/>
              <w:rPr>
                <w:rFonts w:ascii="GHEA Grapalat" w:hAnsi="GHEA Grapalat"/>
                <w:sz w:val="20"/>
              </w:rPr>
            </w:pPr>
          </w:p>
          <w:p w14:paraId="070F5666" w14:textId="77777777" w:rsidR="00F97F13" w:rsidRDefault="00F97F13" w:rsidP="00545BDE">
            <w:pPr>
              <w:jc w:val="center"/>
              <w:rPr>
                <w:rFonts w:ascii="GHEA Grapalat" w:hAnsi="GHEA Grapalat"/>
                <w:sz w:val="20"/>
              </w:rPr>
            </w:pPr>
          </w:p>
          <w:p w14:paraId="6ECC83EE" w14:textId="54A10C16" w:rsidR="00F97F13" w:rsidRPr="00B72F44" w:rsidRDefault="00F97F13" w:rsidP="00545BDE">
            <w:pPr>
              <w:jc w:val="center"/>
              <w:rPr>
                <w:rFonts w:ascii="GHEA Grapalat" w:hAnsi="GHEA Grapalat"/>
                <w:sz w:val="20"/>
                <w:lang w:val="hy-AM"/>
              </w:rPr>
            </w:pPr>
            <w:r>
              <w:rPr>
                <w:rFonts w:ascii="GHEA Grapalat" w:hAnsi="GHEA Grapalat"/>
                <w:sz w:val="20"/>
                <w:lang w:val="hy-AM"/>
              </w:rPr>
              <w:t>1:</w:t>
            </w:r>
          </w:p>
        </w:tc>
        <w:tc>
          <w:tcPr>
            <w:tcW w:w="1316" w:type="dxa"/>
          </w:tcPr>
          <w:p w14:paraId="32DB1F7E" w14:textId="77777777" w:rsidR="00F97F13" w:rsidRDefault="00F97F13" w:rsidP="00545BDE">
            <w:pPr>
              <w:jc w:val="center"/>
              <w:rPr>
                <w:rFonts w:ascii="GHEA Grapalat" w:hAnsi="GHEA Grapalat"/>
                <w:sz w:val="20"/>
                <w:lang w:val="es-ES"/>
              </w:rPr>
            </w:pPr>
          </w:p>
          <w:p w14:paraId="1B53E2E4" w14:textId="77777777" w:rsidR="00F97F13" w:rsidRDefault="00F97F13" w:rsidP="00545BDE">
            <w:pPr>
              <w:jc w:val="center"/>
              <w:rPr>
                <w:rFonts w:ascii="GHEA Grapalat" w:hAnsi="GHEA Grapalat"/>
                <w:sz w:val="20"/>
                <w:lang w:val="es-ES"/>
              </w:rPr>
            </w:pPr>
          </w:p>
          <w:p w14:paraId="7C340E8E" w14:textId="77777777" w:rsidR="00F97F13" w:rsidRDefault="00F97F13" w:rsidP="00545BDE">
            <w:pPr>
              <w:jc w:val="center"/>
              <w:rPr>
                <w:rFonts w:ascii="GHEA Grapalat" w:hAnsi="GHEA Grapalat"/>
                <w:sz w:val="20"/>
                <w:lang w:val="es-ES"/>
              </w:rPr>
            </w:pPr>
          </w:p>
          <w:p w14:paraId="741F5398" w14:textId="77777777" w:rsidR="00F97F13" w:rsidRDefault="00F97F13" w:rsidP="00545BDE">
            <w:pPr>
              <w:jc w:val="center"/>
              <w:rPr>
                <w:rFonts w:ascii="GHEA Grapalat" w:hAnsi="GHEA Grapalat"/>
                <w:sz w:val="20"/>
                <w:lang w:val="es-ES"/>
              </w:rPr>
            </w:pPr>
          </w:p>
          <w:p w14:paraId="5D8E302D" w14:textId="77777777" w:rsidR="00F97F13" w:rsidRDefault="00F97F13" w:rsidP="00545BDE">
            <w:pPr>
              <w:jc w:val="center"/>
              <w:rPr>
                <w:rFonts w:ascii="GHEA Grapalat" w:hAnsi="GHEA Grapalat"/>
                <w:sz w:val="20"/>
                <w:lang w:val="es-ES"/>
              </w:rPr>
            </w:pPr>
            <w:r w:rsidRPr="00F97F13">
              <w:rPr>
                <w:rFonts w:ascii="GHEA Grapalat" w:hAnsi="GHEA Grapalat"/>
                <w:sz w:val="20"/>
                <w:lang w:val="es-ES"/>
              </w:rPr>
              <w:t>45231129</w:t>
            </w:r>
          </w:p>
          <w:p w14:paraId="36EE36F3" w14:textId="41B52661" w:rsidR="00F97F13" w:rsidRPr="00E6597C" w:rsidRDefault="00F97F13" w:rsidP="00545BDE">
            <w:pPr>
              <w:jc w:val="center"/>
              <w:rPr>
                <w:rFonts w:ascii="GHEA Grapalat" w:hAnsi="GHEA Grapalat"/>
                <w:sz w:val="20"/>
                <w:lang w:val="es-ES"/>
              </w:rPr>
            </w:pPr>
          </w:p>
        </w:tc>
        <w:tc>
          <w:tcPr>
            <w:tcW w:w="2038" w:type="dxa"/>
            <w:vAlign w:val="center"/>
          </w:tcPr>
          <w:p w14:paraId="6BBEDAEC" w14:textId="106EED8D" w:rsidR="00F97F13" w:rsidRPr="00F97F13" w:rsidRDefault="00F97F13" w:rsidP="00545BDE">
            <w:pPr>
              <w:jc w:val="center"/>
              <w:rPr>
                <w:rFonts w:ascii="GHEA Grapalat" w:hAnsi="GHEA Grapalat"/>
                <w:b/>
                <w:sz w:val="20"/>
                <w:lang w:val="es-ES"/>
              </w:rPr>
            </w:pPr>
            <w:r w:rsidRPr="00F97F13">
              <w:rPr>
                <w:rFonts w:ascii="GHEA Grapalat" w:hAnsi="GHEA Grapalat"/>
                <w:b/>
                <w:sz w:val="20"/>
                <w:lang w:val="es-ES"/>
              </w:rPr>
              <w:t>Работы по газомонтажу и строительству систем отопления «Разданского молодежного творческого центра»</w:t>
            </w:r>
          </w:p>
        </w:tc>
        <w:tc>
          <w:tcPr>
            <w:tcW w:w="423" w:type="dxa"/>
          </w:tcPr>
          <w:p w14:paraId="13E176FD" w14:textId="77777777" w:rsidR="00F97F13" w:rsidRPr="00E6597C" w:rsidRDefault="00F97F13" w:rsidP="00545BDE">
            <w:pPr>
              <w:jc w:val="center"/>
              <w:rPr>
                <w:rFonts w:ascii="GHEA Grapalat" w:hAnsi="GHEA Grapalat"/>
                <w:sz w:val="20"/>
                <w:lang w:val="pt-BR"/>
              </w:rPr>
            </w:pPr>
          </w:p>
          <w:p w14:paraId="4B9E8713" w14:textId="77777777" w:rsidR="00F97F13" w:rsidRPr="00E6597C" w:rsidRDefault="00F97F13" w:rsidP="00545BDE">
            <w:pPr>
              <w:jc w:val="center"/>
              <w:rPr>
                <w:rFonts w:ascii="GHEA Grapalat" w:hAnsi="GHEA Grapalat"/>
                <w:sz w:val="20"/>
                <w:lang w:val="pt-BR"/>
              </w:rPr>
            </w:pPr>
          </w:p>
          <w:p w14:paraId="1BB0C277" w14:textId="77777777" w:rsidR="00F97F13" w:rsidRPr="00E6597C" w:rsidRDefault="00F97F13" w:rsidP="00545BDE">
            <w:pPr>
              <w:jc w:val="center"/>
              <w:rPr>
                <w:rFonts w:ascii="GHEA Grapalat" w:hAnsi="GHEA Grapalat"/>
                <w:lang w:val="pt-BR"/>
              </w:rPr>
            </w:pPr>
            <w:r w:rsidRPr="00E6597C">
              <w:rPr>
                <w:rFonts w:ascii="GHEA Grapalat" w:hAnsi="GHEA Grapalat"/>
                <w:sz w:val="20"/>
                <w:lang w:val="pt-BR"/>
              </w:rPr>
              <w:t>... %</w:t>
            </w:r>
          </w:p>
        </w:tc>
        <w:tc>
          <w:tcPr>
            <w:tcW w:w="424" w:type="dxa"/>
          </w:tcPr>
          <w:p w14:paraId="67210B8C" w14:textId="77777777" w:rsidR="00F97F13" w:rsidRPr="00E6597C" w:rsidRDefault="00F97F13" w:rsidP="00545BDE">
            <w:pPr>
              <w:jc w:val="center"/>
              <w:rPr>
                <w:rFonts w:ascii="GHEA Grapalat" w:hAnsi="GHEA Grapalat"/>
                <w:sz w:val="20"/>
                <w:lang w:val="pt-BR"/>
              </w:rPr>
            </w:pPr>
          </w:p>
          <w:p w14:paraId="79C4DC29" w14:textId="77777777" w:rsidR="00F97F13" w:rsidRPr="00E6597C" w:rsidRDefault="00F97F13" w:rsidP="00545BDE">
            <w:pPr>
              <w:jc w:val="center"/>
              <w:rPr>
                <w:rFonts w:ascii="GHEA Grapalat" w:hAnsi="GHEA Grapalat"/>
                <w:sz w:val="20"/>
                <w:lang w:val="pt-BR"/>
              </w:rPr>
            </w:pPr>
          </w:p>
          <w:p w14:paraId="103F1D17" w14:textId="77777777" w:rsidR="00F97F13" w:rsidRPr="00E6597C" w:rsidRDefault="00F97F13" w:rsidP="00545BDE">
            <w:pPr>
              <w:jc w:val="center"/>
              <w:rPr>
                <w:rFonts w:ascii="GHEA Grapalat" w:hAnsi="GHEA Grapalat"/>
                <w:lang w:val="pt-BR"/>
              </w:rPr>
            </w:pPr>
            <w:r w:rsidRPr="00E6597C">
              <w:rPr>
                <w:rFonts w:ascii="GHEA Grapalat" w:hAnsi="GHEA Grapalat"/>
                <w:sz w:val="20"/>
                <w:lang w:val="pt-BR"/>
              </w:rPr>
              <w:t>... %</w:t>
            </w:r>
          </w:p>
        </w:tc>
        <w:tc>
          <w:tcPr>
            <w:tcW w:w="424" w:type="dxa"/>
          </w:tcPr>
          <w:p w14:paraId="604BA923" w14:textId="77777777" w:rsidR="00F97F13" w:rsidRPr="00E6597C" w:rsidRDefault="00F97F13" w:rsidP="00545BDE">
            <w:pPr>
              <w:jc w:val="center"/>
              <w:rPr>
                <w:rFonts w:ascii="GHEA Grapalat" w:hAnsi="GHEA Grapalat"/>
                <w:sz w:val="20"/>
                <w:lang w:val="pt-BR"/>
              </w:rPr>
            </w:pPr>
          </w:p>
          <w:p w14:paraId="51A47CE1" w14:textId="77777777" w:rsidR="00F97F13" w:rsidRPr="00E6597C" w:rsidRDefault="00F97F13" w:rsidP="00545BDE">
            <w:pPr>
              <w:jc w:val="center"/>
              <w:rPr>
                <w:rFonts w:ascii="GHEA Grapalat" w:hAnsi="GHEA Grapalat"/>
                <w:sz w:val="20"/>
                <w:lang w:val="pt-BR"/>
              </w:rPr>
            </w:pPr>
          </w:p>
          <w:p w14:paraId="2E57A36C" w14:textId="77777777" w:rsidR="00F97F13" w:rsidRPr="00E6597C" w:rsidRDefault="00F97F13"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24" w:type="dxa"/>
          </w:tcPr>
          <w:p w14:paraId="73253E59" w14:textId="77777777" w:rsidR="00F97F13" w:rsidRPr="00E6597C" w:rsidRDefault="00F97F13" w:rsidP="00545BDE">
            <w:pPr>
              <w:jc w:val="center"/>
              <w:rPr>
                <w:rFonts w:ascii="GHEA Grapalat" w:hAnsi="GHEA Grapalat"/>
                <w:sz w:val="20"/>
                <w:lang w:val="pt-BR"/>
              </w:rPr>
            </w:pPr>
          </w:p>
          <w:p w14:paraId="76D5CD8C" w14:textId="77777777" w:rsidR="00F97F13" w:rsidRPr="00E6597C" w:rsidRDefault="00F97F13" w:rsidP="00545BDE">
            <w:pPr>
              <w:jc w:val="center"/>
              <w:rPr>
                <w:rFonts w:ascii="GHEA Grapalat" w:hAnsi="GHEA Grapalat"/>
                <w:sz w:val="20"/>
                <w:lang w:val="pt-BR"/>
              </w:rPr>
            </w:pPr>
          </w:p>
          <w:p w14:paraId="033B5F63" w14:textId="77777777" w:rsidR="00F97F13" w:rsidRPr="00E6597C" w:rsidRDefault="00F97F13"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24" w:type="dxa"/>
          </w:tcPr>
          <w:p w14:paraId="17C6FF42" w14:textId="77777777" w:rsidR="00F97F13" w:rsidRPr="00E6597C" w:rsidRDefault="00F97F13" w:rsidP="00545BDE">
            <w:pPr>
              <w:jc w:val="center"/>
              <w:rPr>
                <w:rFonts w:ascii="GHEA Grapalat" w:hAnsi="GHEA Grapalat"/>
                <w:sz w:val="20"/>
                <w:lang w:val="pt-BR"/>
              </w:rPr>
            </w:pPr>
          </w:p>
          <w:p w14:paraId="483B337C" w14:textId="77777777" w:rsidR="00F97F13" w:rsidRPr="00E6597C" w:rsidRDefault="00F97F13" w:rsidP="00545BDE">
            <w:pPr>
              <w:jc w:val="center"/>
              <w:rPr>
                <w:rFonts w:ascii="GHEA Grapalat" w:hAnsi="GHEA Grapalat"/>
                <w:sz w:val="20"/>
                <w:lang w:val="pt-BR"/>
              </w:rPr>
            </w:pPr>
          </w:p>
          <w:p w14:paraId="223308D8" w14:textId="77777777" w:rsidR="00F97F13" w:rsidRPr="00E6597C" w:rsidRDefault="00F97F13"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24" w:type="dxa"/>
          </w:tcPr>
          <w:p w14:paraId="1AE7166B" w14:textId="77777777" w:rsidR="00F97F13" w:rsidRPr="00E6597C" w:rsidRDefault="00F97F13" w:rsidP="00545BDE">
            <w:pPr>
              <w:jc w:val="center"/>
              <w:rPr>
                <w:rFonts w:ascii="GHEA Grapalat" w:hAnsi="GHEA Grapalat"/>
                <w:sz w:val="20"/>
                <w:lang w:val="pt-BR"/>
              </w:rPr>
            </w:pPr>
          </w:p>
          <w:p w14:paraId="2E53D972" w14:textId="77777777" w:rsidR="00F97F13" w:rsidRPr="00E6597C" w:rsidRDefault="00F97F13" w:rsidP="00545BDE">
            <w:pPr>
              <w:jc w:val="center"/>
              <w:rPr>
                <w:rFonts w:ascii="GHEA Grapalat" w:hAnsi="GHEA Grapalat"/>
                <w:sz w:val="20"/>
                <w:lang w:val="pt-BR"/>
              </w:rPr>
            </w:pPr>
          </w:p>
          <w:p w14:paraId="61C9A455" w14:textId="77777777" w:rsidR="00F97F13" w:rsidRPr="00E6597C" w:rsidRDefault="00F97F13"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24" w:type="dxa"/>
          </w:tcPr>
          <w:p w14:paraId="3EEABE42" w14:textId="77777777" w:rsidR="00F97F13" w:rsidRDefault="00F97F13" w:rsidP="0044072F">
            <w:pPr>
              <w:jc w:val="center"/>
              <w:rPr>
                <w:rFonts w:ascii="GHEA Grapalat" w:hAnsi="GHEA Grapalat"/>
                <w:sz w:val="20"/>
                <w:lang w:val="pt-BR"/>
              </w:rPr>
            </w:pPr>
          </w:p>
          <w:p w14:paraId="4E91C251" w14:textId="77777777" w:rsidR="00F97F13" w:rsidRDefault="00F97F13" w:rsidP="0044072F">
            <w:pPr>
              <w:jc w:val="center"/>
              <w:rPr>
                <w:rFonts w:ascii="GHEA Grapalat" w:hAnsi="GHEA Grapalat"/>
                <w:sz w:val="20"/>
                <w:lang w:val="pt-BR"/>
              </w:rPr>
            </w:pPr>
          </w:p>
          <w:p w14:paraId="3106627E" w14:textId="2AC9B439" w:rsidR="00F97F13" w:rsidRPr="00E6597C" w:rsidRDefault="00F97F13" w:rsidP="0044072F">
            <w:pPr>
              <w:jc w:val="center"/>
              <w:rPr>
                <w:rFonts w:ascii="GHEA Grapalat" w:hAnsi="GHEA Grapalat" w:cs="Arial"/>
                <w:sz w:val="18"/>
                <w:szCs w:val="18"/>
                <w:lang w:val="pt-BR"/>
              </w:rPr>
            </w:pPr>
            <w:r w:rsidRPr="00E6597C">
              <w:rPr>
                <w:rFonts w:ascii="GHEA Grapalat" w:hAnsi="GHEA Grapalat"/>
                <w:sz w:val="20"/>
                <w:lang w:val="pt-BR"/>
              </w:rPr>
              <w:t>... %</w:t>
            </w:r>
          </w:p>
        </w:tc>
        <w:tc>
          <w:tcPr>
            <w:tcW w:w="424" w:type="dxa"/>
            <w:textDirection w:val="btLr"/>
          </w:tcPr>
          <w:p w14:paraId="193940CC" w14:textId="415991B7" w:rsidR="00F97F13" w:rsidRPr="00E6597C" w:rsidRDefault="00F97F13" w:rsidP="003800F8">
            <w:pPr>
              <w:ind w:left="113" w:right="113"/>
              <w:jc w:val="center"/>
              <w:rPr>
                <w:rFonts w:ascii="GHEA Grapalat" w:hAnsi="GHEA Grapalat" w:cs="Arial"/>
                <w:sz w:val="18"/>
                <w:szCs w:val="18"/>
                <w:lang w:val="pt-BR"/>
              </w:rPr>
            </w:pPr>
          </w:p>
        </w:tc>
        <w:tc>
          <w:tcPr>
            <w:tcW w:w="424" w:type="dxa"/>
            <w:textDirection w:val="btLr"/>
          </w:tcPr>
          <w:p w14:paraId="1538E7C8" w14:textId="6106FB5C" w:rsidR="00F97F13" w:rsidRPr="00B72F44" w:rsidRDefault="00F97F13" w:rsidP="003800F8">
            <w:pPr>
              <w:ind w:left="113" w:right="113"/>
              <w:jc w:val="center"/>
              <w:rPr>
                <w:rFonts w:ascii="GHEA Grapalat" w:hAnsi="GHEA Grapalat" w:cs="Arial"/>
                <w:sz w:val="18"/>
                <w:szCs w:val="18"/>
                <w:lang w:val="hy-AM"/>
              </w:rPr>
            </w:pPr>
            <w:r>
              <w:rPr>
                <w:rFonts w:ascii="GHEA Grapalat" w:hAnsi="GHEA Grapalat" w:cs="Arial"/>
                <w:sz w:val="18"/>
                <w:szCs w:val="18"/>
                <w:lang w:val="hy-AM"/>
              </w:rPr>
              <w:t xml:space="preserve">50 </w:t>
            </w:r>
            <w:r>
              <w:rPr>
                <w:rFonts w:ascii="GHEA Grapalat" w:hAnsi="GHEA Grapalat" w:cs="Arial"/>
                <w:sz w:val="18"/>
                <w:szCs w:val="18"/>
                <w:lang w:val="pt-BR"/>
              </w:rPr>
              <w:t>%</w:t>
            </w:r>
          </w:p>
        </w:tc>
        <w:tc>
          <w:tcPr>
            <w:tcW w:w="424" w:type="dxa"/>
            <w:textDirection w:val="btLr"/>
          </w:tcPr>
          <w:p w14:paraId="77F50E28" w14:textId="7B74E030" w:rsidR="00F97F13" w:rsidRPr="00E6597C" w:rsidRDefault="00F97F13" w:rsidP="003800F8">
            <w:pPr>
              <w:ind w:left="113" w:right="113"/>
              <w:jc w:val="center"/>
              <w:rPr>
                <w:rFonts w:ascii="GHEA Grapalat" w:hAnsi="GHEA Grapalat" w:cs="Arial"/>
                <w:sz w:val="18"/>
                <w:szCs w:val="18"/>
                <w:lang w:val="pt-BR"/>
              </w:rPr>
            </w:pPr>
            <w:r>
              <w:rPr>
                <w:rFonts w:ascii="GHEA Grapalat" w:hAnsi="GHEA Grapalat" w:cs="Arial"/>
                <w:sz w:val="18"/>
                <w:szCs w:val="18"/>
                <w:lang w:val="pt-BR"/>
              </w:rPr>
              <w:t>100%</w:t>
            </w:r>
          </w:p>
        </w:tc>
        <w:tc>
          <w:tcPr>
            <w:tcW w:w="424" w:type="dxa"/>
            <w:textDirection w:val="btLr"/>
          </w:tcPr>
          <w:p w14:paraId="79A8BF32" w14:textId="4DC98C18" w:rsidR="00F97F13" w:rsidRPr="00E6597C" w:rsidRDefault="00F97F13" w:rsidP="003800F8">
            <w:pPr>
              <w:ind w:left="113" w:right="113"/>
              <w:jc w:val="center"/>
              <w:rPr>
                <w:rFonts w:ascii="GHEA Grapalat" w:hAnsi="GHEA Grapalat" w:cs="Arial"/>
                <w:sz w:val="18"/>
                <w:szCs w:val="18"/>
                <w:lang w:val="pt-BR"/>
              </w:rPr>
            </w:pPr>
            <w:r>
              <w:rPr>
                <w:rFonts w:ascii="GHEA Grapalat" w:hAnsi="GHEA Grapalat" w:cs="Arial"/>
                <w:sz w:val="18"/>
                <w:szCs w:val="18"/>
                <w:lang w:val="pt-BR"/>
              </w:rPr>
              <w:t>100%</w:t>
            </w:r>
          </w:p>
        </w:tc>
        <w:tc>
          <w:tcPr>
            <w:tcW w:w="424" w:type="dxa"/>
            <w:textDirection w:val="btLr"/>
          </w:tcPr>
          <w:p w14:paraId="055B22BA" w14:textId="48105BE5" w:rsidR="00F97F13" w:rsidRPr="00E6597C" w:rsidRDefault="00F97F13" w:rsidP="003800F8">
            <w:pPr>
              <w:ind w:left="113" w:right="113"/>
              <w:jc w:val="center"/>
              <w:rPr>
                <w:rFonts w:ascii="GHEA Grapalat" w:hAnsi="GHEA Grapalat" w:cs="Arial"/>
                <w:sz w:val="18"/>
                <w:szCs w:val="18"/>
                <w:lang w:val="pt-BR"/>
              </w:rPr>
            </w:pPr>
            <w:r>
              <w:rPr>
                <w:rFonts w:ascii="GHEA Grapalat" w:hAnsi="GHEA Grapalat" w:cs="Arial"/>
                <w:sz w:val="18"/>
                <w:szCs w:val="18"/>
                <w:lang w:val="pt-BR"/>
              </w:rPr>
              <w:t>100%</w:t>
            </w:r>
          </w:p>
        </w:tc>
        <w:tc>
          <w:tcPr>
            <w:tcW w:w="953" w:type="dxa"/>
          </w:tcPr>
          <w:p w14:paraId="09486EB1" w14:textId="77777777" w:rsidR="00F97F13" w:rsidRDefault="00F97F13" w:rsidP="003800F8">
            <w:pPr>
              <w:jc w:val="center"/>
              <w:rPr>
                <w:rFonts w:ascii="GHEA Grapalat" w:hAnsi="GHEA Grapalat" w:cs="Arial"/>
                <w:sz w:val="18"/>
                <w:szCs w:val="18"/>
                <w:lang w:val="pt-BR"/>
              </w:rPr>
            </w:pPr>
          </w:p>
          <w:p w14:paraId="3ACB407C" w14:textId="77777777" w:rsidR="00F97F13" w:rsidRDefault="00F97F13" w:rsidP="003800F8">
            <w:pPr>
              <w:jc w:val="center"/>
              <w:rPr>
                <w:rFonts w:ascii="GHEA Grapalat" w:hAnsi="GHEA Grapalat" w:cs="Arial"/>
                <w:sz w:val="18"/>
                <w:szCs w:val="18"/>
                <w:lang w:val="pt-BR"/>
              </w:rPr>
            </w:pPr>
          </w:p>
          <w:p w14:paraId="54809C35" w14:textId="36A23E9A" w:rsidR="00F97F13" w:rsidRPr="00E6597C" w:rsidRDefault="00F97F13" w:rsidP="003800F8">
            <w:pPr>
              <w:jc w:val="center"/>
              <w:rPr>
                <w:rFonts w:ascii="GHEA Grapalat" w:hAnsi="GHEA Grapalat"/>
                <w:b/>
                <w:lang w:val="pt-BR"/>
              </w:rPr>
            </w:pPr>
            <w:r>
              <w:rPr>
                <w:rFonts w:ascii="GHEA Grapalat" w:hAnsi="GHEA Grapalat" w:cs="Arial"/>
                <w:sz w:val="18"/>
                <w:szCs w:val="18"/>
                <w:lang w:val="pt-BR"/>
              </w:rPr>
              <w:t>100%</w:t>
            </w:r>
          </w:p>
        </w:tc>
      </w:tr>
    </w:tbl>
    <w:p w14:paraId="3828C26B" w14:textId="77777777" w:rsidR="00F02279" w:rsidRPr="00E6597C" w:rsidRDefault="00F02279" w:rsidP="00F02279">
      <w:pPr>
        <w:rPr>
          <w:rFonts w:ascii="GHEA Grapalat" w:hAnsi="GHEA Grapalat"/>
          <w:i/>
          <w:sz w:val="18"/>
          <w:szCs w:val="18"/>
        </w:rPr>
      </w:pPr>
    </w:p>
    <w:p w14:paraId="0EB74A35" w14:textId="77777777" w:rsidR="00F02279" w:rsidRPr="00E6597C" w:rsidRDefault="00F02279" w:rsidP="00F02279">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Оплата:</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при условии</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суммы</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представлены в порядке возрастания</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чтобы. Если контракт заключен на основании статьи 15 части 6 Закона Республики Армения «О закупках», данный график заполняется и подписывается одновременно с соглашением между сторонами, как неотъемлемая его часть.</w:t>
      </w:r>
    </w:p>
    <w:p w14:paraId="28A683BC"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в приглашении суммы указываются в процентах, а при подписании договора вместо процентов указывается конкретная сумма</w:t>
      </w:r>
    </w:p>
    <w:p w14:paraId="17188AC8" w14:textId="77777777" w:rsidR="00F02279" w:rsidRPr="00E6597C" w:rsidRDefault="00F02279" w:rsidP="00F02279">
      <w:pPr>
        <w:jc w:val="center"/>
        <w:rPr>
          <w:rFonts w:ascii="GHEA Grapalat" w:hAnsi="GHEA Grapalat"/>
          <w:sz w:val="20"/>
          <w:lang w:val="es-ES"/>
        </w:rPr>
      </w:pPr>
    </w:p>
    <w:p w14:paraId="2390D913"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951D825" w14:textId="77777777" w:rsidTr="00545BDE">
        <w:trPr>
          <w:jc w:val="center"/>
        </w:trPr>
        <w:tc>
          <w:tcPr>
            <w:tcW w:w="4536" w:type="dxa"/>
          </w:tcPr>
          <w:p w14:paraId="06E46D25"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КОМИССАР:</w:t>
            </w:r>
          </w:p>
          <w:p w14:paraId="043BE39C" w14:textId="77777777" w:rsidR="00F02279" w:rsidRPr="00E6597C" w:rsidRDefault="00F02279" w:rsidP="00545BDE">
            <w:pPr>
              <w:rPr>
                <w:rFonts w:ascii="GHEA Grapalat" w:hAnsi="GHEA Grapalat"/>
                <w:sz w:val="22"/>
                <w:szCs w:val="22"/>
                <w:lang w:val="ru-RU"/>
              </w:rPr>
            </w:pPr>
          </w:p>
          <w:p w14:paraId="08978FDF" w14:textId="77777777" w:rsidR="00F02279" w:rsidRPr="00E6597C" w:rsidRDefault="00F02279" w:rsidP="00545BDE">
            <w:pPr>
              <w:rPr>
                <w:rFonts w:ascii="GHEA Grapalat" w:hAnsi="GHEA Grapalat"/>
                <w:lang w:val="ru-RU"/>
              </w:rPr>
            </w:pPr>
          </w:p>
          <w:p w14:paraId="39771A54"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2939EAD3"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 xml:space="preserve">/ </w:t>
            </w:r>
            <w:r w:rsidRPr="00E6597C">
              <w:rPr>
                <w:rFonts w:ascii="GHEA Grapalat" w:hAnsi="GHEA Grapalat" w:cs="Sylfaen"/>
                <w:sz w:val="18"/>
                <w:szCs w:val="18"/>
                <w:lang w:val="ru-RU"/>
              </w:rPr>
              <w:t xml:space="preserve">подпись </w:t>
            </w:r>
            <w:r w:rsidRPr="00E6597C">
              <w:rPr>
                <w:rFonts w:ascii="GHEA Grapalat" w:hAnsi="GHEA Grapalat"/>
                <w:sz w:val="18"/>
                <w:szCs w:val="18"/>
              </w:rPr>
              <w:t>/</w:t>
            </w:r>
          </w:p>
          <w:p w14:paraId="2DF2601E"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К. Т:</w:t>
            </w:r>
          </w:p>
        </w:tc>
        <w:tc>
          <w:tcPr>
            <w:tcW w:w="760" w:type="dxa"/>
          </w:tcPr>
          <w:p w14:paraId="465E32F8" w14:textId="77777777" w:rsidR="00F02279" w:rsidRPr="00E6597C" w:rsidRDefault="00F02279" w:rsidP="00545BDE">
            <w:pPr>
              <w:spacing w:line="360" w:lineRule="auto"/>
              <w:jc w:val="center"/>
              <w:rPr>
                <w:rFonts w:ascii="GHEA Grapalat" w:hAnsi="GHEA Grapalat"/>
                <w:lang w:val="ru-RU"/>
              </w:rPr>
            </w:pPr>
          </w:p>
        </w:tc>
        <w:tc>
          <w:tcPr>
            <w:tcW w:w="4343" w:type="dxa"/>
          </w:tcPr>
          <w:p w14:paraId="0087C8B1" w14:textId="75F6EEDB" w:rsidR="00F02279" w:rsidRDefault="003800F8" w:rsidP="00545BDE">
            <w:pPr>
              <w:jc w:val="center"/>
              <w:rPr>
                <w:rFonts w:ascii="GHEA Grapalat" w:hAnsi="GHEA Grapalat"/>
              </w:rPr>
            </w:pPr>
            <w:r w:rsidRPr="003A1C74">
              <w:rPr>
                <w:rFonts w:ascii="GHEA Grapalat" w:hAnsi="GHEA Grapalat" w:cs="Sylfaen"/>
                <w:b/>
                <w:bCs/>
                <w:sz w:val="22"/>
                <w:szCs w:val="22"/>
                <w:lang w:val="pt-BR"/>
              </w:rPr>
              <w:t>ПОДРЯДЧИК:</w:t>
            </w:r>
            <w:r w:rsidRPr="00E6597C">
              <w:rPr>
                <w:rFonts w:ascii="GHEA Grapalat" w:hAnsi="GHEA Grapalat"/>
                <w:lang w:val="ru-RU"/>
              </w:rPr>
              <w:t xml:space="preserve"> </w:t>
            </w:r>
          </w:p>
          <w:p w14:paraId="1D3650D4" w14:textId="77777777" w:rsidR="003800F8" w:rsidRPr="003800F8" w:rsidRDefault="003800F8" w:rsidP="00545BDE">
            <w:pPr>
              <w:jc w:val="center"/>
              <w:rPr>
                <w:rFonts w:ascii="GHEA Grapalat" w:hAnsi="GHEA Grapalat"/>
              </w:rPr>
            </w:pPr>
          </w:p>
          <w:p w14:paraId="742ADFAD" w14:textId="77777777" w:rsidR="00F02279" w:rsidRPr="00E6597C" w:rsidRDefault="00F02279" w:rsidP="00545BDE">
            <w:pPr>
              <w:jc w:val="center"/>
              <w:rPr>
                <w:rFonts w:ascii="GHEA Grapalat" w:hAnsi="GHEA Grapalat"/>
                <w:lang w:val="ru-RU"/>
              </w:rPr>
            </w:pPr>
          </w:p>
          <w:p w14:paraId="2BD3E49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AF533B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 xml:space="preserve">/ </w:t>
            </w:r>
            <w:r w:rsidRPr="00E6597C">
              <w:rPr>
                <w:rFonts w:ascii="GHEA Grapalat" w:hAnsi="GHEA Grapalat" w:cs="Sylfaen"/>
                <w:sz w:val="18"/>
                <w:szCs w:val="18"/>
                <w:lang w:val="ru-RU"/>
              </w:rPr>
              <w:t xml:space="preserve">подпись </w:t>
            </w:r>
            <w:r w:rsidRPr="00E6597C">
              <w:rPr>
                <w:rFonts w:ascii="GHEA Grapalat" w:hAnsi="GHEA Grapalat"/>
                <w:sz w:val="18"/>
                <w:szCs w:val="18"/>
              </w:rPr>
              <w:t>/</w:t>
            </w:r>
          </w:p>
          <w:p w14:paraId="2BCE02E5"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К. Т:</w:t>
            </w:r>
          </w:p>
        </w:tc>
      </w:tr>
    </w:tbl>
    <w:p w14:paraId="73DDCBD2" w14:textId="77777777"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14:paraId="1EE122F7" w14:textId="77777777" w:rsidR="00F02279" w:rsidRPr="00E6597C" w:rsidRDefault="00F02279" w:rsidP="00F02279">
      <w:pPr>
        <w:autoSpaceDE w:val="0"/>
        <w:autoSpaceDN w:val="0"/>
        <w:adjustRightInd w:val="0"/>
        <w:jc w:val="right"/>
        <w:rPr>
          <w:rFonts w:ascii="GHEA Grapalat" w:hAnsi="GHEA Grapalat" w:cs="TimesArmenianPSMT"/>
          <w:i/>
          <w:sz w:val="20"/>
        </w:rPr>
      </w:pPr>
      <w:r w:rsidRPr="00E6597C">
        <w:rPr>
          <w:rFonts w:ascii="GHEA Grapalat" w:hAnsi="GHEA Grapalat" w:cs="TimesArmenianPSMT"/>
          <w:i/>
          <w:sz w:val="20"/>
          <w:lang w:val="ru-RU"/>
        </w:rPr>
        <w:lastRenderedPageBreak/>
        <w:t xml:space="preserve">Приложение </w:t>
      </w:r>
      <w:r w:rsidRPr="00E6597C">
        <w:rPr>
          <w:rFonts w:ascii="GHEA Grapalat" w:hAnsi="GHEA Grapalat" w:cs="TimesArmenianPSMT"/>
          <w:i/>
          <w:sz w:val="20"/>
        </w:rPr>
        <w:t>3</w:t>
      </w:r>
    </w:p>
    <w:p w14:paraId="3E0711F5" w14:textId="77777777" w:rsidR="00F02279" w:rsidRPr="00E6597C" w:rsidRDefault="00F02279" w:rsidP="00F02279">
      <w:pPr>
        <w:autoSpaceDE w:val="0"/>
        <w:autoSpaceDN w:val="0"/>
        <w:adjustRightInd w:val="0"/>
        <w:jc w:val="right"/>
        <w:rPr>
          <w:rFonts w:ascii="GHEA Grapalat" w:hAnsi="GHEA Grapalat" w:cs="TimesArmenianPSMT"/>
          <w:i/>
          <w:sz w:val="20"/>
          <w:lang w:val="ru-RU"/>
        </w:rPr>
      </w:pPr>
      <w:r w:rsidRPr="00E6597C">
        <w:rPr>
          <w:rFonts w:ascii="GHEA Grapalat" w:hAnsi="GHEA Grapalat" w:cs="TimesArmenianPSMT"/>
          <w:i/>
          <w:sz w:val="20"/>
          <w:lang w:val="ru-RU"/>
        </w:rPr>
        <w:t>«» 20 лет запечатанный</w:t>
      </w:r>
    </w:p>
    <w:p w14:paraId="3048AEA2" w14:textId="77777777" w:rsidR="00F02279" w:rsidRPr="00E6597C" w:rsidRDefault="00F02279" w:rsidP="00F02279">
      <w:pPr>
        <w:autoSpaceDE w:val="0"/>
        <w:autoSpaceDN w:val="0"/>
        <w:adjustRightInd w:val="0"/>
        <w:jc w:val="right"/>
        <w:rPr>
          <w:rFonts w:ascii="GHEA Grapalat" w:hAnsi="GHEA Grapalat" w:cs="TimesArmenianPSMT"/>
          <w:i/>
          <w:sz w:val="20"/>
          <w:lang w:val="ru-RU"/>
        </w:rPr>
      </w:pPr>
      <w:r w:rsidRPr="00E6597C">
        <w:rPr>
          <w:rFonts w:ascii="GHEA Grapalat" w:hAnsi="GHEA Grapalat" w:cs="TimesArmenianPSMT"/>
          <w:i/>
          <w:sz w:val="20"/>
          <w:lang w:val="ru-RU"/>
        </w:rPr>
        <w:t>код контракта</w:t>
      </w:r>
    </w:p>
    <w:p w14:paraId="6F605364" w14:textId="77777777" w:rsidR="00F02279" w:rsidRPr="00E6597C" w:rsidRDefault="00F02279" w:rsidP="00F02279">
      <w:pPr>
        <w:rPr>
          <w:rFonts w:ascii="GHEA Grapalat" w:hAnsi="GHEA Grapalat"/>
          <w:lang w:val="ru-RU"/>
        </w:rPr>
      </w:pPr>
    </w:p>
    <w:p w14:paraId="5D6C1BA9" w14:textId="77777777" w:rsidR="00F02279" w:rsidRPr="00E6597C"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097"/>
        <w:gridCol w:w="5653"/>
      </w:tblGrid>
      <w:tr w:rsidR="00F02279" w:rsidRPr="00C02571" w14:paraId="5D9BD358" w14:textId="77777777" w:rsidTr="00545BDE">
        <w:trPr>
          <w:tblCellSpacing w:w="7" w:type="dxa"/>
          <w:jc w:val="center"/>
        </w:trPr>
        <w:tc>
          <w:tcPr>
            <w:tcW w:w="0" w:type="auto"/>
            <w:vAlign w:val="center"/>
          </w:tcPr>
          <w:p w14:paraId="176E17CF" w14:textId="1955658F" w:rsidR="00F02279" w:rsidRPr="00E6597C" w:rsidRDefault="00AB7AF9" w:rsidP="00545BDE">
            <w:pPr>
              <w:jc w:val="center"/>
              <w:rPr>
                <w:rFonts w:ascii="GHEA Grapalat" w:hAnsi="GHEA Grapalat"/>
                <w:iCs/>
                <w:color w:val="000000"/>
                <w:sz w:val="21"/>
                <w:szCs w:val="21"/>
                <w:lang w:val="pt-BR"/>
              </w:rPr>
            </w:pPr>
            <w:r w:rsidRPr="00E6597C">
              <w:rPr>
                <w:noProof/>
                <w:lang w:val="en-US"/>
              </w:rPr>
              <mc:AlternateContent>
                <mc:Choice Requires="wps">
                  <w:drawing>
                    <wp:anchor distT="0" distB="0" distL="114300" distR="114300" simplePos="0" relativeHeight="251658240" behindDoc="0" locked="0" layoutInCell="1" allowOverlap="1" wp14:anchorId="00C106CA" wp14:editId="4E0E656A">
                      <wp:simplePos x="0" y="0"/>
                      <wp:positionH relativeFrom="column">
                        <wp:posOffset>2400300</wp:posOffset>
                      </wp:positionH>
                      <wp:positionV relativeFrom="paragraph">
                        <wp:posOffset>167640</wp:posOffset>
                      </wp:positionV>
                      <wp:extent cx="114300" cy="1028700"/>
                      <wp:effectExtent l="0" t="0" r="0" b="0"/>
                      <wp:wrapNone/>
                      <wp:docPr id="4"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rect w14:anchorId="5EE6483A"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F02279" w:rsidRPr="00E6597C">
              <w:rPr>
                <w:rFonts w:ascii="GHEA Grapalat" w:hAnsi="GHEA Grapalat"/>
                <w:iCs/>
                <w:color w:val="000000"/>
                <w:sz w:val="21"/>
                <w:szCs w:val="21"/>
              </w:rPr>
              <w:t>контракта</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сторона</w:t>
            </w:r>
            <w:r w:rsidR="00F02279" w:rsidRPr="00E6597C">
              <w:rPr>
                <w:rFonts w:ascii="GHEA Grapalat" w:hAnsi="GHEA Grapalat"/>
                <w:iCs/>
                <w:color w:val="000000"/>
                <w:sz w:val="21"/>
                <w:szCs w:val="21"/>
                <w:lang w:val="pt-BR"/>
              </w:rPr>
              <w:t xml:space="preserve"> </w:t>
            </w:r>
          </w:p>
          <w:p w14:paraId="75942B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0641BB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2B8953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расположение</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 xml:space="preserve">место </w:t>
            </w:r>
            <w:r w:rsidRPr="00E6597C">
              <w:rPr>
                <w:rFonts w:ascii="GHEA Grapalat" w:hAnsi="GHEA Grapalat"/>
                <w:iCs/>
                <w:color w:val="000000"/>
                <w:sz w:val="21"/>
                <w:szCs w:val="21"/>
                <w:lang w:val="pt-BR"/>
              </w:rPr>
              <w:t>______________</w:t>
            </w:r>
          </w:p>
          <w:p w14:paraId="4E53D75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 xml:space="preserve">хх </w:t>
            </w:r>
            <w:r w:rsidRPr="00E6597C">
              <w:rPr>
                <w:rFonts w:ascii="GHEA Grapalat" w:hAnsi="GHEA Grapalat"/>
                <w:iCs/>
                <w:color w:val="000000"/>
                <w:sz w:val="21"/>
                <w:szCs w:val="21"/>
                <w:lang w:val="pt-BR"/>
              </w:rPr>
              <w:t>_________________________</w:t>
            </w:r>
          </w:p>
          <w:p w14:paraId="01792004"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 xml:space="preserve">ххх </w:t>
            </w:r>
            <w:r w:rsidRPr="00E6597C">
              <w:rPr>
                <w:rFonts w:ascii="GHEA Grapalat" w:hAnsi="GHEA Grapalat"/>
                <w:iCs/>
                <w:color w:val="000000"/>
                <w:sz w:val="21"/>
                <w:szCs w:val="21"/>
                <w:lang w:val="pt-BR"/>
              </w:rPr>
              <w:t>_______________________</w:t>
            </w:r>
          </w:p>
        </w:tc>
        <w:tc>
          <w:tcPr>
            <w:tcW w:w="0" w:type="auto"/>
            <w:vAlign w:val="center"/>
          </w:tcPr>
          <w:p w14:paraId="1ECDF326"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Клиент:</w:t>
            </w:r>
          </w:p>
          <w:p w14:paraId="5DF5CD66"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________________________________</w:t>
            </w:r>
          </w:p>
          <w:p w14:paraId="39D5AA2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________________________________</w:t>
            </w:r>
          </w:p>
          <w:p w14:paraId="54EE093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расположение</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 xml:space="preserve">место </w:t>
            </w:r>
            <w:r w:rsidRPr="00E6597C">
              <w:rPr>
                <w:rFonts w:ascii="GHEA Grapalat" w:hAnsi="GHEA Grapalat"/>
                <w:iCs/>
                <w:color w:val="000000"/>
                <w:sz w:val="21"/>
                <w:szCs w:val="21"/>
                <w:lang w:val="pt-BR"/>
              </w:rPr>
              <w:t>_________________</w:t>
            </w:r>
          </w:p>
          <w:p w14:paraId="4AE360E9"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 xml:space="preserve">хх </w:t>
            </w:r>
            <w:r w:rsidRPr="00E6597C">
              <w:rPr>
                <w:rFonts w:ascii="GHEA Grapalat" w:hAnsi="GHEA Grapalat"/>
                <w:iCs/>
                <w:color w:val="000000"/>
                <w:sz w:val="21"/>
                <w:szCs w:val="21"/>
                <w:lang w:val="pt-BR"/>
              </w:rPr>
              <w:t>____________________________</w:t>
            </w:r>
          </w:p>
          <w:p w14:paraId="1009A8C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 xml:space="preserve">хххх </w:t>
            </w:r>
            <w:r w:rsidRPr="00E6597C">
              <w:rPr>
                <w:rFonts w:ascii="GHEA Grapalat" w:hAnsi="GHEA Grapalat"/>
                <w:iCs/>
                <w:color w:val="000000"/>
                <w:sz w:val="21"/>
                <w:szCs w:val="21"/>
                <w:lang w:val="pt-BR"/>
              </w:rPr>
              <w:t>_________________________________________</w:t>
            </w:r>
          </w:p>
        </w:tc>
      </w:tr>
    </w:tbl>
    <w:p w14:paraId="3E07D200"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4D102D94" w14:textId="77777777" w:rsidR="00F02279" w:rsidRPr="00E6597C" w:rsidRDefault="00F02279" w:rsidP="00F02279">
      <w:pPr>
        <w:ind w:firstLine="375"/>
        <w:rPr>
          <w:rFonts w:ascii="GHEA Grapalat" w:hAnsi="GHEA Grapalat"/>
          <w:iCs/>
          <w:color w:val="000000"/>
          <w:sz w:val="15"/>
          <w:szCs w:val="21"/>
          <w:lang w:val="pt-BR"/>
        </w:rPr>
      </w:pPr>
    </w:p>
    <w:p w14:paraId="00B16FF8"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 xml:space="preserve">ПРОТОКОЛ </w:t>
      </w:r>
      <w:r w:rsidRPr="00E6597C">
        <w:rPr>
          <w:rFonts w:ascii="GHEA Grapalat" w:hAnsi="GHEA Grapalat"/>
          <w:b/>
          <w:bCs/>
          <w:iCs/>
          <w:color w:val="000000"/>
          <w:sz w:val="22"/>
          <w:szCs w:val="22"/>
          <w:lang w:val="pt-BR"/>
        </w:rPr>
        <w:t>№:</w:t>
      </w:r>
    </w:p>
    <w:p w14:paraId="32213178"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ДОГОВОР</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ИЛИ:</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ЧТО</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МИ:</w:t>
      </w:r>
      <w:r w:rsidRPr="00E6597C">
        <w:rPr>
          <w:rFonts w:ascii="GHEA Grapalat" w:hAnsi="GHEA Grapalat"/>
          <w:b/>
          <w:bCs/>
          <w:iCs/>
          <w:color w:val="000000"/>
          <w:sz w:val="22"/>
          <w:szCs w:val="22"/>
          <w:lang w:val="pt-BR"/>
        </w:rPr>
        <w:t xml:space="preserve"> РЕЗУЛЬТАТЫ РАБОТЫ </w:t>
      </w:r>
      <w:r w:rsidRPr="00E6597C">
        <w:rPr>
          <w:rFonts w:ascii="GHEA Grapalat" w:hAnsi="GHEA Grapalat"/>
          <w:b/>
          <w:bCs/>
          <w:iCs/>
          <w:color w:val="000000"/>
          <w:sz w:val="22"/>
          <w:szCs w:val="22"/>
        </w:rPr>
        <w:t>ДЕТАЛЕЙ</w:t>
      </w:r>
    </w:p>
    <w:p w14:paraId="3E73A129"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 xml:space="preserve">ПРИЕМ </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ПРИЕМКА</w:t>
      </w:r>
    </w:p>
    <w:p w14:paraId="74FA7BB1" w14:textId="77777777" w:rsidR="00F02279" w:rsidRPr="00E6597C" w:rsidRDefault="00F02279" w:rsidP="00F02279">
      <w:pPr>
        <w:pStyle w:val="BodyTextIndent"/>
        <w:spacing w:line="240" w:lineRule="auto"/>
        <w:ind w:firstLine="0"/>
        <w:jc w:val="center"/>
        <w:rPr>
          <w:b/>
          <w:bCs/>
          <w:iCs/>
          <w:lang w:val="es-ES"/>
        </w:rPr>
      </w:pPr>
    </w:p>
    <w:p w14:paraId="48683D12" w14:textId="77777777" w:rsidR="00F02279" w:rsidRPr="00E6597C" w:rsidRDefault="00F02279" w:rsidP="00F02279">
      <w:pPr>
        <w:pStyle w:val="BodyTextIndent"/>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лет</w:t>
      </w:r>
    </w:p>
    <w:p w14:paraId="61FBBA79" w14:textId="77777777" w:rsidR="00F02279" w:rsidRPr="00E6597C" w:rsidRDefault="00F02279" w:rsidP="00F02279">
      <w:pPr>
        <w:pStyle w:val="BodyTextIndent"/>
        <w:spacing w:line="240" w:lineRule="auto"/>
        <w:ind w:firstLine="0"/>
        <w:rPr>
          <w:iCs/>
          <w:lang w:val="es-ES"/>
        </w:rPr>
      </w:pPr>
    </w:p>
    <w:p w14:paraId="112D931F"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 xml:space="preserve">Название договора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 xml:space="preserve">далее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 xml:space="preserve">Договор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 xml:space="preserve">наименование </w:t>
      </w:r>
      <w:r w:rsidRPr="00E6597C">
        <w:rPr>
          <w:rFonts w:ascii="GHEA Grapalat" w:hAnsi="GHEA Grapalat"/>
          <w:color w:val="000000"/>
          <w:sz w:val="21"/>
          <w:szCs w:val="21"/>
          <w:lang w:val="es-ES"/>
        </w:rPr>
        <w:t>: __________________________________________________________________________________________________</w:t>
      </w:r>
    </w:p>
    <w:p w14:paraId="1C71B39A"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контракта</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уплотнение</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 xml:space="preserve">дата </w:t>
      </w:r>
      <w:r w:rsidRPr="00E6597C">
        <w:rPr>
          <w:rFonts w:ascii="GHEA Grapalat" w:hAnsi="GHEA Grapalat"/>
          <w:color w:val="000000"/>
          <w:sz w:val="21"/>
          <w:szCs w:val="21"/>
          <w:lang w:val="es-ES"/>
        </w:rPr>
        <w:t xml:space="preserve">: "____" "__________________ " </w:t>
      </w:r>
      <w:r w:rsidRPr="00E6597C">
        <w:rPr>
          <w:rFonts w:ascii="GHEA Grapalat" w:hAnsi="GHEA Grapalat"/>
          <w:color w:val="000000"/>
          <w:sz w:val="21"/>
          <w:szCs w:val="21"/>
        </w:rPr>
        <w:t>20</w:t>
      </w:r>
    </w:p>
    <w:p w14:paraId="5103DC48"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контракта</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 xml:space="preserve">число </w:t>
      </w:r>
      <w:r w:rsidRPr="00E6597C">
        <w:rPr>
          <w:rFonts w:ascii="GHEA Grapalat" w:hAnsi="GHEA Grapalat"/>
          <w:color w:val="000000"/>
          <w:sz w:val="21"/>
          <w:szCs w:val="21"/>
          <w:lang w:val="es-ES"/>
        </w:rPr>
        <w:t>: __________</w:t>
      </w:r>
    </w:p>
    <w:p w14:paraId="1C269EFC" w14:textId="77777777" w:rsidR="00F02279" w:rsidRPr="00E6597C" w:rsidRDefault="00F02279" w:rsidP="00F02279">
      <w:pPr>
        <w:jc w:val="both"/>
        <w:rPr>
          <w:rFonts w:ascii="GHEA Grapalat" w:hAnsi="GHEA Grapalat" w:cs="Sylfaen"/>
          <w:iCs/>
          <w:lang w:val="es-ES"/>
        </w:rPr>
      </w:pPr>
      <w:r w:rsidRPr="00E6597C">
        <w:rPr>
          <w:rFonts w:ascii="GHEA Grapalat" w:hAnsi="GHEA Grapalat"/>
          <w:iCs/>
          <w:color w:val="000000"/>
          <w:sz w:val="21"/>
          <w:szCs w:val="21"/>
        </w:rPr>
        <w:t>Клиент:</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и:</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контракта</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сторона</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основа</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принятие</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контракта</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производительность</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касательно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20:00</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год счет-фактура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списана , </w:t>
      </w:r>
      <w:r w:rsidRPr="00E6597C">
        <w:rPr>
          <w:rFonts w:ascii="GHEA Grapalat" w:hAnsi="GHEA Grapalat"/>
          <w:color w:val="000000"/>
          <w:sz w:val="21"/>
          <w:szCs w:val="21"/>
          <w:lang w:val="es-ES"/>
        </w:rPr>
        <w:t>составила настоящий протокол о следующем:</w:t>
      </w:r>
    </w:p>
    <w:p w14:paraId="10ADE172"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контракта</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в пределах</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 xml:space="preserve">Заказчиком были выполнены </w:t>
      </w:r>
      <w:r w:rsidRPr="00E6597C">
        <w:rPr>
          <w:rFonts w:ascii="GHEA Grapalat" w:hAnsi="GHEA Grapalat"/>
          <w:iCs/>
          <w:color w:val="000000"/>
          <w:sz w:val="21"/>
          <w:szCs w:val="21"/>
          <w:lang w:val="es-ES"/>
        </w:rPr>
        <w:t xml:space="preserve">следующие работы </w:t>
      </w:r>
      <w:r w:rsidRPr="00E6597C">
        <w:rPr>
          <w:rFonts w:ascii="GHEA Grapalat" w:hAnsi="GHEA Grapalat"/>
          <w:iCs/>
          <w:color w:val="000000"/>
          <w:sz w:val="21"/>
          <w:szCs w:val="21"/>
        </w:rPr>
        <w:t>:</w:t>
      </w:r>
    </w:p>
    <w:p w14:paraId="79AE9938" w14:textId="77777777" w:rsidR="00F02279" w:rsidRPr="00E6597C" w:rsidRDefault="00F02279" w:rsidP="00F02279">
      <w:pPr>
        <w:jc w:val="both"/>
        <w:rPr>
          <w:rFonts w:ascii="GHEA Grapalat" w:hAnsi="GHEA Grapalat"/>
          <w:iCs/>
          <w:color w:val="000000"/>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F02279" w:rsidRPr="00E6597C" w14:paraId="6D04CD5D" w14:textId="77777777" w:rsidTr="00545BDE">
        <w:trPr>
          <w:jc w:val="right"/>
        </w:trPr>
        <w:tc>
          <w:tcPr>
            <w:tcW w:w="357" w:type="dxa"/>
            <w:vMerge w:val="restart"/>
            <w:shd w:val="clear" w:color="auto" w:fill="auto"/>
            <w:vAlign w:val="center"/>
          </w:tcPr>
          <w:p w14:paraId="3A38EC22"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Н:</w:t>
            </w:r>
          </w:p>
        </w:tc>
        <w:tc>
          <w:tcPr>
            <w:tcW w:w="10478" w:type="dxa"/>
            <w:gridSpan w:val="8"/>
            <w:shd w:val="clear" w:color="auto" w:fill="auto"/>
            <w:vAlign w:val="center"/>
          </w:tcPr>
          <w:p w14:paraId="34C7B8AE"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Сделанный</w:t>
            </w:r>
            <w:r w:rsidRPr="00E6597C">
              <w:rPr>
                <w:rFonts w:ascii="GHEA Grapalat" w:hAnsi="GHEA Grapalat" w:cs="Courier New"/>
                <w:sz w:val="18"/>
                <w:szCs w:val="18"/>
              </w:rPr>
              <w:t xml:space="preserve"> </w:t>
            </w:r>
            <w:r w:rsidRPr="00E6597C">
              <w:rPr>
                <w:rFonts w:ascii="GHEA Grapalat" w:hAnsi="GHEA Grapalat" w:cs="Sylfaen"/>
                <w:sz w:val="18"/>
                <w:szCs w:val="18"/>
              </w:rPr>
              <w:t>работ</w:t>
            </w:r>
          </w:p>
        </w:tc>
      </w:tr>
      <w:tr w:rsidR="00F02279" w:rsidRPr="00E6597C" w14:paraId="6C955038" w14:textId="77777777" w:rsidTr="00545BDE">
        <w:trPr>
          <w:jc w:val="right"/>
        </w:trPr>
        <w:tc>
          <w:tcPr>
            <w:tcW w:w="357" w:type="dxa"/>
            <w:vMerge/>
            <w:shd w:val="clear" w:color="auto" w:fill="auto"/>
          </w:tcPr>
          <w:p w14:paraId="6C47670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A48C706"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имя:</w:t>
            </w:r>
          </w:p>
        </w:tc>
        <w:tc>
          <w:tcPr>
            <w:tcW w:w="1440" w:type="dxa"/>
            <w:vMerge w:val="restart"/>
            <w:shd w:val="clear" w:color="auto" w:fill="auto"/>
            <w:vAlign w:val="center"/>
          </w:tcPr>
          <w:p w14:paraId="2507E34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краткое описание технической характеристики</w:t>
            </w:r>
          </w:p>
        </w:tc>
        <w:tc>
          <w:tcPr>
            <w:tcW w:w="2916" w:type="dxa"/>
            <w:gridSpan w:val="2"/>
            <w:shd w:val="clear" w:color="auto" w:fill="auto"/>
            <w:vAlign w:val="center"/>
          </w:tcPr>
          <w:p w14:paraId="3AA8150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количественный показатель</w:t>
            </w:r>
          </w:p>
        </w:tc>
        <w:tc>
          <w:tcPr>
            <w:tcW w:w="2976" w:type="dxa"/>
            <w:gridSpan w:val="2"/>
            <w:shd w:val="clear" w:color="auto" w:fill="auto"/>
            <w:vAlign w:val="center"/>
          </w:tcPr>
          <w:p w14:paraId="5D3BAAB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срок исполнения</w:t>
            </w:r>
          </w:p>
        </w:tc>
        <w:tc>
          <w:tcPr>
            <w:tcW w:w="1168" w:type="dxa"/>
            <w:vMerge w:val="restart"/>
            <w:shd w:val="clear" w:color="auto" w:fill="auto"/>
            <w:vAlign w:val="center"/>
          </w:tcPr>
          <w:p w14:paraId="55124F3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Сумма к оплате /тысяч драм/</w:t>
            </w:r>
          </w:p>
        </w:tc>
        <w:tc>
          <w:tcPr>
            <w:tcW w:w="805" w:type="dxa"/>
            <w:vMerge w:val="restart"/>
            <w:shd w:val="clear" w:color="auto" w:fill="auto"/>
            <w:vAlign w:val="center"/>
          </w:tcPr>
          <w:p w14:paraId="3A766F36"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Срок оплаты /согласно графику платежей/</w:t>
            </w:r>
          </w:p>
        </w:tc>
      </w:tr>
      <w:tr w:rsidR="00F02279" w:rsidRPr="00E6597C" w14:paraId="4377D7C8" w14:textId="77777777" w:rsidTr="00545BDE">
        <w:trPr>
          <w:trHeight w:val="1105"/>
          <w:jc w:val="right"/>
        </w:trPr>
        <w:tc>
          <w:tcPr>
            <w:tcW w:w="357" w:type="dxa"/>
            <w:vMerge/>
            <w:tcBorders>
              <w:bottom w:val="single" w:sz="4" w:space="0" w:color="auto"/>
            </w:tcBorders>
            <w:shd w:val="clear" w:color="auto" w:fill="auto"/>
          </w:tcPr>
          <w:p w14:paraId="373359D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480B9EA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00D2099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4C6C40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согласно графику закупок, утвержденному договором</w:t>
            </w:r>
          </w:p>
        </w:tc>
        <w:tc>
          <w:tcPr>
            <w:tcW w:w="1116" w:type="dxa"/>
            <w:tcBorders>
              <w:bottom w:val="single" w:sz="4" w:space="0" w:color="auto"/>
            </w:tcBorders>
            <w:shd w:val="clear" w:color="auto" w:fill="auto"/>
            <w:vAlign w:val="center"/>
          </w:tcPr>
          <w:p w14:paraId="285B99D7"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на самом деле</w:t>
            </w:r>
          </w:p>
        </w:tc>
        <w:tc>
          <w:tcPr>
            <w:tcW w:w="1842" w:type="dxa"/>
            <w:tcBorders>
              <w:bottom w:val="single" w:sz="4" w:space="0" w:color="auto"/>
            </w:tcBorders>
            <w:shd w:val="clear" w:color="auto" w:fill="auto"/>
            <w:vAlign w:val="center"/>
          </w:tcPr>
          <w:p w14:paraId="5D2982CA"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согласно графику закупок, утвержденному договором</w:t>
            </w:r>
          </w:p>
        </w:tc>
        <w:tc>
          <w:tcPr>
            <w:tcW w:w="1134" w:type="dxa"/>
            <w:tcBorders>
              <w:bottom w:val="single" w:sz="4" w:space="0" w:color="auto"/>
            </w:tcBorders>
            <w:shd w:val="clear" w:color="auto" w:fill="auto"/>
            <w:vAlign w:val="center"/>
          </w:tcPr>
          <w:p w14:paraId="1C8B71F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на самом деле</w:t>
            </w:r>
          </w:p>
        </w:tc>
        <w:tc>
          <w:tcPr>
            <w:tcW w:w="1168" w:type="dxa"/>
            <w:vMerge/>
            <w:tcBorders>
              <w:bottom w:val="single" w:sz="4" w:space="0" w:color="auto"/>
            </w:tcBorders>
            <w:shd w:val="clear" w:color="auto" w:fill="auto"/>
            <w:vAlign w:val="center"/>
          </w:tcPr>
          <w:p w14:paraId="2CA0B69A"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805" w:type="dxa"/>
            <w:vMerge/>
            <w:tcBorders>
              <w:bottom w:val="single" w:sz="4" w:space="0" w:color="auto"/>
            </w:tcBorders>
            <w:shd w:val="clear" w:color="auto" w:fill="auto"/>
            <w:vAlign w:val="center"/>
          </w:tcPr>
          <w:p w14:paraId="2C89F48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679E8A74" w14:textId="77777777" w:rsidTr="00545BDE">
        <w:trPr>
          <w:jc w:val="right"/>
        </w:trPr>
        <w:tc>
          <w:tcPr>
            <w:tcW w:w="357" w:type="dxa"/>
            <w:shd w:val="clear" w:color="auto" w:fill="auto"/>
            <w:vAlign w:val="center"/>
          </w:tcPr>
          <w:p w14:paraId="679DF89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2565FA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6A1006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9997517"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F2DCEF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6AC5B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5A3080A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11C49230"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805" w:type="dxa"/>
            <w:shd w:val="clear" w:color="auto" w:fill="auto"/>
            <w:vAlign w:val="center"/>
          </w:tcPr>
          <w:p w14:paraId="3D28F72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19BB6171" w14:textId="77777777" w:rsidTr="00545BDE">
        <w:trPr>
          <w:jc w:val="right"/>
        </w:trPr>
        <w:tc>
          <w:tcPr>
            <w:tcW w:w="357" w:type="dxa"/>
            <w:shd w:val="clear" w:color="auto" w:fill="auto"/>
          </w:tcPr>
          <w:p w14:paraId="48326493"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50492C7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223C0C54"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74B1BB58"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616D0E16"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2FC24A38"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4BA61338"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3D3C331F"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805" w:type="dxa"/>
            <w:shd w:val="clear" w:color="auto" w:fill="auto"/>
          </w:tcPr>
          <w:p w14:paraId="4981F5B1" w14:textId="77777777" w:rsidR="00F02279" w:rsidRPr="00E6597C" w:rsidRDefault="00F02279" w:rsidP="00545BDE">
            <w:pPr>
              <w:pStyle w:val="NormalWeb"/>
              <w:spacing w:before="0" w:beforeAutospacing="0" w:after="0" w:afterAutospacing="0"/>
              <w:jc w:val="center"/>
              <w:rPr>
                <w:rFonts w:ascii="GHEA Grapalat" w:hAnsi="GHEA Grapalat"/>
              </w:rPr>
            </w:pPr>
          </w:p>
        </w:tc>
      </w:tr>
    </w:tbl>
    <w:p w14:paraId="4495F33C"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47A10DB4"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этого </w:t>
      </w:r>
      <w:r w:rsidRPr="00E6597C">
        <w:rPr>
          <w:rFonts w:ascii="GHEA Grapalat" w:hAnsi="GHEA Grapalat"/>
          <w:iCs/>
          <w:snapToGrid w:val="0"/>
          <w:color w:val="000000"/>
          <w:sz w:val="21"/>
          <w:szCs w:val="21"/>
        </w:rPr>
        <w:t>протокола</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двусторонний</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основание для утверждения</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счет</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счет-фактура</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и:</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положительное </w:t>
      </w:r>
      <w:r w:rsidRPr="00E6597C">
        <w:rPr>
          <w:rFonts w:ascii="GHEA Grapalat" w:hAnsi="GHEA Grapalat"/>
          <w:color w:val="000000"/>
          <w:sz w:val="21"/>
          <w:szCs w:val="21"/>
          <w:lang w:val="es-ES"/>
        </w:rPr>
        <w:t xml:space="preserve">заключение </w:t>
      </w:r>
      <w:r w:rsidRPr="00E6597C">
        <w:rPr>
          <w:rFonts w:ascii="GHEA Grapalat" w:hAnsi="GHEA Grapalat"/>
          <w:iCs/>
          <w:snapToGrid w:val="0"/>
          <w:color w:val="000000"/>
          <w:sz w:val="21"/>
          <w:szCs w:val="21"/>
          <w:lang w:val="es-ES"/>
        </w:rPr>
        <w:t>являются неотъемлемой частью настоящего протокола и прилагаются.</w:t>
      </w:r>
    </w:p>
    <w:p w14:paraId="0897821E"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37677691"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173C5EF6"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39D0D342" w14:textId="77777777" w:rsidTr="00545BDE">
        <w:trPr>
          <w:trHeight w:val="266"/>
          <w:tblCellSpacing w:w="7" w:type="dxa"/>
          <w:jc w:val="center"/>
        </w:trPr>
        <w:tc>
          <w:tcPr>
            <w:tcW w:w="0" w:type="auto"/>
            <w:vAlign w:val="center"/>
          </w:tcPr>
          <w:p w14:paraId="0213C562"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Отправил работу</w:t>
            </w:r>
          </w:p>
        </w:tc>
        <w:tc>
          <w:tcPr>
            <w:tcW w:w="0" w:type="auto"/>
            <w:vAlign w:val="center"/>
          </w:tcPr>
          <w:p w14:paraId="4B87F50D"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Работа принята</w:t>
            </w:r>
          </w:p>
        </w:tc>
      </w:tr>
      <w:tr w:rsidR="00F02279" w:rsidRPr="00E6597C" w14:paraId="73BE26A3" w14:textId="77777777" w:rsidTr="00545BDE">
        <w:trPr>
          <w:trHeight w:val="473"/>
          <w:tblCellSpacing w:w="7" w:type="dxa"/>
          <w:jc w:val="center"/>
        </w:trPr>
        <w:tc>
          <w:tcPr>
            <w:tcW w:w="0" w:type="auto"/>
            <w:vAlign w:val="center"/>
          </w:tcPr>
          <w:p w14:paraId="1B456C29"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51532AEC"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подпись</w:t>
            </w:r>
          </w:p>
        </w:tc>
        <w:tc>
          <w:tcPr>
            <w:tcW w:w="0" w:type="auto"/>
            <w:vAlign w:val="center"/>
          </w:tcPr>
          <w:p w14:paraId="7EA28B41"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3CC52F8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подпись</w:t>
            </w:r>
          </w:p>
        </w:tc>
      </w:tr>
      <w:tr w:rsidR="00F02279" w:rsidRPr="00E6597C" w14:paraId="7F211388" w14:textId="77777777" w:rsidTr="00545BDE">
        <w:trPr>
          <w:trHeight w:val="503"/>
          <w:tblCellSpacing w:w="7" w:type="dxa"/>
          <w:jc w:val="center"/>
        </w:trPr>
        <w:tc>
          <w:tcPr>
            <w:tcW w:w="0" w:type="auto"/>
            <w:vAlign w:val="center"/>
          </w:tcPr>
          <w:p w14:paraId="60DD2310"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1E9713BA"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фамилия, имя</w:t>
            </w:r>
          </w:p>
        </w:tc>
        <w:tc>
          <w:tcPr>
            <w:tcW w:w="0" w:type="auto"/>
            <w:vAlign w:val="center"/>
          </w:tcPr>
          <w:p w14:paraId="24DC842A"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3AC6FE9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фамилия, имя</w:t>
            </w:r>
          </w:p>
        </w:tc>
      </w:tr>
      <w:tr w:rsidR="00F02279" w:rsidRPr="00E6597C" w14:paraId="1531EA5B" w14:textId="77777777" w:rsidTr="00545BDE">
        <w:trPr>
          <w:trHeight w:val="281"/>
          <w:tblCellSpacing w:w="7" w:type="dxa"/>
          <w:jc w:val="center"/>
        </w:trPr>
        <w:tc>
          <w:tcPr>
            <w:tcW w:w="0" w:type="auto"/>
            <w:vAlign w:val="center"/>
          </w:tcPr>
          <w:p w14:paraId="32F74936"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К.Т.</w:t>
            </w:r>
            <w:r w:rsidRPr="00E6597C">
              <w:rPr>
                <w:rFonts w:ascii="Arial" w:hAnsi="Arial" w:cs="Arial"/>
                <w:iCs/>
                <w:color w:val="000000"/>
                <w:sz w:val="21"/>
                <w:szCs w:val="21"/>
              </w:rPr>
              <w:t xml:space="preserve">                                                                                 </w:t>
            </w:r>
          </w:p>
        </w:tc>
        <w:tc>
          <w:tcPr>
            <w:tcW w:w="0" w:type="auto"/>
            <w:vAlign w:val="center"/>
          </w:tcPr>
          <w:p w14:paraId="53C05962"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К.Т.</w:t>
            </w:r>
          </w:p>
        </w:tc>
      </w:tr>
    </w:tbl>
    <w:p w14:paraId="36F87229" w14:textId="77777777" w:rsidR="00F02279" w:rsidRPr="00E6597C" w:rsidRDefault="00F02279" w:rsidP="00F02279">
      <w:pPr>
        <w:ind w:left="-142" w:firstLine="142"/>
        <w:jc w:val="center"/>
        <w:rPr>
          <w:rFonts w:ascii="GHEA Grapalat" w:hAnsi="GHEA Grapalat" w:cs="Sylfaen"/>
          <w:b/>
        </w:rPr>
      </w:pPr>
    </w:p>
    <w:p w14:paraId="74406536" w14:textId="77777777" w:rsidR="00F02279" w:rsidRPr="00E6597C" w:rsidRDefault="00F02279" w:rsidP="00F02279">
      <w:pPr>
        <w:ind w:left="-142" w:firstLine="142"/>
        <w:jc w:val="center"/>
        <w:rPr>
          <w:rFonts w:ascii="GHEA Grapalat" w:hAnsi="GHEA Grapalat" w:cs="Sylfaen"/>
          <w:b/>
        </w:rPr>
      </w:pPr>
    </w:p>
    <w:p w14:paraId="6577AC0C" w14:textId="77777777" w:rsidR="00F02279" w:rsidRPr="00E6597C" w:rsidRDefault="00F02279" w:rsidP="00F02279">
      <w:pPr>
        <w:ind w:left="-142" w:firstLine="142"/>
        <w:jc w:val="center"/>
        <w:rPr>
          <w:rFonts w:ascii="GHEA Grapalat" w:hAnsi="GHEA Grapalat" w:cs="Sylfaen"/>
          <w:b/>
        </w:rPr>
      </w:pPr>
    </w:p>
    <w:p w14:paraId="3B1023B3" w14:textId="77777777" w:rsidR="00F02279" w:rsidRPr="00E6597C" w:rsidRDefault="00F02279" w:rsidP="00F02279">
      <w:pPr>
        <w:ind w:left="-142" w:firstLine="142"/>
        <w:jc w:val="center"/>
        <w:rPr>
          <w:rFonts w:ascii="GHEA Grapalat" w:hAnsi="GHEA Grapalat" w:cs="Sylfaen"/>
          <w:b/>
        </w:rPr>
      </w:pPr>
    </w:p>
    <w:p w14:paraId="75364D9C" w14:textId="77777777" w:rsidR="00F02279" w:rsidRPr="00E6597C" w:rsidRDefault="00F02279" w:rsidP="00F02279">
      <w:pPr>
        <w:jc w:val="right"/>
        <w:rPr>
          <w:rFonts w:ascii="GHEA Grapalat" w:hAnsi="GHEA Grapalat" w:cs="Sylfaen"/>
          <w:i/>
          <w:sz w:val="20"/>
        </w:rPr>
      </w:pPr>
      <w:r w:rsidRPr="00E6597C">
        <w:rPr>
          <w:rFonts w:ascii="GHEA Grapalat" w:hAnsi="GHEA Grapalat" w:cs="Sylfaen"/>
          <w:i/>
          <w:sz w:val="20"/>
          <w:lang w:val="pt-BR"/>
        </w:rPr>
        <w:t xml:space="preserve">Приложение </w:t>
      </w:r>
      <w:r w:rsidRPr="00E6597C">
        <w:rPr>
          <w:rFonts w:ascii="GHEA Grapalat" w:hAnsi="GHEA Grapalat" w:cs="Sylfaen"/>
          <w:i/>
          <w:sz w:val="20"/>
        </w:rPr>
        <w:t>3.1</w:t>
      </w:r>
    </w:p>
    <w:p w14:paraId="3F4C53BB" w14:textId="77777777" w:rsidR="00F02279" w:rsidRPr="00E6597C" w:rsidRDefault="00F02279" w:rsidP="00F02279">
      <w:pPr>
        <w:jc w:val="right"/>
        <w:rPr>
          <w:rFonts w:ascii="GHEA Grapalat" w:hAnsi="GHEA Grapalat" w:cs="Sylfaen"/>
          <w:i/>
          <w:sz w:val="20"/>
          <w:lang w:val="pt-BR"/>
        </w:rPr>
      </w:pPr>
      <w:r w:rsidRPr="00E6597C">
        <w:rPr>
          <w:rFonts w:ascii="GHEA Grapalat" w:hAnsi="GHEA Grapalat" w:cs="Sylfaen"/>
          <w:i/>
          <w:sz w:val="20"/>
          <w:lang w:val="pt-BR"/>
        </w:rPr>
        <w:t>«» 20 лет запечатанный</w:t>
      </w:r>
    </w:p>
    <w:p w14:paraId="6E3502B9" w14:textId="77777777" w:rsidR="00F02279" w:rsidRPr="00E6597C" w:rsidRDefault="00F02279" w:rsidP="00F02279">
      <w:pPr>
        <w:jc w:val="right"/>
        <w:rPr>
          <w:rFonts w:ascii="GHEA Grapalat" w:hAnsi="GHEA Grapalat" w:cs="Sylfaen"/>
          <w:i/>
          <w:sz w:val="20"/>
          <w:lang w:val="pt-BR"/>
        </w:rPr>
      </w:pPr>
      <w:r w:rsidRPr="00E6597C">
        <w:rPr>
          <w:rFonts w:ascii="GHEA Grapalat" w:hAnsi="GHEA Grapalat" w:cs="Sylfaen"/>
          <w:i/>
          <w:sz w:val="20"/>
          <w:lang w:val="pt-BR"/>
        </w:rPr>
        <w:t>код контракта</w:t>
      </w:r>
    </w:p>
    <w:p w14:paraId="02B67297" w14:textId="77777777" w:rsidR="00F02279" w:rsidRPr="00E6597C" w:rsidRDefault="00F02279" w:rsidP="00F02279">
      <w:pPr>
        <w:tabs>
          <w:tab w:val="left" w:pos="360"/>
          <w:tab w:val="left" w:pos="540"/>
        </w:tabs>
        <w:jc w:val="center"/>
        <w:rPr>
          <w:rFonts w:ascii="Sylfaen" w:hAnsi="Sylfaen" w:cs="Sylfaen"/>
          <w:b/>
          <w:bCs/>
        </w:rPr>
      </w:pPr>
    </w:p>
    <w:p w14:paraId="2C56B63E" w14:textId="77777777" w:rsidR="00F02279" w:rsidRPr="00E6597C" w:rsidRDefault="00F02279" w:rsidP="00F02279">
      <w:pPr>
        <w:tabs>
          <w:tab w:val="left" w:pos="360"/>
          <w:tab w:val="left" w:pos="540"/>
        </w:tabs>
        <w:jc w:val="center"/>
        <w:rPr>
          <w:rFonts w:ascii="Sylfaen" w:hAnsi="Sylfaen" w:cs="Sylfaen"/>
          <w:b/>
          <w:bCs/>
        </w:rPr>
      </w:pPr>
    </w:p>
    <w:p w14:paraId="159A2286" w14:textId="77777777" w:rsidR="00F02279" w:rsidRPr="00E6597C" w:rsidRDefault="00F02279" w:rsidP="00F02279">
      <w:pPr>
        <w:tabs>
          <w:tab w:val="left" w:pos="360"/>
          <w:tab w:val="left" w:pos="540"/>
        </w:tabs>
        <w:jc w:val="center"/>
        <w:rPr>
          <w:rFonts w:ascii="Sylfaen" w:hAnsi="Sylfaen" w:cs="Sylfaen"/>
          <w:b/>
          <w:bCs/>
        </w:rPr>
      </w:pPr>
    </w:p>
    <w:p w14:paraId="552B296C" w14:textId="77777777" w:rsidR="00F02279" w:rsidRPr="00E6597C" w:rsidRDefault="00F02279" w:rsidP="00F02279">
      <w:pPr>
        <w:tabs>
          <w:tab w:val="left" w:pos="360"/>
          <w:tab w:val="left" w:pos="540"/>
        </w:tabs>
        <w:jc w:val="center"/>
        <w:rPr>
          <w:rFonts w:ascii="GHEA Grapalat" w:hAnsi="GHEA Grapalat" w:cs="Sylfaen"/>
          <w:b/>
          <w:bCs/>
        </w:rPr>
      </w:pPr>
    </w:p>
    <w:p w14:paraId="73E0FDA8" w14:textId="77777777" w:rsidR="00F02279" w:rsidRPr="00E6597C" w:rsidRDefault="00F02279" w:rsidP="00F02279">
      <w:pPr>
        <w:tabs>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АКТ Н:</w:t>
      </w:r>
    </w:p>
    <w:p w14:paraId="197005AD" w14:textId="77777777" w:rsidR="00F02279" w:rsidRPr="00E6597C" w:rsidRDefault="00F02279" w:rsidP="00F02279">
      <w:pPr>
        <w:tabs>
          <w:tab w:val="left" w:pos="360"/>
          <w:tab w:val="left" w:pos="540"/>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о фиксации факта передачи результата договора Заказчику</w:t>
      </w:r>
    </w:p>
    <w:p w14:paraId="79968A32" w14:textId="77777777" w:rsidR="00F02279" w:rsidRPr="00E6597C" w:rsidRDefault="00F02279" w:rsidP="00F02279">
      <w:pPr>
        <w:tabs>
          <w:tab w:val="left" w:pos="360"/>
          <w:tab w:val="left" w:pos="540"/>
        </w:tabs>
        <w:rPr>
          <w:rFonts w:ascii="GHEA Grapalat" w:hAnsi="GHEA Grapalat" w:cs="Sylfaen"/>
          <w:sz w:val="22"/>
          <w:szCs w:val="22"/>
        </w:rPr>
      </w:pPr>
    </w:p>
    <w:p w14:paraId="1F40A3E4" w14:textId="77777777" w:rsidR="00F02279" w:rsidRPr="00E6597C" w:rsidRDefault="00F02279" w:rsidP="00F02279">
      <w:pPr>
        <w:tabs>
          <w:tab w:val="left" w:pos="360"/>
          <w:tab w:val="left" w:pos="540"/>
        </w:tabs>
        <w:rPr>
          <w:rFonts w:ascii="GHEA Grapalat" w:hAnsi="GHEA Grapalat" w:cs="Sylfaen"/>
          <w:sz w:val="22"/>
          <w:szCs w:val="22"/>
        </w:rPr>
      </w:pPr>
    </w:p>
    <w:p w14:paraId="0DDC21E5" w14:textId="77777777" w:rsidR="00F02279" w:rsidRPr="00E6597C" w:rsidRDefault="00F02279" w:rsidP="00F02279">
      <w:pPr>
        <w:tabs>
          <w:tab w:val="left" w:pos="360"/>
          <w:tab w:val="left" w:pos="540"/>
        </w:tabs>
        <w:ind w:left="-540" w:firstLine="180"/>
        <w:jc w:val="both"/>
        <w:rPr>
          <w:rFonts w:ascii="GHEA Grapalat" w:hAnsi="GHEA Grapalat" w:cs="Sylfaen"/>
          <w:sz w:val="20"/>
          <w:szCs w:val="20"/>
        </w:rPr>
      </w:pPr>
      <w:r w:rsidRPr="00E6597C">
        <w:rPr>
          <w:rFonts w:ascii="GHEA Grapalat" w:hAnsi="GHEA Grapalat" w:cs="Sylfaen"/>
        </w:rPr>
        <w:tab/>
      </w:r>
      <w:r w:rsidRPr="00E6597C">
        <w:rPr>
          <w:rFonts w:ascii="GHEA Grapalat" w:hAnsi="GHEA Grapalat" w:cs="Sylfaen"/>
          <w:sz w:val="20"/>
          <w:szCs w:val="20"/>
          <w:lang w:val="hy-AM"/>
        </w:rPr>
        <w:t xml:space="preserve">Настоящим </w:t>
      </w:r>
      <w:r w:rsidRPr="00E6597C">
        <w:rPr>
          <w:rFonts w:ascii="GHEA Grapalat" w:hAnsi="GHEA Grapalat" w:cs="Sylfaen"/>
          <w:sz w:val="20"/>
          <w:szCs w:val="20"/>
        </w:rPr>
        <w:t xml:space="preserve">зафиксировано </w:t>
      </w:r>
      <w:r w:rsidRPr="00E6597C">
        <w:rPr>
          <w:rFonts w:ascii="GHEA Grapalat" w:hAnsi="GHEA Grapalat" w:cs="Sylfaen"/>
          <w:sz w:val="20"/>
          <w:szCs w:val="20"/>
          <w:lang w:val="hy-AM"/>
        </w:rPr>
        <w:t>, что:</w:t>
      </w:r>
      <w:r w:rsidRPr="00E6597C">
        <w:rPr>
          <w:rFonts w:ascii="GHEA Grapalat" w:hAnsi="GHEA Grapalat" w:cs="Sylfaen"/>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из</w:t>
      </w:r>
      <w:r w:rsidRPr="00E6597C">
        <w:rPr>
          <w:rFonts w:ascii="GHEA Grapalat" w:hAnsi="GHEA Grapalat" w:cs="Sylfaen"/>
        </w:rPr>
        <w:t xml:space="preserve"> </w:t>
      </w:r>
      <w:r w:rsidRPr="00E6597C">
        <w:rPr>
          <w:rFonts w:ascii="GHEA Grapalat" w:hAnsi="GHEA Grapalat" w:cs="Sylfaen"/>
          <w:sz w:val="20"/>
          <w:szCs w:val="20"/>
        </w:rPr>
        <w:t>(далее «Клиент») и</w:t>
      </w:r>
      <w:r w:rsidRPr="00E6597C">
        <w:rPr>
          <w:rFonts w:ascii="GHEA Grapalat" w:hAnsi="GHEA Grapalat" w:cs="Sylfaen"/>
          <w:sz w:val="20"/>
          <w:szCs w:val="20"/>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из</w:t>
      </w:r>
    </w:p>
    <w:p w14:paraId="510D0D48" w14:textId="77777777" w:rsidR="00F02279" w:rsidRPr="00E6597C" w:rsidRDefault="00F02279" w:rsidP="00F02279">
      <w:pPr>
        <w:tabs>
          <w:tab w:val="left" w:pos="360"/>
          <w:tab w:val="left" w:pos="540"/>
        </w:tabs>
        <w:ind w:right="-360"/>
        <w:jc w:val="both"/>
        <w:rPr>
          <w:rFonts w:ascii="GHEA Grapalat" w:hAnsi="GHEA Grapalat" w:cs="Sylfaen"/>
          <w:sz w:val="12"/>
          <w:szCs w:val="12"/>
        </w:rPr>
      </w:pPr>
      <w:r w:rsidRPr="00E6597C">
        <w:rPr>
          <w:rFonts w:ascii="GHEA Grapalat" w:hAnsi="GHEA Grapalat" w:cs="Sylfaen"/>
        </w:rPr>
        <w:t xml:space="preserve">                                           </w:t>
      </w:r>
      <w:r w:rsidRPr="00E6597C">
        <w:rPr>
          <w:rFonts w:ascii="GHEA Grapalat" w:hAnsi="GHEA Grapalat" w:cs="Sylfaen"/>
          <w:sz w:val="12"/>
          <w:szCs w:val="12"/>
        </w:rPr>
        <w:t>Имя Заказчика Имя Подрядчика</w:t>
      </w:r>
    </w:p>
    <w:p w14:paraId="7CC35ABE"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 xml:space="preserve">(далее — </w:t>
      </w:r>
      <w:r w:rsidRPr="00E6597C">
        <w:rPr>
          <w:rFonts w:ascii="GHEA Grapalat" w:hAnsi="GHEA Grapalat" w:cs="Sylfaen"/>
          <w:sz w:val="20"/>
          <w:szCs w:val="20"/>
        </w:rPr>
        <w:t xml:space="preserve">перевозчик К </w:t>
      </w:r>
      <w:r w:rsidRPr="00E6597C">
        <w:rPr>
          <w:rFonts w:ascii="GHEA Grapalat" w:hAnsi="GHEA Grapalat" w:cs="Sylfaen"/>
          <w:sz w:val="20"/>
          <w:szCs w:val="20"/>
          <w:lang w:val="hy-AM"/>
        </w:rPr>
        <w:t xml:space="preserve">) </w:t>
      </w:r>
      <w:r w:rsidRPr="00E6597C">
        <w:rPr>
          <w:rFonts w:ascii="GHEA Grapalat" w:hAnsi="GHEA Grapalat" w:cs="Sylfaen"/>
          <w:sz w:val="20"/>
          <w:szCs w:val="20"/>
        </w:rPr>
        <w:t>между</w:t>
      </w:r>
      <w:r w:rsidRPr="00E6597C">
        <w:rPr>
          <w:rFonts w:ascii="GHEA Grapalat" w:hAnsi="GHEA Grapalat" w:cs="Sylfaen"/>
        </w:rPr>
        <w:t xml:space="preserve"> </w:t>
      </w:r>
      <w:r w:rsidRPr="00E6597C">
        <w:rPr>
          <w:rFonts w:ascii="GHEA Grapalat" w:hAnsi="GHEA Grapalat" w:cs="Sylfaen"/>
          <w:sz w:val="20"/>
        </w:rPr>
        <w:t xml:space="preserve">20 лет </w:t>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lang w:val="hy-AM"/>
        </w:rPr>
        <w:t>N запечатан</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D7D3830"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дата заключения договора, </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номер договора</w:t>
      </w:r>
    </w:p>
    <w:p w14:paraId="77E16B5E"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в рамках договора купли-продажи Исполнитель</w:t>
      </w:r>
      <w:r w:rsidRPr="00E6597C">
        <w:rPr>
          <w:rFonts w:ascii="GHEA Grapalat" w:hAnsi="GHEA Grapalat" w:cs="Sylfaen"/>
          <w:lang w:val="hy-AM"/>
        </w:rPr>
        <w:t xml:space="preserve">  </w:t>
      </w:r>
      <w:r w:rsidRPr="00E6597C">
        <w:rPr>
          <w:rFonts w:ascii="GHEA Grapalat" w:hAnsi="GHEA Grapalat" w:cs="Sylfaen"/>
          <w:sz w:val="20"/>
          <w:lang w:val="hy-AM"/>
        </w:rPr>
        <w:t xml:space="preserve">20 лет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szCs w:val="20"/>
          <w:lang w:val="hy-AM"/>
        </w:rPr>
        <w:t xml:space="preserve">передал Заказчику для сдачи-приемки следующие работы </w:t>
      </w:r>
      <w:r w:rsidRPr="00E6597C">
        <w:rPr>
          <w:rFonts w:ascii="GHEA Grapalat" w:hAnsi="GHEA Grapalat" w:cs="Sylfaen"/>
          <w:sz w:val="20"/>
          <w:lang w:val="hy-AM"/>
        </w:rPr>
        <w:t>.</w:t>
      </w:r>
    </w:p>
    <w:p w14:paraId="1DE0DE93" w14:textId="77777777" w:rsidR="00F02279" w:rsidRPr="00E6597C" w:rsidRDefault="00F02279" w:rsidP="00F02279">
      <w:pPr>
        <w:tabs>
          <w:tab w:val="left" w:pos="2972"/>
        </w:tabs>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3D23C3A6"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6C776C2"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Работа:</w:t>
            </w:r>
          </w:p>
        </w:tc>
      </w:tr>
      <w:tr w:rsidR="00F02279" w:rsidRPr="00E6597C" w14:paraId="2DA8321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15829C"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14:paraId="74406333"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единица 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14:paraId="652A952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сумма </w:t>
            </w:r>
            <w:r w:rsidRPr="00E6597C">
              <w:rPr>
                <w:rFonts w:ascii="GHEA Grapalat" w:hAnsi="GHEA Grapalat"/>
                <w:sz w:val="18"/>
                <w:szCs w:val="18"/>
              </w:rPr>
              <w:t xml:space="preserve">( </w:t>
            </w:r>
            <w:r w:rsidRPr="00E6597C">
              <w:rPr>
                <w:rFonts w:ascii="GHEA Grapalat" w:hAnsi="GHEA Grapalat" w:cs="Sylfaen"/>
                <w:sz w:val="18"/>
                <w:szCs w:val="18"/>
              </w:rPr>
              <w:t xml:space="preserve">фактическая </w:t>
            </w:r>
            <w:r w:rsidRPr="00E6597C">
              <w:rPr>
                <w:rFonts w:ascii="GHEA Grapalat" w:hAnsi="GHEA Grapalat"/>
                <w:sz w:val="18"/>
                <w:szCs w:val="18"/>
              </w:rPr>
              <w:t>)</w:t>
            </w:r>
          </w:p>
        </w:tc>
      </w:tr>
      <w:tr w:rsidR="00F02279" w:rsidRPr="00E6597C" w14:paraId="47BF4CBA"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28955B31"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04D8364E"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5A7F718" w14:textId="77777777" w:rsidR="00F02279" w:rsidRPr="00E6597C" w:rsidRDefault="00F02279" w:rsidP="00545BDE">
            <w:pPr>
              <w:rPr>
                <w:rFonts w:ascii="GHEA Grapalat" w:hAnsi="GHEA Grapalat" w:cs="Sylfaen"/>
                <w:sz w:val="18"/>
                <w:szCs w:val="18"/>
                <w:lang w:val="ru-RU" w:eastAsia="ru-RU"/>
              </w:rPr>
            </w:pPr>
          </w:p>
        </w:tc>
      </w:tr>
      <w:tr w:rsidR="00F02279" w:rsidRPr="00E6597C" w14:paraId="48C7532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10EF62E6"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4AB1D78A"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3A695A3" w14:textId="77777777" w:rsidR="00F02279" w:rsidRPr="00E6597C" w:rsidRDefault="00F02279" w:rsidP="00545BDE">
            <w:pPr>
              <w:rPr>
                <w:rFonts w:ascii="GHEA Grapalat" w:hAnsi="GHEA Grapalat" w:cs="Sylfaen"/>
                <w:sz w:val="18"/>
                <w:szCs w:val="18"/>
                <w:lang w:val="ru-RU" w:eastAsia="ru-RU"/>
              </w:rPr>
            </w:pPr>
          </w:p>
        </w:tc>
      </w:tr>
    </w:tbl>
    <w:p w14:paraId="21CDB6D8" w14:textId="77777777" w:rsidR="00F02279" w:rsidRPr="00E6597C" w:rsidRDefault="00F02279" w:rsidP="00F02279">
      <w:pPr>
        <w:tabs>
          <w:tab w:val="left" w:pos="360"/>
          <w:tab w:val="left" w:pos="540"/>
        </w:tabs>
        <w:jc w:val="both"/>
        <w:rPr>
          <w:rFonts w:ascii="GHEA Grapalat" w:hAnsi="GHEA Grapalat" w:cs="Sylfaen"/>
          <w:lang w:eastAsia="ru-RU"/>
        </w:rPr>
      </w:pPr>
    </w:p>
    <w:p w14:paraId="6BEC2E5E" w14:textId="77777777" w:rsidR="00F02279" w:rsidRPr="00E6597C" w:rsidRDefault="00F02279" w:rsidP="00F02279">
      <w:pPr>
        <w:tabs>
          <w:tab w:val="left" w:pos="360"/>
          <w:tab w:val="left" w:pos="540"/>
        </w:tabs>
        <w:jc w:val="both"/>
        <w:rPr>
          <w:rFonts w:ascii="GHEA Grapalat" w:hAnsi="GHEA Grapalat" w:cs="Sylfaen"/>
        </w:rPr>
      </w:pPr>
    </w:p>
    <w:p w14:paraId="5EBBCB4D" w14:textId="77777777" w:rsidR="00F02279" w:rsidRPr="00E6597C" w:rsidRDefault="00F02279" w:rsidP="00F02279">
      <w:pPr>
        <w:tabs>
          <w:tab w:val="left" w:pos="360"/>
          <w:tab w:val="left" w:pos="540"/>
        </w:tabs>
        <w:jc w:val="both"/>
        <w:rPr>
          <w:rFonts w:ascii="GHEA Grapalat" w:hAnsi="GHEA Grapalat" w:cs="Sylfaen"/>
          <w:lang w:val="hy-AM"/>
        </w:rPr>
      </w:pPr>
    </w:p>
    <w:p w14:paraId="65732C40"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Акт составлен в 2-х экземплярах, по одному экземпляру предоставляется каждой стороне.</w:t>
      </w:r>
    </w:p>
    <w:p w14:paraId="0E7586F1" w14:textId="77777777" w:rsidR="00F02279" w:rsidRPr="00E6597C" w:rsidRDefault="00F02279" w:rsidP="00F02279">
      <w:pPr>
        <w:tabs>
          <w:tab w:val="left" w:pos="360"/>
          <w:tab w:val="left" w:pos="540"/>
        </w:tabs>
        <w:rPr>
          <w:rFonts w:ascii="GHEA Grapalat" w:hAnsi="GHEA Grapalat" w:cs="Sylfaen"/>
          <w:sz w:val="20"/>
          <w:szCs w:val="20"/>
          <w:lang w:val="hy-AM"/>
        </w:rPr>
      </w:pPr>
    </w:p>
    <w:p w14:paraId="4DC69069" w14:textId="77777777" w:rsidR="00F02279" w:rsidRPr="00E6597C" w:rsidRDefault="00F02279" w:rsidP="00F02279">
      <w:pPr>
        <w:jc w:val="center"/>
        <w:rPr>
          <w:rFonts w:ascii="GHEA Grapalat" w:hAnsi="GHEA Grapalat" w:cs="Sylfaen"/>
          <w:sz w:val="22"/>
          <w:szCs w:val="22"/>
          <w:lang w:val="hy-AM"/>
        </w:rPr>
      </w:pPr>
    </w:p>
    <w:p w14:paraId="559EE336" w14:textId="77777777" w:rsidR="00F02279" w:rsidRPr="00E6597C" w:rsidRDefault="00F02279" w:rsidP="00F02279">
      <w:pPr>
        <w:jc w:val="center"/>
        <w:rPr>
          <w:rFonts w:ascii="GHEA Grapalat" w:hAnsi="GHEA Grapalat" w:cs="Sylfaen"/>
          <w:sz w:val="14"/>
          <w:szCs w:val="14"/>
          <w:lang w:val="hy-AM"/>
        </w:rPr>
      </w:pPr>
    </w:p>
    <w:p w14:paraId="4B7F6B01" w14:textId="77777777" w:rsidR="00F02279" w:rsidRPr="00E6597C" w:rsidRDefault="00F02279" w:rsidP="00F02279">
      <w:pPr>
        <w:jc w:val="center"/>
        <w:rPr>
          <w:rFonts w:ascii="GHEA Grapalat" w:hAnsi="GHEA Grapalat" w:cs="Sylfaen"/>
          <w:sz w:val="22"/>
          <w:szCs w:val="22"/>
          <w:lang w:val="hy-AM"/>
        </w:rPr>
      </w:pPr>
    </w:p>
    <w:p w14:paraId="7238DDC7" w14:textId="77777777" w:rsidR="00F02279" w:rsidRPr="00E6597C" w:rsidRDefault="00F02279" w:rsidP="00F02279">
      <w:pPr>
        <w:jc w:val="center"/>
        <w:rPr>
          <w:rFonts w:ascii="GHEA Grapalat" w:hAnsi="GHEA Grapalat" w:cs="Sylfaen"/>
          <w:sz w:val="22"/>
          <w:szCs w:val="22"/>
        </w:rPr>
      </w:pPr>
      <w:r w:rsidRPr="00E6597C">
        <w:rPr>
          <w:rFonts w:ascii="GHEA Grapalat" w:hAnsi="GHEA Grapalat" w:cs="Sylfaen"/>
          <w:sz w:val="22"/>
          <w:szCs w:val="22"/>
        </w:rPr>
        <w:t>СТОРОНЫ</w:t>
      </w:r>
    </w:p>
    <w:p w14:paraId="0AA10206" w14:textId="77777777" w:rsidR="00F02279" w:rsidRPr="00E6597C" w:rsidRDefault="00F02279" w:rsidP="00F02279">
      <w:pPr>
        <w:jc w:val="center"/>
        <w:rPr>
          <w:rFonts w:ascii="GHEA Grapalat" w:hAnsi="GHEA Grapalat" w:cs="Sylfaen"/>
          <w:sz w:val="22"/>
          <w:szCs w:val="22"/>
        </w:rPr>
      </w:pPr>
    </w:p>
    <w:p w14:paraId="5DD754DA" w14:textId="77777777" w:rsidR="00F02279" w:rsidRPr="00E6597C" w:rsidRDefault="00F02279" w:rsidP="00F02279">
      <w:pPr>
        <w:tabs>
          <w:tab w:val="left" w:pos="360"/>
          <w:tab w:val="left" w:pos="540"/>
        </w:tabs>
        <w:rPr>
          <w:rFonts w:ascii="GHEA Grapalat" w:hAnsi="GHEA Grapalat" w:cs="Sylfaen"/>
          <w:sz w:val="22"/>
          <w:szCs w:val="22"/>
        </w:rPr>
      </w:pPr>
    </w:p>
    <w:p w14:paraId="28DF23A3" w14:textId="77777777" w:rsidR="00F02279" w:rsidRPr="00E6597C" w:rsidRDefault="00F02279" w:rsidP="00F02279">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F02279" w:rsidRPr="00E6597C" w14:paraId="52D5A8C2" w14:textId="77777777" w:rsidTr="00545BDE">
        <w:tc>
          <w:tcPr>
            <w:tcW w:w="4785" w:type="dxa"/>
          </w:tcPr>
          <w:p w14:paraId="1366E209" w14:textId="77777777" w:rsidR="00F02279" w:rsidRPr="00E6597C" w:rsidRDefault="00F02279" w:rsidP="00545BDE">
            <w:pPr>
              <w:tabs>
                <w:tab w:val="left" w:pos="360"/>
                <w:tab w:val="left" w:pos="540"/>
              </w:tabs>
              <w:jc w:val="center"/>
              <w:rPr>
                <w:rFonts w:ascii="GHEA Grapalat" w:hAnsi="GHEA Grapalat" w:cs="Sylfaen"/>
                <w:b/>
                <w:bCs/>
                <w:sz w:val="22"/>
                <w:szCs w:val="22"/>
                <w:lang w:eastAsia="ru-RU"/>
              </w:rPr>
            </w:pPr>
            <w:r w:rsidRPr="00E6597C">
              <w:rPr>
                <w:rFonts w:ascii="GHEA Grapalat" w:hAnsi="GHEA Grapalat" w:cs="Sylfaen"/>
                <w:b/>
                <w:bCs/>
                <w:sz w:val="22"/>
                <w:szCs w:val="22"/>
              </w:rPr>
              <w:t>Доставленный</w:t>
            </w:r>
          </w:p>
        </w:tc>
        <w:tc>
          <w:tcPr>
            <w:tcW w:w="5223" w:type="dxa"/>
          </w:tcPr>
          <w:p w14:paraId="6CFA2120" w14:textId="77777777" w:rsidR="00F02279" w:rsidRPr="00E6597C" w:rsidRDefault="00F02279" w:rsidP="00545BDE">
            <w:pPr>
              <w:tabs>
                <w:tab w:val="left" w:pos="360"/>
                <w:tab w:val="left" w:pos="540"/>
              </w:tabs>
              <w:jc w:val="center"/>
              <w:rPr>
                <w:rFonts w:ascii="GHEA Grapalat" w:hAnsi="GHEA Grapalat" w:cs="Sylfaen"/>
                <w:b/>
                <w:bCs/>
                <w:sz w:val="22"/>
                <w:szCs w:val="22"/>
                <w:lang w:eastAsia="ru-RU"/>
              </w:rPr>
            </w:pPr>
            <w:r w:rsidRPr="00E6597C">
              <w:rPr>
                <w:rFonts w:ascii="GHEA Grapalat" w:hAnsi="GHEA Grapalat" w:cs="Sylfaen"/>
                <w:b/>
                <w:bCs/>
                <w:sz w:val="22"/>
                <w:szCs w:val="22"/>
              </w:rPr>
              <w:t>Принял</w:t>
            </w:r>
          </w:p>
        </w:tc>
      </w:tr>
    </w:tbl>
    <w:p w14:paraId="69B7F61D" w14:textId="77777777" w:rsidR="00F02279" w:rsidRPr="00E6597C" w:rsidRDefault="00F02279" w:rsidP="00F02279">
      <w:pPr>
        <w:tabs>
          <w:tab w:val="left" w:pos="360"/>
          <w:tab w:val="left" w:pos="540"/>
        </w:tabs>
        <w:rPr>
          <w:rFonts w:ascii="GHEA Grapalat" w:hAnsi="GHEA Grapalat" w:cs="Sylfaen"/>
          <w:sz w:val="20"/>
          <w:szCs w:val="20"/>
          <w:lang w:eastAsia="ru-RU"/>
        </w:rPr>
      </w:pPr>
      <w:r w:rsidRPr="00E6597C">
        <w:rPr>
          <w:rFonts w:ascii="GHEA Grapalat" w:hAnsi="GHEA Grapalat" w:cs="Sylfaen"/>
          <w:sz w:val="20"/>
          <w:szCs w:val="20"/>
          <w:lang w:eastAsia="ru-RU"/>
        </w:rPr>
        <w:t>Представитель, разработавший приложение:</w:t>
      </w:r>
    </w:p>
    <w:p w14:paraId="516995FE" w14:textId="77777777" w:rsidR="00F02279" w:rsidRPr="00E6597C" w:rsidRDefault="00F02279" w:rsidP="00F02279">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7952B7DC" w14:textId="77777777" w:rsidTr="00545BDE">
        <w:trPr>
          <w:tblCellSpacing w:w="7" w:type="dxa"/>
          <w:jc w:val="center"/>
        </w:trPr>
        <w:tc>
          <w:tcPr>
            <w:tcW w:w="0" w:type="auto"/>
            <w:vAlign w:val="center"/>
          </w:tcPr>
          <w:p w14:paraId="5AAC1AD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178ECE0D"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фамилия, имя</w:t>
            </w:r>
          </w:p>
        </w:tc>
        <w:tc>
          <w:tcPr>
            <w:tcW w:w="0" w:type="auto"/>
            <w:vAlign w:val="center"/>
          </w:tcPr>
          <w:p w14:paraId="5C838CA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3DB8E5BF"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фамилия, имя</w:t>
            </w:r>
          </w:p>
        </w:tc>
      </w:tr>
      <w:tr w:rsidR="00F02279" w:rsidRPr="00E6597C" w14:paraId="384C1F90" w14:textId="77777777" w:rsidTr="00545BDE">
        <w:trPr>
          <w:tblCellSpacing w:w="7" w:type="dxa"/>
          <w:jc w:val="center"/>
        </w:trPr>
        <w:tc>
          <w:tcPr>
            <w:tcW w:w="0" w:type="auto"/>
            <w:vAlign w:val="center"/>
          </w:tcPr>
          <w:p w14:paraId="75646D3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28BE4E8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подпись</w:t>
            </w:r>
          </w:p>
        </w:tc>
        <w:tc>
          <w:tcPr>
            <w:tcW w:w="0" w:type="auto"/>
            <w:vAlign w:val="center"/>
          </w:tcPr>
          <w:p w14:paraId="27D6E3B7"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79EA9B13"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подпись</w:t>
            </w:r>
          </w:p>
        </w:tc>
      </w:tr>
    </w:tbl>
    <w:p w14:paraId="5B63B44C" w14:textId="77777777" w:rsidR="00F02279" w:rsidRPr="00E6597C" w:rsidRDefault="00F02279" w:rsidP="00F02279">
      <w:pPr>
        <w:tabs>
          <w:tab w:val="left" w:pos="360"/>
          <w:tab w:val="left" w:pos="540"/>
        </w:tabs>
        <w:rPr>
          <w:rFonts w:ascii="Sylfaen" w:hAnsi="Sylfaen" w:cs="Sylfaen"/>
          <w:sz w:val="22"/>
          <w:szCs w:val="22"/>
          <w:lang w:val="hy-AM"/>
        </w:rPr>
      </w:pPr>
    </w:p>
    <w:p w14:paraId="1B08B169" w14:textId="5938B8E8" w:rsidR="00F02279" w:rsidRPr="00E6597C" w:rsidRDefault="00AB7AF9" w:rsidP="00F02279">
      <w:pPr>
        <w:rPr>
          <w:rFonts w:ascii="GHEA Grapalat" w:hAnsi="GHEA Grapalat"/>
        </w:rPr>
      </w:pPr>
      <w:r w:rsidRPr="00E6597C">
        <w:rPr>
          <w:rFonts w:ascii="GHEA Grapalat" w:hAnsi="GHEA Grapalat"/>
          <w:noProof/>
          <w:lang w:val="en-US"/>
        </w:rPr>
        <mc:AlternateContent>
          <mc:Choice Requires="wps">
            <w:drawing>
              <wp:anchor distT="0" distB="0" distL="114300" distR="114300" simplePos="0" relativeHeight="251657216" behindDoc="0" locked="0" layoutInCell="0" allowOverlap="1" wp14:anchorId="082E2C8F" wp14:editId="5DB08DB1">
                <wp:simplePos x="0" y="0"/>
                <wp:positionH relativeFrom="column">
                  <wp:posOffset>3670300</wp:posOffset>
                </wp:positionH>
                <wp:positionV relativeFrom="paragraph">
                  <wp:posOffset>50165</wp:posOffset>
                </wp:positionV>
                <wp:extent cx="2400300" cy="1532255"/>
                <wp:effectExtent l="3175" t="2540" r="0" b="0"/>
                <wp:wrapNone/>
                <wp:docPr id="3"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53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21F144" w14:textId="77777777" w:rsidR="00DB75D5" w:rsidRPr="00CA4668" w:rsidRDefault="00DB75D5" w:rsidP="00F022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289pt;margin-top:3.95pt;width:189pt;height:120.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" o:allowincell="f" stroked="f">
                <v:textbox>
                  <w:txbxContent>
                    <w:p w14:paraId="7D21F144" w14:textId="77777777" w:rsidR="00DB75D5" w:rsidRPr="00CA4668" w:rsidRDefault="00DB75D5" w:rsidP="00F02279"/>
                  </w:txbxContent>
                </v:textbox>
              </v:rect>
            </w:pict>
          </mc:Fallback>
        </mc:AlternateContent>
      </w:r>
      <w:r w:rsidRPr="00E6597C">
        <w:rPr>
          <w:rFonts w:ascii="GHEA Grapalat" w:hAnsi="GHEA Grapalat"/>
          <w:noProof/>
          <w:lang w:val="en-US"/>
        </w:rPr>
        <mc:AlternateContent>
          <mc:Choice Requires="wps">
            <w:drawing>
              <wp:anchor distT="0" distB="0" distL="114300" distR="114300" simplePos="0" relativeHeight="251656192" behindDoc="0" locked="0" layoutInCell="0" allowOverlap="1" wp14:anchorId="6E700DC3" wp14:editId="60375F03">
                <wp:simplePos x="0" y="0"/>
                <wp:positionH relativeFrom="column">
                  <wp:posOffset>12700</wp:posOffset>
                </wp:positionH>
                <wp:positionV relativeFrom="paragraph">
                  <wp:posOffset>50165</wp:posOffset>
                </wp:positionV>
                <wp:extent cx="2400300" cy="1417955"/>
                <wp:effectExtent l="3175" t="2540" r="0" b="0"/>
                <wp:wrapNone/>
                <wp:docPr id="2"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417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0A5910" w14:textId="77777777" w:rsidR="00DB75D5" w:rsidRPr="0026158D" w:rsidRDefault="00DB75D5" w:rsidP="00F02279">
                            <w:pPr>
                              <w:rPr>
                                <w:rFonts w:ascii="GHEA Grapalat" w:hAnsi="GHEA Grapala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9" o:spid="_x0000_s1027" style="position:absolute;margin-left:1pt;margin-top:3.95pt;width:189pt;height:11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" o:allowincell="f" stroked="f">
                <v:textbox>
                  <w:txbxContent>
                    <w:p w14:paraId="010A5910" w14:textId="77777777" w:rsidR="00DB75D5" w:rsidRPr="0026158D" w:rsidRDefault="00DB75D5" w:rsidP="00F02279">
                      <w:pPr>
                        <w:rPr>
                          <w:rFonts w:ascii="GHEA Grapalat" w:hAnsi="GHEA Grapalat"/>
                        </w:rPr>
                      </w:pPr>
                    </w:p>
                  </w:txbxContent>
                </v:textbox>
              </v:rect>
            </w:pict>
          </mc:Fallback>
        </mc:AlternateContent>
      </w:r>
    </w:p>
    <w:p w14:paraId="378ACEE7" w14:textId="77777777" w:rsidR="00F02279" w:rsidRPr="00E6597C" w:rsidRDefault="00F02279" w:rsidP="00F02279">
      <w:pPr>
        <w:rPr>
          <w:rFonts w:ascii="GHEA Grapalat" w:hAnsi="GHEA Grapalat"/>
        </w:rPr>
      </w:pPr>
    </w:p>
    <w:p w14:paraId="633051E0" w14:textId="77777777" w:rsidR="00F02279" w:rsidRPr="00E6597C" w:rsidRDefault="00F02279" w:rsidP="00F02279">
      <w:pPr>
        <w:rPr>
          <w:rFonts w:ascii="GHEA Grapalat" w:hAnsi="GHEA Grapalat"/>
        </w:rPr>
      </w:pPr>
    </w:p>
    <w:p w14:paraId="4FC1F609" w14:textId="77777777" w:rsidR="00F02279" w:rsidRPr="00E6597C" w:rsidRDefault="00F02279" w:rsidP="00F02279">
      <w:pPr>
        <w:jc w:val="right"/>
        <w:rPr>
          <w:rFonts w:ascii="GHEA Grapalat" w:hAnsi="GHEA Grapalat"/>
        </w:rPr>
      </w:pPr>
    </w:p>
    <w:p w14:paraId="5F08942E" w14:textId="77777777" w:rsidR="00F02279" w:rsidRPr="00E6597C" w:rsidRDefault="00F02279" w:rsidP="00F02279">
      <w:pPr>
        <w:jc w:val="right"/>
        <w:rPr>
          <w:rFonts w:ascii="GHEA Grapalat" w:hAnsi="GHEA Grapalat"/>
        </w:rPr>
      </w:pPr>
    </w:p>
    <w:p w14:paraId="67298B8A" w14:textId="77777777" w:rsidR="00F02279" w:rsidRPr="00E6597C" w:rsidRDefault="00F02279" w:rsidP="00F02279">
      <w:pPr>
        <w:jc w:val="right"/>
        <w:rPr>
          <w:rFonts w:ascii="GHEA Grapalat" w:hAnsi="GHEA Grapalat"/>
        </w:rPr>
      </w:pPr>
    </w:p>
    <w:p w14:paraId="3FDB1D60" w14:textId="77777777" w:rsidR="00F02279" w:rsidRPr="00E6597C" w:rsidRDefault="00F02279" w:rsidP="00F02279">
      <w:pPr>
        <w:jc w:val="right"/>
        <w:rPr>
          <w:rFonts w:ascii="GHEA Grapalat" w:hAnsi="GHEA Grapalat"/>
        </w:rPr>
      </w:pPr>
    </w:p>
    <w:p w14:paraId="5402C976" w14:textId="77777777" w:rsidR="00F02279" w:rsidRPr="00E6597C" w:rsidRDefault="00F02279" w:rsidP="00F02279">
      <w:pPr>
        <w:jc w:val="right"/>
        <w:rPr>
          <w:rFonts w:ascii="GHEA Grapalat" w:hAnsi="GHEA Grapalat"/>
        </w:rPr>
      </w:pPr>
    </w:p>
    <w:p w14:paraId="78439316" w14:textId="77777777" w:rsidR="00F02279" w:rsidRPr="00E6597C" w:rsidRDefault="00F02279" w:rsidP="00F97F13">
      <w:pPr>
        <w:rPr>
          <w:rFonts w:ascii="GHEA Grapalat" w:hAnsi="GHEA Grapalat"/>
        </w:rPr>
      </w:pPr>
    </w:p>
    <w:sectPr w:rsidR="00F02279" w:rsidRPr="00E6597C"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88C629" w14:textId="77777777" w:rsidR="00001995" w:rsidRDefault="00001995">
      <w:r>
        <w:separator/>
      </w:r>
    </w:p>
  </w:endnote>
  <w:endnote w:type="continuationSeparator" w:id="0">
    <w:p w14:paraId="21321003" w14:textId="77777777" w:rsidR="00001995" w:rsidRDefault="00001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swiss"/>
    <w:pitch w:val="variable"/>
    <w:sig w:usb0="00000203" w:usb1="00000000" w:usb2="00000000" w:usb3="00000000" w:csb0="00000005"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GHEA Mariam">
    <w:altName w:val="Arial"/>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8C1F68" w14:textId="77777777" w:rsidR="00001995" w:rsidRDefault="00001995">
      <w:r>
        <w:separator/>
      </w:r>
    </w:p>
  </w:footnote>
  <w:footnote w:type="continuationSeparator" w:id="0">
    <w:p w14:paraId="5CA092A7" w14:textId="77777777" w:rsidR="00001995" w:rsidRDefault="00001995">
      <w:r>
        <w:continuationSeparator/>
      </w:r>
    </w:p>
  </w:footnote>
  <w:footnote w:id="1">
    <w:p w14:paraId="347D4AF3" w14:textId="3EBFFFE0" w:rsidR="00DB75D5" w:rsidRPr="00D70570" w:rsidRDefault="00DB75D5" w:rsidP="00D70570">
      <w:pPr>
        <w:jc w:val="both"/>
        <w:rPr>
          <w:rFonts w:asciiTheme="minorHAnsi" w:hAnsiTheme="minorHAnsi"/>
          <w:lang w:val="hy-AM"/>
        </w:rPr>
      </w:pPr>
    </w:p>
  </w:footnote>
  <w:footnote w:id="2">
    <w:p w14:paraId="5739448E" w14:textId="627EAE0A" w:rsidR="00DB75D5" w:rsidRPr="003B5430" w:rsidRDefault="00DB75D5" w:rsidP="003B5430">
      <w:pPr>
        <w:pStyle w:val="FootnoteText"/>
        <w:jc w:val="both"/>
        <w:rPr>
          <w:rFonts w:ascii="Sylfaen" w:hAnsi="Sylfaen" w:cs="Sylfaen"/>
          <w:lang w:val="af-ZA"/>
        </w:rPr>
      </w:pPr>
      <w:r>
        <w:rPr>
          <w:rStyle w:val="FootnoteReference"/>
        </w:rPr>
        <w:footnoteRef/>
      </w:r>
      <w:r>
        <w:t xml:space="preserve"> В случае участия в порядке </w:t>
      </w:r>
      <w:r w:rsidRPr="005D7B02">
        <w:rPr>
          <w:rFonts w:ascii="GHEA Grapalat" w:hAnsi="GHEA Grapalat" w:cs="Sylfaen"/>
          <w:i/>
          <w:sz w:val="16"/>
          <w:szCs w:val="16"/>
          <w:lang w:val="es-ES" w:eastAsia="en-US"/>
        </w:rPr>
        <w:t xml:space="preserve">совместной </w:t>
      </w:r>
      <w:r w:rsidRPr="005D7B02">
        <w:rPr>
          <w:rFonts w:ascii="GHEA Grapalat" w:hAnsi="GHEA Grapalat" w:cs="Sylfaen"/>
          <w:i/>
          <w:sz w:val="16"/>
          <w:szCs w:val="16"/>
        </w:rPr>
        <w:t>деятельности (консорциума) документы, включенные в заявку и утвержденные участником, должны быть одобрены всеми членами консорциума.</w:t>
      </w:r>
    </w:p>
  </w:footnote>
  <w:footnote w:id="3">
    <w:p w14:paraId="72F21033" w14:textId="77777777" w:rsidR="00DB75D5" w:rsidRPr="000E47ED" w:rsidRDefault="00DB75D5" w:rsidP="003800F8">
      <w:pPr>
        <w:pStyle w:val="FootnoteText"/>
        <w:jc w:val="both"/>
        <w:rPr>
          <w:rFonts w:ascii="Times New Roman" w:hAnsi="Times New Roman"/>
          <w:lang w:val="hy-AM"/>
        </w:rPr>
      </w:pPr>
    </w:p>
    <w:p w14:paraId="4B646D76" w14:textId="77777777" w:rsidR="00DB75D5" w:rsidRPr="009C6D42" w:rsidRDefault="00DB75D5" w:rsidP="003800F8">
      <w:pPr>
        <w:pStyle w:val="FootnoteText"/>
        <w:jc w:val="both"/>
        <w:rPr>
          <w:rFonts w:ascii="Sylfaen" w:hAnsi="Sylfaen"/>
          <w:lang w:val="af-ZA"/>
        </w:rPr>
      </w:pPr>
    </w:p>
  </w:footnote>
  <w:footnote w:id="4">
    <w:p w14:paraId="66C8284C" w14:textId="77777777" w:rsidR="00DB75D5" w:rsidRPr="007E053B" w:rsidRDefault="00DB75D5" w:rsidP="003800F8">
      <w:pPr>
        <w:pStyle w:val="FootnoteText"/>
        <w:rPr>
          <w:rFonts w:ascii="Sylfaen" w:hAnsi="Sylfaen"/>
          <w:lang w:val="hy-AM"/>
        </w:rPr>
      </w:pPr>
    </w:p>
  </w:footnote>
  <w:footnote w:id="5">
    <w:p w14:paraId="27BEE30C" w14:textId="77777777" w:rsidR="00DB75D5" w:rsidRPr="004D3FD4" w:rsidRDefault="00DB75D5" w:rsidP="003800F8">
      <w:pPr>
        <w:pStyle w:val="FootnoteText"/>
        <w:rPr>
          <w:rFonts w:asciiTheme="minorHAnsi" w:hAnsiTheme="minorHAnsi"/>
          <w:lang w:val="hy-AM"/>
        </w:rPr>
      </w:pPr>
    </w:p>
  </w:footnote>
  <w:footnote w:id="6">
    <w:p w14:paraId="61190B5D" w14:textId="77777777" w:rsidR="00DB75D5" w:rsidRPr="00607206" w:rsidRDefault="00DB75D5" w:rsidP="003800F8">
      <w:pPr>
        <w:pStyle w:val="FootnoteText"/>
        <w:rPr>
          <w:rFonts w:ascii="Sylfaen" w:hAnsi="Sylfaen"/>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3422D47"/>
    <w:multiLevelType w:val="hybridMultilevel"/>
    <w:tmpl w:val="39280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B246FD5"/>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C13FEF"/>
    <w:multiLevelType w:val="hybridMultilevel"/>
    <w:tmpl w:val="C310EF2A"/>
    <w:lvl w:ilvl="0" w:tplc="63E84912">
      <w:start w:val="3"/>
      <w:numFmt w:val="bullet"/>
      <w:lvlText w:val=""/>
      <w:lvlJc w:val="left"/>
      <w:pPr>
        <w:ind w:left="720" w:hanging="360"/>
      </w:pPr>
      <w:rPr>
        <w:rFonts w:ascii="Symbol" w:eastAsia="Times New Roman" w:hAnsi="Symbol" w:cs="Times New Roman" w:hint="default"/>
        <w:i/>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7">
    <w:nsid w:val="67F33122"/>
    <w:multiLevelType w:val="multilevel"/>
    <w:tmpl w:val="7EFE5F24"/>
    <w:lvl w:ilvl="0">
      <w:start w:val="1"/>
      <w:numFmt w:val="decimal"/>
      <w:lvlText w:val="%1."/>
      <w:lvlJc w:val="left"/>
      <w:pPr>
        <w:ind w:left="720" w:hanging="360"/>
      </w:pPr>
      <w:rPr>
        <w:rFonts w:hint="default"/>
        <w:b/>
      </w:rPr>
    </w:lvl>
    <w:lvl w:ilvl="1">
      <w:start w:val="2"/>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4E136C5"/>
    <w:multiLevelType w:val="multilevel"/>
    <w:tmpl w:val="02BAFC06"/>
    <w:lvl w:ilvl="0">
      <w:start w:val="1"/>
      <w:numFmt w:val="decimal"/>
      <w:lvlText w:val="%1."/>
      <w:lvlJc w:val="left"/>
      <w:pPr>
        <w:ind w:left="1080" w:hanging="360"/>
      </w:pPr>
      <w:rPr>
        <w:rFonts w:hint="default"/>
      </w:rPr>
    </w:lvl>
    <w:lvl w:ilvl="1">
      <w:start w:val="1"/>
      <w:numFmt w:val="decimal"/>
      <w:isLgl/>
      <w:lvlText w:val="%1.%2"/>
      <w:lvlJc w:val="left"/>
      <w:pPr>
        <w:ind w:left="2160" w:hanging="1440"/>
      </w:pPr>
      <w:rPr>
        <w:rFonts w:hint="default"/>
        <w:color w:val="auto"/>
        <w:sz w:val="20"/>
        <w:vertAlign w:val="baseline"/>
      </w:rPr>
    </w:lvl>
    <w:lvl w:ilvl="2">
      <w:start w:val="1"/>
      <w:numFmt w:val="decimal"/>
      <w:isLgl/>
      <w:lvlText w:val="%1.%2.%3"/>
      <w:lvlJc w:val="left"/>
      <w:pPr>
        <w:ind w:left="2160" w:hanging="1440"/>
      </w:pPr>
      <w:rPr>
        <w:rFonts w:hint="default"/>
        <w:sz w:val="20"/>
      </w:rPr>
    </w:lvl>
    <w:lvl w:ilvl="3">
      <w:start w:val="1"/>
      <w:numFmt w:val="decimal"/>
      <w:isLgl/>
      <w:lvlText w:val="%1.%2.%3.%4"/>
      <w:lvlJc w:val="left"/>
      <w:pPr>
        <w:ind w:left="2160" w:hanging="144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5"/>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32"/>
  </w:num>
  <w:num w:numId="13">
    <w:abstractNumId w:val="28"/>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3"/>
  </w:num>
  <w:num w:numId="22">
    <w:abstractNumId w:val="31"/>
  </w:num>
  <w:num w:numId="23">
    <w:abstractNumId w:val="24"/>
  </w:num>
  <w:num w:numId="24">
    <w:abstractNumId w:val="0"/>
  </w:num>
  <w:num w:numId="25">
    <w:abstractNumId w:val="13"/>
  </w:num>
  <w:num w:numId="26">
    <w:abstractNumId w:val="16"/>
  </w:num>
  <w:num w:numId="27">
    <w:abstractNumId w:val="21"/>
  </w:num>
  <w:num w:numId="28">
    <w:abstractNumId w:val="10"/>
  </w:num>
  <w:num w:numId="29">
    <w:abstractNumId w:val="9"/>
  </w:num>
  <w:num w:numId="30">
    <w:abstractNumId w:val="12"/>
  </w:num>
  <w:num w:numId="31">
    <w:abstractNumId w:val="20"/>
  </w:num>
  <w:num w:numId="32">
    <w:abstractNumId w:val="26"/>
  </w:num>
  <w:num w:numId="33">
    <w:abstractNumId w:val="23"/>
  </w:num>
  <w:num w:numId="34">
    <w:abstractNumId w:val="18"/>
  </w:num>
  <w:num w:numId="35">
    <w:abstractNumId w:val="27"/>
  </w:num>
  <w:num w:numId="36">
    <w:abstractNumId w:val="1"/>
  </w:num>
  <w:num w:numId="37">
    <w:abstractNumId w:val="30"/>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1995"/>
    <w:rsid w:val="00002C23"/>
    <w:rsid w:val="00002C9C"/>
    <w:rsid w:val="000031E3"/>
    <w:rsid w:val="000033BC"/>
    <w:rsid w:val="00003DF0"/>
    <w:rsid w:val="00003DF9"/>
    <w:rsid w:val="000054C2"/>
    <w:rsid w:val="000058CF"/>
    <w:rsid w:val="00005D30"/>
    <w:rsid w:val="00006873"/>
    <w:rsid w:val="000076A1"/>
    <w:rsid w:val="0000776B"/>
    <w:rsid w:val="000104DA"/>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6481"/>
    <w:rsid w:val="000878DB"/>
    <w:rsid w:val="00087A30"/>
    <w:rsid w:val="0009109F"/>
    <w:rsid w:val="000911CA"/>
    <w:rsid w:val="00091EBC"/>
    <w:rsid w:val="000925E0"/>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4092"/>
    <w:rsid w:val="000B5156"/>
    <w:rsid w:val="000B5AE5"/>
    <w:rsid w:val="000B700B"/>
    <w:rsid w:val="000B7641"/>
    <w:rsid w:val="000B7C54"/>
    <w:rsid w:val="000C0396"/>
    <w:rsid w:val="000C062F"/>
    <w:rsid w:val="000C0A9D"/>
    <w:rsid w:val="000C165F"/>
    <w:rsid w:val="000C36C6"/>
    <w:rsid w:val="000C51A3"/>
    <w:rsid w:val="000C54FE"/>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D7AAF"/>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27D54"/>
    <w:rsid w:val="00130202"/>
    <w:rsid w:val="001305C6"/>
    <w:rsid w:val="00131E9C"/>
    <w:rsid w:val="00132FA8"/>
    <w:rsid w:val="00133A5A"/>
    <w:rsid w:val="00133A7E"/>
    <w:rsid w:val="00133CE4"/>
    <w:rsid w:val="001347E8"/>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0B9"/>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3F1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6CA8"/>
    <w:rsid w:val="001C76F7"/>
    <w:rsid w:val="001C7C1A"/>
    <w:rsid w:val="001D1139"/>
    <w:rsid w:val="001D1D00"/>
    <w:rsid w:val="001D2074"/>
    <w:rsid w:val="001D2D62"/>
    <w:rsid w:val="001D5FF7"/>
    <w:rsid w:val="001D6531"/>
    <w:rsid w:val="001D7228"/>
    <w:rsid w:val="001D74FA"/>
    <w:rsid w:val="001D78C5"/>
    <w:rsid w:val="001E0216"/>
    <w:rsid w:val="001E17BA"/>
    <w:rsid w:val="001E226D"/>
    <w:rsid w:val="001E2794"/>
    <w:rsid w:val="001E2814"/>
    <w:rsid w:val="001E412B"/>
    <w:rsid w:val="001E55B2"/>
    <w:rsid w:val="001E5866"/>
    <w:rsid w:val="001E7733"/>
    <w:rsid w:val="001F0335"/>
    <w:rsid w:val="001F0371"/>
    <w:rsid w:val="001F1DF0"/>
    <w:rsid w:val="001F25A9"/>
    <w:rsid w:val="001F3237"/>
    <w:rsid w:val="001F386B"/>
    <w:rsid w:val="001F45BE"/>
    <w:rsid w:val="001F5FDE"/>
    <w:rsid w:val="001F6578"/>
    <w:rsid w:val="001F760C"/>
    <w:rsid w:val="001F7800"/>
    <w:rsid w:val="00201683"/>
    <w:rsid w:val="002017CB"/>
    <w:rsid w:val="00201DA0"/>
    <w:rsid w:val="00201F2E"/>
    <w:rsid w:val="00202F4D"/>
    <w:rsid w:val="002032CE"/>
    <w:rsid w:val="00203917"/>
    <w:rsid w:val="00203DE5"/>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2FE6"/>
    <w:rsid w:val="002240AB"/>
    <w:rsid w:val="002250D8"/>
    <w:rsid w:val="0022515E"/>
    <w:rsid w:val="002252CD"/>
    <w:rsid w:val="00226412"/>
    <w:rsid w:val="002273AD"/>
    <w:rsid w:val="0022770A"/>
    <w:rsid w:val="00227C9F"/>
    <w:rsid w:val="00230B12"/>
    <w:rsid w:val="00230C8F"/>
    <w:rsid w:val="0023252B"/>
    <w:rsid w:val="002330D0"/>
    <w:rsid w:val="0023346B"/>
    <w:rsid w:val="0023354E"/>
    <w:rsid w:val="0023571C"/>
    <w:rsid w:val="00236B75"/>
    <w:rsid w:val="0024027D"/>
    <w:rsid w:val="00240289"/>
    <w:rsid w:val="0024041A"/>
    <w:rsid w:val="0024186B"/>
    <w:rsid w:val="0024205E"/>
    <w:rsid w:val="00242553"/>
    <w:rsid w:val="0024433C"/>
    <w:rsid w:val="00244642"/>
    <w:rsid w:val="00244B38"/>
    <w:rsid w:val="00246F46"/>
    <w:rsid w:val="00247124"/>
    <w:rsid w:val="00250215"/>
    <w:rsid w:val="0025145E"/>
    <w:rsid w:val="00251E84"/>
    <w:rsid w:val="00252C9C"/>
    <w:rsid w:val="002542AE"/>
    <w:rsid w:val="00254A36"/>
    <w:rsid w:val="00255155"/>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87C34"/>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3BFD"/>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C711E"/>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0CCA"/>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374"/>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0F8"/>
    <w:rsid w:val="00380721"/>
    <w:rsid w:val="00381658"/>
    <w:rsid w:val="00381D81"/>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680"/>
    <w:rsid w:val="003E1BE2"/>
    <w:rsid w:val="003E246C"/>
    <w:rsid w:val="003E2931"/>
    <w:rsid w:val="003E2C3B"/>
    <w:rsid w:val="003E316E"/>
    <w:rsid w:val="003E3996"/>
    <w:rsid w:val="003E3B26"/>
    <w:rsid w:val="003E3FD0"/>
    <w:rsid w:val="003E4184"/>
    <w:rsid w:val="003E4D1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0C08"/>
    <w:rsid w:val="00431998"/>
    <w:rsid w:val="004320F2"/>
    <w:rsid w:val="00433F39"/>
    <w:rsid w:val="00434D1C"/>
    <w:rsid w:val="0043558D"/>
    <w:rsid w:val="004361D6"/>
    <w:rsid w:val="0043641B"/>
    <w:rsid w:val="00436DA1"/>
    <w:rsid w:val="00436DF8"/>
    <w:rsid w:val="00437CDB"/>
    <w:rsid w:val="00440390"/>
    <w:rsid w:val="0044072F"/>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752"/>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495A"/>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D7D"/>
    <w:rsid w:val="00545F4E"/>
    <w:rsid w:val="0054752B"/>
    <w:rsid w:val="00551E52"/>
    <w:rsid w:val="005525A4"/>
    <w:rsid w:val="00552C12"/>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096A"/>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004"/>
    <w:rsid w:val="005E4732"/>
    <w:rsid w:val="005E4B61"/>
    <w:rsid w:val="005E4C8D"/>
    <w:rsid w:val="005E573E"/>
    <w:rsid w:val="005E6606"/>
    <w:rsid w:val="005E6D42"/>
    <w:rsid w:val="005E79C4"/>
    <w:rsid w:val="005F05D5"/>
    <w:rsid w:val="005F1470"/>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101C"/>
    <w:rsid w:val="00631658"/>
    <w:rsid w:val="00631744"/>
    <w:rsid w:val="00633389"/>
    <w:rsid w:val="00633E1E"/>
    <w:rsid w:val="006349FD"/>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372A"/>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1B55"/>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07C14"/>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07B6"/>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1FC0"/>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67CAA"/>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770CA"/>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34E"/>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1F8D"/>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33F7"/>
    <w:rsid w:val="00814170"/>
    <w:rsid w:val="00814DBD"/>
    <w:rsid w:val="00816505"/>
    <w:rsid w:val="00820257"/>
    <w:rsid w:val="0082102B"/>
    <w:rsid w:val="00821921"/>
    <w:rsid w:val="008223F5"/>
    <w:rsid w:val="008225FF"/>
    <w:rsid w:val="00822942"/>
    <w:rsid w:val="008229D3"/>
    <w:rsid w:val="00824AF1"/>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2A9"/>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177"/>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09FB"/>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3BA0"/>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2720"/>
    <w:rsid w:val="009F337A"/>
    <w:rsid w:val="009F4638"/>
    <w:rsid w:val="009F5C16"/>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5B2B"/>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EF6"/>
    <w:rsid w:val="00AB3FFE"/>
    <w:rsid w:val="00AB5AF2"/>
    <w:rsid w:val="00AB5D5B"/>
    <w:rsid w:val="00AB5E50"/>
    <w:rsid w:val="00AB64C0"/>
    <w:rsid w:val="00AB77E2"/>
    <w:rsid w:val="00AB7AF9"/>
    <w:rsid w:val="00AB7D2E"/>
    <w:rsid w:val="00AC082E"/>
    <w:rsid w:val="00AC1216"/>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5757"/>
    <w:rsid w:val="00B5713B"/>
    <w:rsid w:val="00B57948"/>
    <w:rsid w:val="00B57A02"/>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8B2"/>
    <w:rsid w:val="00B71C3C"/>
    <w:rsid w:val="00B71D73"/>
    <w:rsid w:val="00B72F44"/>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B1A5D"/>
    <w:rsid w:val="00BB1C9B"/>
    <w:rsid w:val="00BB2CBE"/>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C7E3E"/>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571"/>
    <w:rsid w:val="00C029B6"/>
    <w:rsid w:val="00C03431"/>
    <w:rsid w:val="00C03728"/>
    <w:rsid w:val="00C03A8B"/>
    <w:rsid w:val="00C0413D"/>
    <w:rsid w:val="00C04470"/>
    <w:rsid w:val="00C0469E"/>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32B6"/>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01E4"/>
    <w:rsid w:val="00C9091F"/>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67C6"/>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76"/>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4C2C"/>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41"/>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2FA3"/>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47BA"/>
    <w:rsid w:val="00DA687B"/>
    <w:rsid w:val="00DA6C97"/>
    <w:rsid w:val="00DA6CFA"/>
    <w:rsid w:val="00DB01A7"/>
    <w:rsid w:val="00DB0602"/>
    <w:rsid w:val="00DB2BCC"/>
    <w:rsid w:val="00DB3E17"/>
    <w:rsid w:val="00DB41B7"/>
    <w:rsid w:val="00DB4273"/>
    <w:rsid w:val="00DB4CC7"/>
    <w:rsid w:val="00DB64C8"/>
    <w:rsid w:val="00DB6D02"/>
    <w:rsid w:val="00DB75D5"/>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D7EE8"/>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0E9E"/>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78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429"/>
    <w:rsid w:val="00E41620"/>
    <w:rsid w:val="00E4239E"/>
    <w:rsid w:val="00E42FEB"/>
    <w:rsid w:val="00E430BF"/>
    <w:rsid w:val="00E43C73"/>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D4A"/>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079D"/>
    <w:rsid w:val="00E81D32"/>
    <w:rsid w:val="00E84171"/>
    <w:rsid w:val="00E85A49"/>
    <w:rsid w:val="00E90E72"/>
    <w:rsid w:val="00E90FD0"/>
    <w:rsid w:val="00E92272"/>
    <w:rsid w:val="00E92611"/>
    <w:rsid w:val="00E92BAA"/>
    <w:rsid w:val="00E93134"/>
    <w:rsid w:val="00E93CA2"/>
    <w:rsid w:val="00E9479B"/>
    <w:rsid w:val="00E94D7F"/>
    <w:rsid w:val="00E95E47"/>
    <w:rsid w:val="00E968EF"/>
    <w:rsid w:val="00E969ED"/>
    <w:rsid w:val="00E97061"/>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39A"/>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B7015"/>
    <w:rsid w:val="00EC0C4F"/>
    <w:rsid w:val="00EC20BC"/>
    <w:rsid w:val="00EC22F7"/>
    <w:rsid w:val="00EC2345"/>
    <w:rsid w:val="00EC2CDE"/>
    <w:rsid w:val="00EC49B0"/>
    <w:rsid w:val="00EC570B"/>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03E"/>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550"/>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4AAA"/>
    <w:rsid w:val="00F36E1F"/>
    <w:rsid w:val="00F377C0"/>
    <w:rsid w:val="00F37BC1"/>
    <w:rsid w:val="00F37F2C"/>
    <w:rsid w:val="00F403A5"/>
    <w:rsid w:val="00F406AC"/>
    <w:rsid w:val="00F40D4D"/>
    <w:rsid w:val="00F4140F"/>
    <w:rsid w:val="00F420A3"/>
    <w:rsid w:val="00F4395E"/>
    <w:rsid w:val="00F449C0"/>
    <w:rsid w:val="00F4506C"/>
    <w:rsid w:val="00F45460"/>
    <w:rsid w:val="00F45B4D"/>
    <w:rsid w:val="00F45B8B"/>
    <w:rsid w:val="00F45E48"/>
    <w:rsid w:val="00F4686C"/>
    <w:rsid w:val="00F51B3A"/>
    <w:rsid w:val="00F53525"/>
    <w:rsid w:val="00F538FE"/>
    <w:rsid w:val="00F546F2"/>
    <w:rsid w:val="00F54B98"/>
    <w:rsid w:val="00F5526F"/>
    <w:rsid w:val="00F55654"/>
    <w:rsid w:val="00F556B0"/>
    <w:rsid w:val="00F55A33"/>
    <w:rsid w:val="00F562EA"/>
    <w:rsid w:val="00F5653D"/>
    <w:rsid w:val="00F572CC"/>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97F13"/>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A89"/>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 w:eastAsia="ru-RU" w:bidi="ar-SA"/>
    </w:rPr>
  </w:style>
  <w:style w:type="character" w:customStyle="1" w:styleId="Heading3Char">
    <w:name w:val="Heading 3 Char"/>
    <w:link w:val="Heading3"/>
    <w:rsid w:val="00096865"/>
    <w:rPr>
      <w:rFonts w:ascii="Arial LatArm" w:hAnsi="Arial LatArm"/>
      <w:i/>
      <w:lang w:val="ru" w:eastAsia="en-US" w:bidi="ar-SA"/>
    </w:rPr>
  </w:style>
  <w:style w:type="character" w:customStyle="1" w:styleId="Heading7Char">
    <w:name w:val="Heading 7 Char"/>
    <w:link w:val="Heading7"/>
    <w:rsid w:val="00096865"/>
    <w:rPr>
      <w:rFonts w:ascii="Times Armenian" w:hAnsi="Times Armenian"/>
      <w:b/>
      <w:lang w:val="ru" w:eastAsia="ru-RU" w:bidi="ar-SA"/>
    </w:rPr>
  </w:style>
  <w:style w:type="character" w:customStyle="1" w:styleId="Heading8Char">
    <w:name w:val="Heading 8 Char"/>
    <w:link w:val="Heading8"/>
    <w:locked/>
    <w:rsid w:val="00096865"/>
    <w:rPr>
      <w:rFonts w:ascii="Times Armenian" w:hAnsi="Times Armenian"/>
      <w:i/>
      <w:lang w:val="ru" w:eastAsia="x-none" w:bidi="ar-SA"/>
    </w:rPr>
  </w:style>
  <w:style w:type="paragraph" w:styleId="BodyTextIndent">
    <w:name w:val="Body Text Indent"/>
    <w:aliases w:val=" Char, Char Char Char Char,Char Char Char 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Char Char Char Char1"/>
    <w:link w:val="BodyTextIndent"/>
    <w:rsid w:val="00F85F62"/>
    <w:rPr>
      <w:rFonts w:ascii="Arial LatArm" w:hAnsi="Arial LatArm"/>
      <w:i/>
      <w:lang w:val="r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BalloonText">
    <w:name w:val="Balloon Text"/>
    <w:basedOn w:val="Normal"/>
    <w:link w:val="BalloonTextChar"/>
    <w:rsid w:val="00B02A31"/>
    <w:rPr>
      <w:rFonts w:ascii="Tahoma" w:hAnsi="Tahoma"/>
      <w:sz w:val="16"/>
      <w:szCs w:val="16"/>
      <w:lang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eastAsia="ru-RU"/>
    </w:rPr>
  </w:style>
  <w:style w:type="paragraph" w:styleId="Header">
    <w:name w:val="header"/>
    <w:basedOn w:val="Normal"/>
    <w:link w:val="HeaderChar"/>
    <w:rsid w:val="00096865"/>
    <w:pPr>
      <w:tabs>
        <w:tab w:val="center" w:pos="4153"/>
        <w:tab w:val="right" w:pos="8306"/>
      </w:tabs>
    </w:pPr>
    <w:rPr>
      <w:sz w:val="20"/>
      <w:szCs w:val="20"/>
      <w:lang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val="ru"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Знак Знак,Знак,webb"/>
    <w:basedOn w:val="Normal"/>
    <w:link w:val="NormalWebChar"/>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Heading2Char">
    <w:name w:val="Heading 2 Char"/>
    <w:link w:val="Heading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Heading4Char">
    <w:name w:val="Heading 4 Char"/>
    <w:link w:val="Heading4"/>
    <w:rsid w:val="007602A3"/>
    <w:rPr>
      <w:rFonts w:ascii="Arial LatArm" w:hAnsi="Arial LatArm"/>
      <w:i/>
      <w:sz w:val="18"/>
      <w:lang w:val="ru" w:eastAsia="en-US" w:bidi="ar-SA"/>
    </w:rPr>
  </w:style>
  <w:style w:type="character" w:customStyle="1" w:styleId="Heading5Char">
    <w:name w:val="Heading 5 Char"/>
    <w:link w:val="Heading5"/>
    <w:rsid w:val="007602A3"/>
    <w:rPr>
      <w:rFonts w:ascii="Arial LatArm" w:hAnsi="Arial LatArm"/>
      <w:b/>
      <w:sz w:val="26"/>
      <w:lang w:val="ru" w:eastAsia="ru-RU" w:bidi="ar-SA"/>
    </w:rPr>
  </w:style>
  <w:style w:type="character" w:customStyle="1" w:styleId="Heading6Char">
    <w:name w:val="Heading 6 Char"/>
    <w:link w:val="Heading6"/>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Heading9Char">
    <w:name w:val="Heading 9 Char"/>
    <w:link w:val="Heading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BodyTextIndent2Char">
    <w:name w:val="Body Text Indent 2 Char"/>
    <w:link w:val="BodyTextIndent2"/>
    <w:rsid w:val="007602A3"/>
    <w:rPr>
      <w:rFonts w:ascii="Baltica" w:hAnsi="Baltica"/>
      <w:lang w:val="ru" w:eastAsia="en-US" w:bidi="ar-SA"/>
    </w:rPr>
  </w:style>
  <w:style w:type="character" w:customStyle="1" w:styleId="BodyText2Char">
    <w:name w:val="Body Text 2 Char"/>
    <w:link w:val="BodyText2"/>
    <w:rsid w:val="007602A3"/>
    <w:rPr>
      <w:rFonts w:ascii="Arial LatArm" w:hAnsi="Arial LatArm"/>
      <w:lang w:val="ru" w:eastAsia="en-US" w:bidi="ar-SA"/>
    </w:rPr>
  </w:style>
  <w:style w:type="character" w:customStyle="1" w:styleId="HeaderChar">
    <w:name w:val="Header Char"/>
    <w:link w:val="Header"/>
    <w:rsid w:val="007602A3"/>
    <w:rPr>
      <w:lang w:val="ru" w:eastAsia="ru-RU" w:bidi="ar-SA"/>
    </w:rPr>
  </w:style>
  <w:style w:type="character" w:customStyle="1" w:styleId="BodyText3Char">
    <w:name w:val="Body Text 3 Char"/>
    <w:link w:val="BodyText3"/>
    <w:rsid w:val="007602A3"/>
    <w:rPr>
      <w:rFonts w:ascii="Arial LatArm" w:hAnsi="Arial LatArm"/>
      <w:lang w:val="ru"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 w:eastAsia="ru-RU" w:bidi="ar-SA"/>
    </w:rPr>
  </w:style>
  <w:style w:type="character" w:customStyle="1" w:styleId="FootnoteTextChar">
    <w:name w:val="Footnote Text Char"/>
    <w:link w:val="FootnoteText"/>
    <w:rsid w:val="008A0AF2"/>
    <w:rPr>
      <w:rFonts w:ascii="Times Armenian" w:hAnsi="Times Armenian"/>
      <w:lang w:val="ru" w:eastAsia="ru-RU"/>
    </w:rPr>
  </w:style>
  <w:style w:type="character" w:customStyle="1" w:styleId="CharChar">
    <w:name w:val="Char Char"/>
    <w:locked/>
    <w:rsid w:val="00630CC3"/>
    <w:rPr>
      <w:lang w:val="ru"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val="ru"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val="ru" w:eastAsia="ru-RU"/>
    </w:rPr>
  </w:style>
  <w:style w:type="character" w:customStyle="1" w:styleId="CommentSubjectChar">
    <w:name w:val="Comment Subject Char"/>
    <w:link w:val="CommentSubject"/>
    <w:semiHidden/>
    <w:rsid w:val="00F87473"/>
    <w:rPr>
      <w:rFonts w:ascii="Times Armenian" w:hAnsi="Times Armenian"/>
      <w:b/>
      <w:bCs/>
      <w:lang w:val="ru" w:eastAsia="ru-RU"/>
    </w:rPr>
  </w:style>
  <w:style w:type="character" w:customStyle="1" w:styleId="EndnoteTextChar">
    <w:name w:val="Endnote Text Char"/>
    <w:link w:val="EndnoteText"/>
    <w:semiHidden/>
    <w:rsid w:val="00F87473"/>
    <w:rPr>
      <w:rFonts w:ascii="Times Armenian" w:hAnsi="Times Armenian"/>
      <w:lang w:val="ru" w:eastAsia="ru-RU"/>
    </w:rPr>
  </w:style>
  <w:style w:type="character" w:customStyle="1" w:styleId="DocumentMapChar">
    <w:name w:val="Document Map Char"/>
    <w:link w:val="DocumentMap"/>
    <w:semiHidden/>
    <w:rsid w:val="00F87473"/>
    <w:rPr>
      <w:rFonts w:ascii="Tahoma" w:hAnsi="Tahoma" w:cs="Tahoma"/>
      <w:shd w:val="clear" w:color="auto" w:fill="000080"/>
      <w:lang w:val="ru" w:eastAsia="ru-RU"/>
    </w:rPr>
  </w:style>
  <w:style w:type="character" w:customStyle="1" w:styleId="CharChar4">
    <w:name w:val="Char Char4"/>
    <w:locked/>
    <w:rsid w:val="00F87473"/>
    <w:rPr>
      <w:sz w:val="24"/>
      <w:szCs w:val="24"/>
      <w:lang w:val="ru"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ru" w:eastAsia="en-US" w:bidi="ar-SA"/>
    </w:rPr>
  </w:style>
  <w:style w:type="character" w:customStyle="1" w:styleId="UnresolvedMention1">
    <w:name w:val="Unresolved Mention1"/>
    <w:uiPriority w:val="99"/>
    <w:semiHidden/>
    <w:unhideWhenUsed/>
    <w:rsid w:val="003800F8"/>
    <w:rPr>
      <w:color w:val="605E5C"/>
      <w:shd w:val="clear" w:color="auto" w:fill="E1DFDD"/>
    </w:rPr>
  </w:style>
  <w:style w:type="paragraph" w:customStyle="1" w:styleId="Subtitle2">
    <w:name w:val="Subtitle 2"/>
    <w:basedOn w:val="Footer"/>
    <w:autoRedefine/>
    <w:rsid w:val="003800F8"/>
    <w:pPr>
      <w:tabs>
        <w:tab w:val="clear" w:pos="4320"/>
        <w:tab w:val="clear" w:pos="8640"/>
      </w:tabs>
      <w:jc w:val="right"/>
      <w:outlineLvl w:val="1"/>
    </w:pPr>
    <w:rPr>
      <w:rFonts w:ascii="Sylfaen" w:hAnsi="Sylfaen" w:cs="Sylfaen"/>
      <w:b/>
      <w:bCs/>
      <w:szCs w:val="24"/>
    </w:rPr>
  </w:style>
  <w:style w:type="character" w:customStyle="1" w:styleId="NormalWebChar">
    <w:name w:val="Normal (Web) Char"/>
    <w:aliases w:val="Обычный (веб) Знак Знак Char,Знак Знак Знак Знак Char,Обычный (веб) Знак Знак Знак Char,Знак Знак Знак1 Знак Знак Знак Знак Знак Char,Знак1 Char,Знак Знак1 Char,Знак Знак Char,Знак Char,webb Char"/>
    <w:link w:val="NormalWeb"/>
    <w:uiPriority w:val="99"/>
    <w:locked/>
    <w:rsid w:val="003800F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 w:eastAsia="ru-RU" w:bidi="ar-SA"/>
    </w:rPr>
  </w:style>
  <w:style w:type="character" w:customStyle="1" w:styleId="Heading3Char">
    <w:name w:val="Heading 3 Char"/>
    <w:link w:val="Heading3"/>
    <w:rsid w:val="00096865"/>
    <w:rPr>
      <w:rFonts w:ascii="Arial LatArm" w:hAnsi="Arial LatArm"/>
      <w:i/>
      <w:lang w:val="ru" w:eastAsia="en-US" w:bidi="ar-SA"/>
    </w:rPr>
  </w:style>
  <w:style w:type="character" w:customStyle="1" w:styleId="Heading7Char">
    <w:name w:val="Heading 7 Char"/>
    <w:link w:val="Heading7"/>
    <w:rsid w:val="00096865"/>
    <w:rPr>
      <w:rFonts w:ascii="Times Armenian" w:hAnsi="Times Armenian"/>
      <w:b/>
      <w:lang w:val="ru" w:eastAsia="ru-RU" w:bidi="ar-SA"/>
    </w:rPr>
  </w:style>
  <w:style w:type="character" w:customStyle="1" w:styleId="Heading8Char">
    <w:name w:val="Heading 8 Char"/>
    <w:link w:val="Heading8"/>
    <w:locked/>
    <w:rsid w:val="00096865"/>
    <w:rPr>
      <w:rFonts w:ascii="Times Armenian" w:hAnsi="Times Armenian"/>
      <w:i/>
      <w:lang w:val="ru" w:eastAsia="x-none" w:bidi="ar-SA"/>
    </w:rPr>
  </w:style>
  <w:style w:type="paragraph" w:styleId="BodyTextIndent">
    <w:name w:val="Body Text Indent"/>
    <w:aliases w:val=" Char, Char Char Char Char,Char Char Char 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Char Char Char Char1"/>
    <w:link w:val="BodyTextIndent"/>
    <w:rsid w:val="00F85F62"/>
    <w:rPr>
      <w:rFonts w:ascii="Arial LatArm" w:hAnsi="Arial LatArm"/>
      <w:i/>
      <w:lang w:val="r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BalloonText">
    <w:name w:val="Balloon Text"/>
    <w:basedOn w:val="Normal"/>
    <w:link w:val="BalloonTextChar"/>
    <w:rsid w:val="00B02A31"/>
    <w:rPr>
      <w:rFonts w:ascii="Tahoma" w:hAnsi="Tahoma"/>
      <w:sz w:val="16"/>
      <w:szCs w:val="16"/>
      <w:lang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eastAsia="ru-RU"/>
    </w:rPr>
  </w:style>
  <w:style w:type="paragraph" w:styleId="Header">
    <w:name w:val="header"/>
    <w:basedOn w:val="Normal"/>
    <w:link w:val="HeaderChar"/>
    <w:rsid w:val="00096865"/>
    <w:pPr>
      <w:tabs>
        <w:tab w:val="center" w:pos="4153"/>
        <w:tab w:val="right" w:pos="8306"/>
      </w:tabs>
    </w:pPr>
    <w:rPr>
      <w:sz w:val="20"/>
      <w:szCs w:val="20"/>
      <w:lang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val="ru"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Знак Знак,Знак,webb"/>
    <w:basedOn w:val="Normal"/>
    <w:link w:val="NormalWebChar"/>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Heading2Char">
    <w:name w:val="Heading 2 Char"/>
    <w:link w:val="Heading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Heading4Char">
    <w:name w:val="Heading 4 Char"/>
    <w:link w:val="Heading4"/>
    <w:rsid w:val="007602A3"/>
    <w:rPr>
      <w:rFonts w:ascii="Arial LatArm" w:hAnsi="Arial LatArm"/>
      <w:i/>
      <w:sz w:val="18"/>
      <w:lang w:val="ru" w:eastAsia="en-US" w:bidi="ar-SA"/>
    </w:rPr>
  </w:style>
  <w:style w:type="character" w:customStyle="1" w:styleId="Heading5Char">
    <w:name w:val="Heading 5 Char"/>
    <w:link w:val="Heading5"/>
    <w:rsid w:val="007602A3"/>
    <w:rPr>
      <w:rFonts w:ascii="Arial LatArm" w:hAnsi="Arial LatArm"/>
      <w:b/>
      <w:sz w:val="26"/>
      <w:lang w:val="ru" w:eastAsia="ru-RU" w:bidi="ar-SA"/>
    </w:rPr>
  </w:style>
  <w:style w:type="character" w:customStyle="1" w:styleId="Heading6Char">
    <w:name w:val="Heading 6 Char"/>
    <w:link w:val="Heading6"/>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Heading9Char">
    <w:name w:val="Heading 9 Char"/>
    <w:link w:val="Heading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BodyTextIndent2Char">
    <w:name w:val="Body Text Indent 2 Char"/>
    <w:link w:val="BodyTextIndent2"/>
    <w:rsid w:val="007602A3"/>
    <w:rPr>
      <w:rFonts w:ascii="Baltica" w:hAnsi="Baltica"/>
      <w:lang w:val="ru" w:eastAsia="en-US" w:bidi="ar-SA"/>
    </w:rPr>
  </w:style>
  <w:style w:type="character" w:customStyle="1" w:styleId="BodyText2Char">
    <w:name w:val="Body Text 2 Char"/>
    <w:link w:val="BodyText2"/>
    <w:rsid w:val="007602A3"/>
    <w:rPr>
      <w:rFonts w:ascii="Arial LatArm" w:hAnsi="Arial LatArm"/>
      <w:lang w:val="ru" w:eastAsia="en-US" w:bidi="ar-SA"/>
    </w:rPr>
  </w:style>
  <w:style w:type="character" w:customStyle="1" w:styleId="HeaderChar">
    <w:name w:val="Header Char"/>
    <w:link w:val="Header"/>
    <w:rsid w:val="007602A3"/>
    <w:rPr>
      <w:lang w:val="ru" w:eastAsia="ru-RU" w:bidi="ar-SA"/>
    </w:rPr>
  </w:style>
  <w:style w:type="character" w:customStyle="1" w:styleId="BodyText3Char">
    <w:name w:val="Body Text 3 Char"/>
    <w:link w:val="BodyText3"/>
    <w:rsid w:val="007602A3"/>
    <w:rPr>
      <w:rFonts w:ascii="Arial LatArm" w:hAnsi="Arial LatArm"/>
      <w:lang w:val="ru"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 w:eastAsia="ru-RU" w:bidi="ar-SA"/>
    </w:rPr>
  </w:style>
  <w:style w:type="character" w:customStyle="1" w:styleId="FootnoteTextChar">
    <w:name w:val="Footnote Text Char"/>
    <w:link w:val="FootnoteText"/>
    <w:rsid w:val="008A0AF2"/>
    <w:rPr>
      <w:rFonts w:ascii="Times Armenian" w:hAnsi="Times Armenian"/>
      <w:lang w:val="ru" w:eastAsia="ru-RU"/>
    </w:rPr>
  </w:style>
  <w:style w:type="character" w:customStyle="1" w:styleId="CharChar">
    <w:name w:val="Char Char"/>
    <w:locked/>
    <w:rsid w:val="00630CC3"/>
    <w:rPr>
      <w:lang w:val="ru"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val="ru"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val="ru" w:eastAsia="ru-RU"/>
    </w:rPr>
  </w:style>
  <w:style w:type="character" w:customStyle="1" w:styleId="CommentSubjectChar">
    <w:name w:val="Comment Subject Char"/>
    <w:link w:val="CommentSubject"/>
    <w:semiHidden/>
    <w:rsid w:val="00F87473"/>
    <w:rPr>
      <w:rFonts w:ascii="Times Armenian" w:hAnsi="Times Armenian"/>
      <w:b/>
      <w:bCs/>
      <w:lang w:val="ru" w:eastAsia="ru-RU"/>
    </w:rPr>
  </w:style>
  <w:style w:type="character" w:customStyle="1" w:styleId="EndnoteTextChar">
    <w:name w:val="Endnote Text Char"/>
    <w:link w:val="EndnoteText"/>
    <w:semiHidden/>
    <w:rsid w:val="00F87473"/>
    <w:rPr>
      <w:rFonts w:ascii="Times Armenian" w:hAnsi="Times Armenian"/>
      <w:lang w:val="ru" w:eastAsia="ru-RU"/>
    </w:rPr>
  </w:style>
  <w:style w:type="character" w:customStyle="1" w:styleId="DocumentMapChar">
    <w:name w:val="Document Map Char"/>
    <w:link w:val="DocumentMap"/>
    <w:semiHidden/>
    <w:rsid w:val="00F87473"/>
    <w:rPr>
      <w:rFonts w:ascii="Tahoma" w:hAnsi="Tahoma" w:cs="Tahoma"/>
      <w:shd w:val="clear" w:color="auto" w:fill="000080"/>
      <w:lang w:val="ru" w:eastAsia="ru-RU"/>
    </w:rPr>
  </w:style>
  <w:style w:type="character" w:customStyle="1" w:styleId="CharChar4">
    <w:name w:val="Char Char4"/>
    <w:locked/>
    <w:rsid w:val="00F87473"/>
    <w:rPr>
      <w:sz w:val="24"/>
      <w:szCs w:val="24"/>
      <w:lang w:val="ru"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ru" w:eastAsia="en-US" w:bidi="ar-SA"/>
    </w:rPr>
  </w:style>
  <w:style w:type="character" w:customStyle="1" w:styleId="UnresolvedMention1">
    <w:name w:val="Unresolved Mention1"/>
    <w:uiPriority w:val="99"/>
    <w:semiHidden/>
    <w:unhideWhenUsed/>
    <w:rsid w:val="003800F8"/>
    <w:rPr>
      <w:color w:val="605E5C"/>
      <w:shd w:val="clear" w:color="auto" w:fill="E1DFDD"/>
    </w:rPr>
  </w:style>
  <w:style w:type="paragraph" w:customStyle="1" w:styleId="Subtitle2">
    <w:name w:val="Subtitle 2"/>
    <w:basedOn w:val="Footer"/>
    <w:autoRedefine/>
    <w:rsid w:val="003800F8"/>
    <w:pPr>
      <w:tabs>
        <w:tab w:val="clear" w:pos="4320"/>
        <w:tab w:val="clear" w:pos="8640"/>
      </w:tabs>
      <w:jc w:val="right"/>
      <w:outlineLvl w:val="1"/>
    </w:pPr>
    <w:rPr>
      <w:rFonts w:ascii="Sylfaen" w:hAnsi="Sylfaen" w:cs="Sylfaen"/>
      <w:b/>
      <w:bCs/>
      <w:szCs w:val="24"/>
    </w:rPr>
  </w:style>
  <w:style w:type="character" w:customStyle="1" w:styleId="NormalWebChar">
    <w:name w:val="Normal (Web) Char"/>
    <w:aliases w:val="Обычный (веб) Знак Знак Char,Знак Знак Знак Знак Char,Обычный (веб) Знак Знак Знак Char,Знак Знак Знак1 Знак Знак Знак Знак Знак Char,Знак1 Char,Знак Знак1 Char,Знак Знак Char,Знак Char,webb Char"/>
    <w:link w:val="NormalWeb"/>
    <w:uiPriority w:val="99"/>
    <w:locked/>
    <w:rsid w:val="003800F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36326-1902-44CA-A559-FF8DC0998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21620</Words>
  <Characters>123240</Characters>
  <Application>Microsoft Office Word</Application>
  <DocSecurity>0</DocSecurity>
  <Lines>1027</Lines>
  <Paragraphs>289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144571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https:/mul2-minfin.gov.am/tasks/768273/oneclick/Ashxatanq_txtayin_H8-3.docx?token=ee6879fa53f9497278644e51e99b86a6</cp:keywords>
  <cp:lastModifiedBy>Intel</cp:lastModifiedBy>
  <cp:revision>12</cp:revision>
  <cp:lastPrinted>2024-08-14T10:13:00Z</cp:lastPrinted>
  <dcterms:created xsi:type="dcterms:W3CDTF">2024-08-28T09:53:00Z</dcterms:created>
  <dcterms:modified xsi:type="dcterms:W3CDTF">2024-09-02T12:25:00Z</dcterms:modified>
</cp:coreProperties>
</file>